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C8D" w:rsidRPr="000F1DEC" w:rsidRDefault="00C93A6C" w:rsidP="00814C8D">
      <w:pPr>
        <w:pStyle w:val="Pealkiri11"/>
        <w:numPr>
          <w:ilvl w:val="0"/>
          <w:numId w:val="0"/>
        </w:numPr>
        <w:spacing w:before="4000"/>
        <w:rPr>
          <w:sz w:val="52"/>
          <w:szCs w:val="52"/>
          <w:lang w:val="fr-FR"/>
        </w:rPr>
      </w:pPr>
      <w:bookmarkStart w:id="0" w:name="_Toc345343000"/>
      <w:r w:rsidRPr="000F1DEC">
        <w:rPr>
          <w:sz w:val="52"/>
          <w:szCs w:val="52"/>
          <w:lang w:val="fr-FR"/>
        </w:rPr>
        <w:t>C</w:t>
      </w:r>
      <w:r w:rsidR="00814C8D" w:rsidRPr="000F1DEC">
        <w:rPr>
          <w:sz w:val="52"/>
          <w:szCs w:val="52"/>
          <w:lang w:val="fr-FR"/>
        </w:rPr>
        <w:t>DigiDoc Programmer’s Guide</w:t>
      </w:r>
      <w:bookmarkEnd w:id="0"/>
    </w:p>
    <w:p w:rsidR="00F054AA" w:rsidRPr="000F1DEC" w:rsidRDefault="00814C8D" w:rsidP="00F054AA">
      <w:pPr>
        <w:spacing w:before="1700" w:line="360" w:lineRule="auto"/>
        <w:ind w:right="567"/>
        <w:contextualSpacing/>
        <w:jc w:val="right"/>
        <w:rPr>
          <w:rFonts w:ascii="Helvetica 65" w:hAnsi="Helvetica 65"/>
          <w:sz w:val="24"/>
          <w:lang w:val="fr-FR"/>
        </w:rPr>
      </w:pPr>
      <w:r w:rsidRPr="000F1DEC">
        <w:rPr>
          <w:rFonts w:ascii="Helvetica 65" w:hAnsi="Helvetica 65"/>
          <w:sz w:val="24"/>
          <w:lang w:val="fr-FR"/>
        </w:rPr>
        <w:t>Document Version</w:t>
      </w:r>
      <w:r w:rsidR="00F2021A" w:rsidRPr="000F1DEC">
        <w:rPr>
          <w:rFonts w:ascii="Helvetica 65" w:hAnsi="Helvetica 65"/>
          <w:sz w:val="24"/>
          <w:lang w:val="fr-FR"/>
        </w:rPr>
        <w:t xml:space="preserve">: </w:t>
      </w:r>
      <w:r w:rsidR="003B3855" w:rsidRPr="000F1DEC">
        <w:rPr>
          <w:rFonts w:ascii="Helvetica 65" w:hAnsi="Helvetica 65"/>
          <w:sz w:val="24"/>
          <w:lang w:val="fr-FR"/>
        </w:rPr>
        <w:t>3.</w:t>
      </w:r>
      <w:r w:rsidR="00846A11">
        <w:rPr>
          <w:rFonts w:ascii="Helvetica 65" w:hAnsi="Helvetica 65"/>
          <w:sz w:val="24"/>
          <w:lang w:val="fr-FR"/>
        </w:rPr>
        <w:t>7</w:t>
      </w:r>
    </w:p>
    <w:p w:rsidR="00814C8D" w:rsidRPr="00751DBB" w:rsidRDefault="00814C8D" w:rsidP="00F054AA">
      <w:pPr>
        <w:spacing w:before="1700" w:line="360" w:lineRule="auto"/>
        <w:ind w:right="567"/>
        <w:contextualSpacing/>
        <w:jc w:val="right"/>
        <w:rPr>
          <w:rFonts w:ascii="Helvetica 65" w:hAnsi="Helvetica 65"/>
          <w:sz w:val="24"/>
          <w:lang w:val="en-GB"/>
        </w:rPr>
      </w:pPr>
      <w:r w:rsidRPr="00751DBB">
        <w:rPr>
          <w:rFonts w:ascii="Helvetica 65" w:hAnsi="Helvetica 65"/>
          <w:sz w:val="24"/>
          <w:lang w:val="en-GB"/>
        </w:rPr>
        <w:t>Library Version</w:t>
      </w:r>
      <w:r w:rsidR="00F054AA" w:rsidRPr="00751DBB">
        <w:rPr>
          <w:rFonts w:ascii="Helvetica 65" w:hAnsi="Helvetica 65"/>
          <w:sz w:val="24"/>
          <w:lang w:val="en-GB"/>
        </w:rPr>
        <w:t xml:space="preserve">: </w:t>
      </w:r>
      <w:r w:rsidR="003B3855">
        <w:rPr>
          <w:rFonts w:ascii="Helvetica 65" w:hAnsi="Helvetica 65"/>
          <w:sz w:val="24"/>
          <w:lang w:val="en-GB"/>
        </w:rPr>
        <w:t>3.</w:t>
      </w:r>
      <w:r w:rsidR="00846A11">
        <w:rPr>
          <w:rFonts w:ascii="Helvetica 65" w:hAnsi="Helvetica 65"/>
          <w:sz w:val="24"/>
          <w:lang w:val="en-GB"/>
        </w:rPr>
        <w:t>7</w:t>
      </w:r>
    </w:p>
    <w:p w:rsidR="00F054AA" w:rsidRPr="00751DBB" w:rsidRDefault="00F2021A" w:rsidP="00F054AA">
      <w:pPr>
        <w:spacing w:before="1700" w:line="360" w:lineRule="auto"/>
        <w:ind w:right="567"/>
        <w:contextualSpacing/>
        <w:jc w:val="right"/>
        <w:rPr>
          <w:rFonts w:ascii="Helvetica 65" w:hAnsi="Helvetica 65"/>
          <w:sz w:val="24"/>
          <w:lang w:val="en-GB"/>
        </w:rPr>
      </w:pPr>
      <w:r w:rsidRPr="00751DBB">
        <w:rPr>
          <w:rFonts w:ascii="Helvetica 65" w:hAnsi="Helvetica 65"/>
          <w:sz w:val="24"/>
          <w:lang w:val="en-GB"/>
        </w:rPr>
        <w:t xml:space="preserve">Last update: </w:t>
      </w:r>
      <w:r w:rsidR="00942C86">
        <w:rPr>
          <w:rFonts w:ascii="Helvetica 65" w:hAnsi="Helvetica 65"/>
          <w:sz w:val="24"/>
          <w:lang w:val="en-GB"/>
        </w:rPr>
        <w:t>22</w:t>
      </w:r>
      <w:r w:rsidR="00F13B8A">
        <w:rPr>
          <w:rFonts w:ascii="Helvetica 65" w:hAnsi="Helvetica 65"/>
          <w:sz w:val="24"/>
          <w:lang w:val="en-GB"/>
        </w:rPr>
        <w:t>.0</w:t>
      </w:r>
      <w:r w:rsidR="00942C86">
        <w:rPr>
          <w:rFonts w:ascii="Helvetica 65" w:hAnsi="Helvetica 65"/>
          <w:sz w:val="24"/>
          <w:lang w:val="en-GB"/>
        </w:rPr>
        <w:t>1</w:t>
      </w:r>
      <w:r w:rsidR="00F35AB3" w:rsidRPr="00751DBB">
        <w:rPr>
          <w:rFonts w:ascii="Helvetica 65" w:hAnsi="Helvetica 65"/>
          <w:sz w:val="24"/>
          <w:lang w:val="en-GB"/>
        </w:rPr>
        <w:t>.201</w:t>
      </w:r>
      <w:r w:rsidR="00F13B8A">
        <w:rPr>
          <w:rFonts w:ascii="Helvetica 65" w:hAnsi="Helvetica 65"/>
          <w:sz w:val="24"/>
          <w:lang w:val="en-GB"/>
        </w:rPr>
        <w:t>3</w:t>
      </w:r>
    </w:p>
    <w:p w:rsidR="00814C8D" w:rsidRPr="00751DBB" w:rsidRDefault="00814C8D" w:rsidP="00814C8D">
      <w:pPr>
        <w:rPr>
          <w:rFonts w:ascii="Helvetica 65" w:hAnsi="Helvetica 65" w:cs="Arial"/>
          <w:kern w:val="32"/>
          <w:sz w:val="32"/>
          <w:szCs w:val="32"/>
          <w:lang w:val="en-GB"/>
        </w:rPr>
      </w:pPr>
      <w:r w:rsidRPr="00751DBB">
        <w:rPr>
          <w:lang w:val="en-GB"/>
        </w:rPr>
        <w:br w:type="page"/>
      </w:r>
    </w:p>
    <w:p w:rsidR="008933DE" w:rsidRPr="00751DBB" w:rsidRDefault="00AD241C" w:rsidP="00CD492A">
      <w:pPr>
        <w:pStyle w:val="Pealkiri11"/>
        <w:rPr>
          <w:lang w:val="en-GB"/>
        </w:rPr>
      </w:pPr>
      <w:bookmarkStart w:id="1" w:name="_Toc345343001"/>
      <w:r w:rsidRPr="00751DBB">
        <w:rPr>
          <w:lang w:val="en-GB"/>
        </w:rPr>
        <w:lastRenderedPageBreak/>
        <w:t>Document versions</w:t>
      </w:r>
      <w:bookmarkEnd w:id="1"/>
    </w:p>
    <w:p w:rsidR="004D6B92" w:rsidRPr="00751DBB" w:rsidRDefault="004D6B92" w:rsidP="0066084C">
      <w:pPr>
        <w:rPr>
          <w:lang w:val="en-G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5"/>
        <w:gridCol w:w="5400"/>
      </w:tblGrid>
      <w:tr w:rsidR="0015720C" w:rsidRPr="00751DBB">
        <w:trPr>
          <w:trHeight w:val="255"/>
        </w:trPr>
        <w:tc>
          <w:tcPr>
            <w:tcW w:w="8115" w:type="dxa"/>
            <w:gridSpan w:val="2"/>
            <w:shd w:val="clear" w:color="auto" w:fill="333333"/>
            <w:noWrap/>
            <w:vAlign w:val="bottom"/>
          </w:tcPr>
          <w:p w:rsidR="0015720C" w:rsidRPr="00751DBB" w:rsidRDefault="002A04F1" w:rsidP="0066084C">
            <w:pPr>
              <w:rPr>
                <w:rFonts w:cs="Arial"/>
                <w:b/>
                <w:bCs/>
                <w:color w:val="FFFFFF"/>
                <w:szCs w:val="20"/>
                <w:lang w:val="en-GB"/>
              </w:rPr>
            </w:pPr>
            <w:r w:rsidRPr="00751DBB">
              <w:rPr>
                <w:rFonts w:cs="Arial"/>
                <w:b/>
                <w:bCs/>
                <w:color w:val="FFFFFF"/>
                <w:szCs w:val="20"/>
                <w:lang w:val="en-GB"/>
              </w:rPr>
              <w:t>Document information</w:t>
            </w:r>
          </w:p>
        </w:tc>
      </w:tr>
      <w:tr w:rsidR="00D40616" w:rsidRPr="00751DBB" w:rsidTr="00613597">
        <w:trPr>
          <w:trHeight w:val="255"/>
        </w:trPr>
        <w:tc>
          <w:tcPr>
            <w:tcW w:w="2715" w:type="dxa"/>
            <w:shd w:val="clear" w:color="auto" w:fill="auto"/>
            <w:noWrap/>
            <w:vAlign w:val="center"/>
          </w:tcPr>
          <w:p w:rsidR="00D40616" w:rsidRPr="00751DBB" w:rsidRDefault="002A04F1" w:rsidP="00613597">
            <w:pPr>
              <w:jc w:val="left"/>
              <w:rPr>
                <w:rFonts w:cs="Arial"/>
                <w:szCs w:val="20"/>
                <w:lang w:val="en-GB"/>
              </w:rPr>
            </w:pPr>
            <w:r w:rsidRPr="00751DBB">
              <w:rPr>
                <w:rFonts w:cs="Arial"/>
                <w:szCs w:val="20"/>
                <w:lang w:val="en-GB"/>
              </w:rPr>
              <w:t>Created on</w:t>
            </w:r>
          </w:p>
        </w:tc>
        <w:tc>
          <w:tcPr>
            <w:tcW w:w="5400" w:type="dxa"/>
            <w:shd w:val="clear" w:color="auto" w:fill="auto"/>
            <w:noWrap/>
            <w:vAlign w:val="center"/>
          </w:tcPr>
          <w:p w:rsidR="00194391" w:rsidRPr="00751DBB" w:rsidRDefault="00942C86" w:rsidP="00F35AB3">
            <w:pPr>
              <w:jc w:val="left"/>
              <w:rPr>
                <w:rFonts w:cs="Arial"/>
                <w:szCs w:val="20"/>
                <w:lang w:val="en-GB"/>
              </w:rPr>
            </w:pPr>
            <w:r>
              <w:rPr>
                <w:rFonts w:cs="Arial"/>
                <w:szCs w:val="20"/>
                <w:lang w:val="en-GB"/>
              </w:rPr>
              <w:t>22</w:t>
            </w:r>
            <w:r w:rsidR="00846A11">
              <w:rPr>
                <w:rFonts w:cs="Arial"/>
                <w:szCs w:val="20"/>
                <w:lang w:val="en-GB"/>
              </w:rPr>
              <w:t>.</w:t>
            </w:r>
            <w:r w:rsidR="00F13B8A">
              <w:rPr>
                <w:rFonts w:cs="Arial"/>
                <w:szCs w:val="20"/>
                <w:lang w:val="en-GB"/>
              </w:rPr>
              <w:t>0</w:t>
            </w:r>
            <w:r>
              <w:rPr>
                <w:rFonts w:cs="Arial"/>
                <w:szCs w:val="20"/>
                <w:lang w:val="en-GB"/>
              </w:rPr>
              <w:t>1</w:t>
            </w:r>
            <w:r w:rsidR="00F35AB3" w:rsidRPr="00751DBB">
              <w:rPr>
                <w:rFonts w:cs="Arial"/>
                <w:szCs w:val="20"/>
                <w:lang w:val="en-GB"/>
              </w:rPr>
              <w:t>.201</w:t>
            </w:r>
            <w:r w:rsidR="000E0395">
              <w:rPr>
                <w:rFonts w:cs="Arial"/>
                <w:szCs w:val="20"/>
                <w:lang w:val="en-GB"/>
              </w:rPr>
              <w:t>3</w:t>
            </w:r>
          </w:p>
        </w:tc>
      </w:tr>
      <w:tr w:rsidR="00D40616" w:rsidRPr="00751DBB" w:rsidTr="00613597">
        <w:trPr>
          <w:trHeight w:val="270"/>
        </w:trPr>
        <w:tc>
          <w:tcPr>
            <w:tcW w:w="2715" w:type="dxa"/>
            <w:shd w:val="clear" w:color="auto" w:fill="auto"/>
            <w:noWrap/>
            <w:vAlign w:val="center"/>
          </w:tcPr>
          <w:p w:rsidR="00D40616" w:rsidRPr="00751DBB" w:rsidRDefault="002A04F1" w:rsidP="00613597">
            <w:pPr>
              <w:jc w:val="left"/>
              <w:rPr>
                <w:rFonts w:cs="Arial"/>
                <w:szCs w:val="20"/>
                <w:lang w:val="en-GB"/>
              </w:rPr>
            </w:pPr>
            <w:r w:rsidRPr="00751DBB">
              <w:rPr>
                <w:rFonts w:cs="Arial"/>
                <w:szCs w:val="20"/>
                <w:lang w:val="en-GB"/>
              </w:rPr>
              <w:t>Reference</w:t>
            </w:r>
          </w:p>
        </w:tc>
        <w:tc>
          <w:tcPr>
            <w:tcW w:w="5400" w:type="dxa"/>
            <w:shd w:val="clear" w:color="auto" w:fill="auto"/>
            <w:noWrap/>
            <w:vAlign w:val="center"/>
          </w:tcPr>
          <w:p w:rsidR="00D40616" w:rsidRPr="00751DBB" w:rsidRDefault="00520E66" w:rsidP="00613597">
            <w:pPr>
              <w:jc w:val="left"/>
              <w:rPr>
                <w:rFonts w:cs="Arial"/>
                <w:szCs w:val="20"/>
                <w:lang w:val="en-GB"/>
              </w:rPr>
            </w:pPr>
            <w:r w:rsidRPr="00751DBB">
              <w:rPr>
                <w:rFonts w:cs="Arial"/>
                <w:szCs w:val="20"/>
                <w:lang w:val="en-GB"/>
              </w:rPr>
              <w:t>C</w:t>
            </w:r>
            <w:r w:rsidR="00613597" w:rsidRPr="00751DBB">
              <w:rPr>
                <w:rFonts w:cs="Arial"/>
                <w:szCs w:val="20"/>
                <w:lang w:val="en-GB"/>
              </w:rPr>
              <w:t>DigiDoc Programmer’s Guide</w:t>
            </w:r>
          </w:p>
        </w:tc>
      </w:tr>
      <w:tr w:rsidR="00D40616" w:rsidRPr="00751DBB" w:rsidTr="00613597">
        <w:trPr>
          <w:trHeight w:val="270"/>
        </w:trPr>
        <w:tc>
          <w:tcPr>
            <w:tcW w:w="2715" w:type="dxa"/>
            <w:shd w:val="clear" w:color="auto" w:fill="auto"/>
            <w:noWrap/>
            <w:vAlign w:val="center"/>
          </w:tcPr>
          <w:p w:rsidR="00D40616" w:rsidRPr="00751DBB" w:rsidRDefault="002A04F1" w:rsidP="00DF7E5A">
            <w:pPr>
              <w:jc w:val="left"/>
              <w:rPr>
                <w:rFonts w:cs="Arial"/>
                <w:szCs w:val="20"/>
                <w:lang w:val="en-GB"/>
              </w:rPr>
            </w:pPr>
            <w:r w:rsidRPr="00751DBB">
              <w:rPr>
                <w:rFonts w:cs="Arial"/>
                <w:szCs w:val="20"/>
                <w:lang w:val="en-GB"/>
              </w:rPr>
              <w:t>R</w:t>
            </w:r>
            <w:r w:rsidR="00DF7E5A" w:rsidRPr="00751DBB">
              <w:rPr>
                <w:rFonts w:cs="Arial"/>
                <w:szCs w:val="20"/>
                <w:lang w:val="en-GB"/>
              </w:rPr>
              <w:t>eceiver</w:t>
            </w:r>
          </w:p>
        </w:tc>
        <w:tc>
          <w:tcPr>
            <w:tcW w:w="5400" w:type="dxa"/>
            <w:shd w:val="clear" w:color="auto" w:fill="auto"/>
            <w:noWrap/>
            <w:vAlign w:val="center"/>
          </w:tcPr>
          <w:p w:rsidR="00D40616" w:rsidRPr="00751DBB" w:rsidRDefault="00613597" w:rsidP="00613597">
            <w:pPr>
              <w:jc w:val="left"/>
              <w:rPr>
                <w:rFonts w:cs="Arial"/>
                <w:szCs w:val="20"/>
                <w:lang w:val="en-GB"/>
              </w:rPr>
            </w:pPr>
            <w:r w:rsidRPr="00751DBB">
              <w:rPr>
                <w:rFonts w:cs="Arial"/>
                <w:szCs w:val="20"/>
                <w:lang w:val="en-GB"/>
              </w:rPr>
              <w:t>Sertifitseerimiskeskus AS</w:t>
            </w:r>
          </w:p>
        </w:tc>
      </w:tr>
      <w:tr w:rsidR="00D40616" w:rsidRPr="00751DBB" w:rsidTr="00613597">
        <w:trPr>
          <w:trHeight w:val="270"/>
        </w:trPr>
        <w:tc>
          <w:tcPr>
            <w:tcW w:w="2715" w:type="dxa"/>
            <w:shd w:val="clear" w:color="auto" w:fill="auto"/>
            <w:noWrap/>
            <w:vAlign w:val="center"/>
          </w:tcPr>
          <w:p w:rsidR="00D40616" w:rsidRPr="00751DBB" w:rsidRDefault="002A04F1" w:rsidP="00613597">
            <w:pPr>
              <w:jc w:val="left"/>
              <w:rPr>
                <w:rFonts w:cs="Arial"/>
                <w:szCs w:val="20"/>
                <w:lang w:val="en-GB"/>
              </w:rPr>
            </w:pPr>
            <w:r w:rsidRPr="00751DBB">
              <w:rPr>
                <w:rFonts w:cs="Arial"/>
                <w:szCs w:val="20"/>
                <w:lang w:val="en-GB"/>
              </w:rPr>
              <w:t>Author</w:t>
            </w:r>
          </w:p>
        </w:tc>
        <w:tc>
          <w:tcPr>
            <w:tcW w:w="5400" w:type="dxa"/>
            <w:shd w:val="clear" w:color="auto" w:fill="auto"/>
            <w:noWrap/>
            <w:vAlign w:val="center"/>
          </w:tcPr>
          <w:p w:rsidR="00D40616" w:rsidRPr="00751DBB" w:rsidRDefault="00F054AA" w:rsidP="00613597">
            <w:pPr>
              <w:jc w:val="left"/>
              <w:rPr>
                <w:rFonts w:cs="Arial"/>
                <w:szCs w:val="20"/>
                <w:lang w:val="en-GB"/>
              </w:rPr>
            </w:pPr>
            <w:r w:rsidRPr="00751DBB">
              <w:rPr>
                <w:rFonts w:cs="Arial"/>
                <w:szCs w:val="20"/>
                <w:lang w:val="en-GB"/>
              </w:rPr>
              <w:t>Veiko Sinivee, Kersti Üts</w:t>
            </w:r>
            <w:r w:rsidR="00E95B6F" w:rsidRPr="00751DBB">
              <w:rPr>
                <w:rFonts w:cs="Arial"/>
                <w:szCs w:val="20"/>
                <w:lang w:val="en-GB"/>
              </w:rPr>
              <w:t>, Kristi Uukkivi</w:t>
            </w:r>
          </w:p>
        </w:tc>
      </w:tr>
      <w:tr w:rsidR="004C5779" w:rsidRPr="00751DBB" w:rsidTr="00613597">
        <w:trPr>
          <w:trHeight w:val="270"/>
        </w:trPr>
        <w:tc>
          <w:tcPr>
            <w:tcW w:w="2715" w:type="dxa"/>
            <w:shd w:val="clear" w:color="auto" w:fill="auto"/>
            <w:noWrap/>
            <w:vAlign w:val="center"/>
          </w:tcPr>
          <w:p w:rsidR="004C5779" w:rsidRPr="00751DBB" w:rsidRDefault="002A04F1" w:rsidP="00613597">
            <w:pPr>
              <w:jc w:val="left"/>
              <w:rPr>
                <w:rFonts w:cs="Arial"/>
                <w:szCs w:val="20"/>
                <w:lang w:val="en-GB"/>
              </w:rPr>
            </w:pPr>
            <w:r w:rsidRPr="00751DBB">
              <w:rPr>
                <w:rFonts w:cs="Arial"/>
                <w:szCs w:val="20"/>
                <w:lang w:val="en-GB"/>
              </w:rPr>
              <w:t>Versio</w:t>
            </w:r>
            <w:r w:rsidR="004C5779" w:rsidRPr="00751DBB">
              <w:rPr>
                <w:rFonts w:cs="Arial"/>
                <w:szCs w:val="20"/>
                <w:lang w:val="en-GB"/>
              </w:rPr>
              <w:t>n</w:t>
            </w:r>
          </w:p>
        </w:tc>
        <w:tc>
          <w:tcPr>
            <w:tcW w:w="5400" w:type="dxa"/>
            <w:shd w:val="clear" w:color="auto" w:fill="auto"/>
            <w:noWrap/>
            <w:vAlign w:val="center"/>
          </w:tcPr>
          <w:p w:rsidR="004C5779" w:rsidRPr="00751DBB" w:rsidRDefault="003B3855" w:rsidP="00846A11">
            <w:pPr>
              <w:jc w:val="left"/>
              <w:rPr>
                <w:rFonts w:cs="Arial"/>
                <w:szCs w:val="20"/>
                <w:lang w:val="en-GB"/>
              </w:rPr>
            </w:pPr>
            <w:r>
              <w:rPr>
                <w:rFonts w:cs="Arial"/>
                <w:szCs w:val="20"/>
                <w:lang w:val="en-GB"/>
              </w:rPr>
              <w:t>3.</w:t>
            </w:r>
            <w:r w:rsidR="00846A11">
              <w:rPr>
                <w:rFonts w:cs="Arial"/>
                <w:szCs w:val="20"/>
                <w:lang w:val="en-GB"/>
              </w:rPr>
              <w:t>7</w:t>
            </w:r>
          </w:p>
        </w:tc>
      </w:tr>
    </w:tbl>
    <w:p w:rsidR="00107734" w:rsidRPr="00751DBB" w:rsidRDefault="00107734" w:rsidP="0066084C">
      <w:pPr>
        <w:rPr>
          <w:lang w:val="en-GB"/>
        </w:rPr>
      </w:pPr>
    </w:p>
    <w:tbl>
      <w:tblPr>
        <w:tblW w:w="8115"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5"/>
        <w:gridCol w:w="1080"/>
        <w:gridCol w:w="5580"/>
      </w:tblGrid>
      <w:tr w:rsidR="0015720C" w:rsidRPr="00751DBB">
        <w:trPr>
          <w:trHeight w:val="255"/>
        </w:trPr>
        <w:tc>
          <w:tcPr>
            <w:tcW w:w="8115" w:type="dxa"/>
            <w:gridSpan w:val="3"/>
            <w:shd w:val="clear" w:color="auto" w:fill="333333"/>
            <w:noWrap/>
          </w:tcPr>
          <w:p w:rsidR="0015720C" w:rsidRPr="00751DBB" w:rsidRDefault="002A04F1" w:rsidP="003E6507">
            <w:pPr>
              <w:jc w:val="left"/>
              <w:rPr>
                <w:rFonts w:cs="Arial"/>
                <w:b/>
                <w:bCs/>
                <w:szCs w:val="20"/>
                <w:lang w:val="en-GB"/>
              </w:rPr>
            </w:pPr>
            <w:r w:rsidRPr="00751DBB">
              <w:rPr>
                <w:rFonts w:cs="Arial"/>
                <w:b/>
                <w:bCs/>
                <w:szCs w:val="20"/>
                <w:lang w:val="en-GB"/>
              </w:rPr>
              <w:t>Version</w:t>
            </w:r>
            <w:r w:rsidR="0015720C" w:rsidRPr="00751DBB">
              <w:rPr>
                <w:rFonts w:cs="Arial"/>
                <w:b/>
                <w:bCs/>
                <w:szCs w:val="20"/>
                <w:lang w:val="en-GB"/>
              </w:rPr>
              <w:t xml:space="preserve"> info</w:t>
            </w:r>
            <w:r w:rsidRPr="00751DBB">
              <w:rPr>
                <w:rFonts w:cs="Arial"/>
                <w:b/>
                <w:bCs/>
                <w:szCs w:val="20"/>
                <w:lang w:val="en-GB"/>
              </w:rPr>
              <w:t>rmation</w:t>
            </w:r>
          </w:p>
        </w:tc>
      </w:tr>
      <w:tr w:rsidR="0015720C" w:rsidRPr="00751DBB">
        <w:trPr>
          <w:trHeight w:val="255"/>
        </w:trPr>
        <w:tc>
          <w:tcPr>
            <w:tcW w:w="1455" w:type="dxa"/>
            <w:shd w:val="clear" w:color="auto" w:fill="auto"/>
            <w:noWrap/>
          </w:tcPr>
          <w:p w:rsidR="0015720C" w:rsidRPr="00751DBB" w:rsidRDefault="002A04F1" w:rsidP="003E6507">
            <w:pPr>
              <w:jc w:val="left"/>
              <w:rPr>
                <w:rFonts w:cs="Arial"/>
                <w:b/>
                <w:szCs w:val="20"/>
                <w:lang w:val="en-GB"/>
              </w:rPr>
            </w:pPr>
            <w:r w:rsidRPr="00751DBB">
              <w:rPr>
                <w:rFonts w:cs="Arial"/>
                <w:b/>
                <w:szCs w:val="20"/>
                <w:lang w:val="en-GB"/>
              </w:rPr>
              <w:t>Date</w:t>
            </w:r>
          </w:p>
        </w:tc>
        <w:tc>
          <w:tcPr>
            <w:tcW w:w="1080" w:type="dxa"/>
          </w:tcPr>
          <w:p w:rsidR="0015720C" w:rsidRPr="00751DBB" w:rsidRDefault="0015720C" w:rsidP="003E6507">
            <w:pPr>
              <w:jc w:val="center"/>
              <w:rPr>
                <w:rFonts w:cs="Arial"/>
                <w:b/>
                <w:szCs w:val="20"/>
                <w:lang w:val="en-GB"/>
              </w:rPr>
            </w:pPr>
            <w:r w:rsidRPr="00751DBB">
              <w:rPr>
                <w:rFonts w:cs="Arial"/>
                <w:b/>
                <w:szCs w:val="20"/>
                <w:lang w:val="en-GB"/>
              </w:rPr>
              <w:t>Ve</w:t>
            </w:r>
            <w:r w:rsidR="002A04F1" w:rsidRPr="00751DBB">
              <w:rPr>
                <w:rFonts w:cs="Arial"/>
                <w:b/>
                <w:szCs w:val="20"/>
                <w:lang w:val="en-GB"/>
              </w:rPr>
              <w:t>rsi</w:t>
            </w:r>
            <w:r w:rsidRPr="00751DBB">
              <w:rPr>
                <w:rFonts w:cs="Arial"/>
                <w:b/>
                <w:szCs w:val="20"/>
                <w:lang w:val="en-GB"/>
              </w:rPr>
              <w:t>on</w:t>
            </w:r>
          </w:p>
        </w:tc>
        <w:tc>
          <w:tcPr>
            <w:tcW w:w="5580" w:type="dxa"/>
            <w:shd w:val="clear" w:color="auto" w:fill="auto"/>
            <w:noWrap/>
          </w:tcPr>
          <w:p w:rsidR="0015720C" w:rsidRPr="00751DBB" w:rsidRDefault="002A04F1" w:rsidP="003E6507">
            <w:pPr>
              <w:jc w:val="left"/>
              <w:rPr>
                <w:rFonts w:cs="Arial"/>
                <w:b/>
                <w:szCs w:val="20"/>
                <w:lang w:val="en-GB"/>
              </w:rPr>
            </w:pPr>
            <w:r w:rsidRPr="00751DBB">
              <w:rPr>
                <w:rFonts w:cs="Arial"/>
                <w:b/>
                <w:szCs w:val="20"/>
                <w:lang w:val="en-GB"/>
              </w:rPr>
              <w:t>Changes</w:t>
            </w:r>
          </w:p>
        </w:tc>
      </w:tr>
      <w:tr w:rsidR="002A04F1" w:rsidRPr="00751DBB">
        <w:trPr>
          <w:trHeight w:val="270"/>
        </w:trPr>
        <w:tc>
          <w:tcPr>
            <w:tcW w:w="1455" w:type="dxa"/>
            <w:shd w:val="clear" w:color="auto" w:fill="auto"/>
            <w:noWrap/>
          </w:tcPr>
          <w:p w:rsidR="002A04F1" w:rsidRPr="00751DBB" w:rsidRDefault="00367910" w:rsidP="003E6507">
            <w:pPr>
              <w:jc w:val="left"/>
              <w:rPr>
                <w:rFonts w:cs="Arial"/>
                <w:szCs w:val="20"/>
                <w:lang w:val="en-GB"/>
              </w:rPr>
            </w:pPr>
            <w:r w:rsidRPr="00751DBB">
              <w:rPr>
                <w:rFonts w:cs="Arial"/>
                <w:szCs w:val="20"/>
                <w:lang w:val="en-GB"/>
              </w:rPr>
              <w:t>27.03.2006</w:t>
            </w:r>
          </w:p>
        </w:tc>
        <w:tc>
          <w:tcPr>
            <w:tcW w:w="1080" w:type="dxa"/>
          </w:tcPr>
          <w:p w:rsidR="002A04F1" w:rsidRPr="00751DBB" w:rsidRDefault="00367910" w:rsidP="003E6507">
            <w:pPr>
              <w:jc w:val="center"/>
              <w:rPr>
                <w:rFonts w:cs="Arial"/>
                <w:szCs w:val="20"/>
                <w:lang w:val="en-GB"/>
              </w:rPr>
            </w:pPr>
            <w:r w:rsidRPr="00751DBB">
              <w:rPr>
                <w:rFonts w:cs="Arial"/>
                <w:szCs w:val="20"/>
                <w:lang w:val="en-GB"/>
              </w:rPr>
              <w:t>2.2.5</w:t>
            </w:r>
          </w:p>
        </w:tc>
        <w:tc>
          <w:tcPr>
            <w:tcW w:w="5580" w:type="dxa"/>
            <w:shd w:val="clear" w:color="auto" w:fill="auto"/>
            <w:noWrap/>
          </w:tcPr>
          <w:p w:rsidR="002A04F1" w:rsidRPr="00751DBB" w:rsidRDefault="0024468B" w:rsidP="00520E66">
            <w:pPr>
              <w:jc w:val="left"/>
              <w:rPr>
                <w:rFonts w:cs="Arial"/>
                <w:szCs w:val="20"/>
                <w:lang w:val="en-GB"/>
              </w:rPr>
            </w:pPr>
            <w:r w:rsidRPr="00751DBB">
              <w:rPr>
                <w:rFonts w:cs="Arial"/>
                <w:szCs w:val="20"/>
                <w:lang w:val="en-GB"/>
              </w:rPr>
              <w:t xml:space="preserve">The </w:t>
            </w:r>
            <w:r w:rsidR="00DF7E5A" w:rsidRPr="00751DBB">
              <w:rPr>
                <w:rFonts w:cs="Arial"/>
                <w:szCs w:val="20"/>
                <w:lang w:val="en-GB"/>
              </w:rPr>
              <w:t>latest version of “</w:t>
            </w:r>
            <w:r w:rsidR="00367910" w:rsidRPr="00751DBB">
              <w:rPr>
                <w:rFonts w:cs="Arial"/>
                <w:szCs w:val="20"/>
                <w:lang w:val="en-GB"/>
              </w:rPr>
              <w:t>DigiDoc C library</w:t>
            </w:r>
            <w:r w:rsidR="00AD241C" w:rsidRPr="00751DBB">
              <w:rPr>
                <w:rFonts w:cs="Arial"/>
                <w:szCs w:val="20"/>
                <w:lang w:val="en-GB"/>
              </w:rPr>
              <w:t>”</w:t>
            </w:r>
            <w:r w:rsidRPr="00751DBB">
              <w:rPr>
                <w:rFonts w:cs="Arial"/>
                <w:szCs w:val="20"/>
                <w:lang w:val="en-GB"/>
              </w:rPr>
              <w:t xml:space="preserve"> </w:t>
            </w:r>
            <w:r w:rsidR="00AD241C" w:rsidRPr="00751DBB">
              <w:rPr>
                <w:rFonts w:cs="Arial"/>
                <w:szCs w:val="20"/>
                <w:lang w:val="en-GB"/>
              </w:rPr>
              <w:t>created by Veiko Sinivee</w:t>
            </w:r>
          </w:p>
        </w:tc>
      </w:tr>
      <w:tr w:rsidR="002A04F1" w:rsidRPr="00751DBB">
        <w:trPr>
          <w:trHeight w:val="270"/>
        </w:trPr>
        <w:tc>
          <w:tcPr>
            <w:tcW w:w="1455" w:type="dxa"/>
            <w:shd w:val="clear" w:color="auto" w:fill="auto"/>
            <w:noWrap/>
          </w:tcPr>
          <w:p w:rsidR="002A04F1" w:rsidRPr="00751DBB" w:rsidRDefault="00F35AB3" w:rsidP="00F35AB3">
            <w:pPr>
              <w:jc w:val="left"/>
              <w:rPr>
                <w:rFonts w:cs="Arial"/>
                <w:szCs w:val="20"/>
                <w:lang w:val="en-GB"/>
              </w:rPr>
            </w:pPr>
            <w:r w:rsidRPr="00751DBB">
              <w:rPr>
                <w:rFonts w:cs="Arial"/>
                <w:szCs w:val="20"/>
                <w:lang w:val="en-GB"/>
              </w:rPr>
              <w:t>03.02.2012</w:t>
            </w:r>
          </w:p>
        </w:tc>
        <w:tc>
          <w:tcPr>
            <w:tcW w:w="1080" w:type="dxa"/>
          </w:tcPr>
          <w:p w:rsidR="002A04F1" w:rsidRPr="00751DBB" w:rsidRDefault="002A04F1" w:rsidP="003E6507">
            <w:pPr>
              <w:jc w:val="center"/>
              <w:rPr>
                <w:rFonts w:cs="Arial"/>
                <w:szCs w:val="20"/>
                <w:lang w:val="en-GB"/>
              </w:rPr>
            </w:pPr>
          </w:p>
        </w:tc>
        <w:tc>
          <w:tcPr>
            <w:tcW w:w="5580" w:type="dxa"/>
            <w:shd w:val="clear" w:color="auto" w:fill="auto"/>
            <w:noWrap/>
          </w:tcPr>
          <w:p w:rsidR="00DD381C" w:rsidRPr="00751DBB" w:rsidRDefault="00DF7E5A" w:rsidP="00F35AB3">
            <w:pPr>
              <w:jc w:val="left"/>
              <w:rPr>
                <w:rFonts w:cs="Arial"/>
                <w:szCs w:val="20"/>
                <w:lang w:val="en-GB"/>
              </w:rPr>
            </w:pPr>
            <w:r w:rsidRPr="00751DBB">
              <w:rPr>
                <w:rFonts w:cs="Arial"/>
                <w:szCs w:val="20"/>
                <w:lang w:val="en-GB"/>
              </w:rPr>
              <w:t>Initial</w:t>
            </w:r>
            <w:r w:rsidR="00B42CA5" w:rsidRPr="00751DBB">
              <w:rPr>
                <w:rFonts w:cs="Arial"/>
                <w:szCs w:val="20"/>
                <w:lang w:val="en-GB"/>
              </w:rPr>
              <w:t xml:space="preserve"> d</w:t>
            </w:r>
            <w:r w:rsidRPr="00751DBB">
              <w:rPr>
                <w:rFonts w:cs="Arial"/>
                <w:szCs w:val="20"/>
                <w:lang w:val="en-GB"/>
              </w:rPr>
              <w:t>raft</w:t>
            </w:r>
            <w:r w:rsidR="00B42CA5" w:rsidRPr="00751DBB">
              <w:rPr>
                <w:rFonts w:cs="Arial"/>
                <w:szCs w:val="20"/>
                <w:lang w:val="en-GB"/>
              </w:rPr>
              <w:t xml:space="preserve"> by KnowIT </w:t>
            </w:r>
            <w:r w:rsidRPr="00751DBB">
              <w:rPr>
                <w:rFonts w:cs="Arial"/>
                <w:szCs w:val="20"/>
                <w:lang w:val="en-GB"/>
              </w:rPr>
              <w:t>for the ne</w:t>
            </w:r>
            <w:r w:rsidR="00F57963" w:rsidRPr="00751DBB">
              <w:rPr>
                <w:rFonts w:cs="Arial"/>
                <w:szCs w:val="20"/>
                <w:lang w:val="en-GB"/>
              </w:rPr>
              <w:t xml:space="preserve">w </w:t>
            </w:r>
            <w:r w:rsidRPr="00751DBB">
              <w:rPr>
                <w:rFonts w:cs="Arial"/>
                <w:szCs w:val="20"/>
                <w:lang w:val="en-GB"/>
              </w:rPr>
              <w:t>version</w:t>
            </w:r>
            <w:r w:rsidR="00520E66" w:rsidRPr="00751DBB">
              <w:rPr>
                <w:rFonts w:cs="Arial"/>
                <w:szCs w:val="20"/>
                <w:lang w:val="en-GB"/>
              </w:rPr>
              <w:t xml:space="preserve"> based on v2.2.5</w:t>
            </w:r>
          </w:p>
        </w:tc>
      </w:tr>
      <w:tr w:rsidR="003B3855" w:rsidRPr="00751DBB">
        <w:trPr>
          <w:trHeight w:val="270"/>
        </w:trPr>
        <w:tc>
          <w:tcPr>
            <w:tcW w:w="1455" w:type="dxa"/>
            <w:shd w:val="clear" w:color="auto" w:fill="auto"/>
            <w:noWrap/>
          </w:tcPr>
          <w:p w:rsidR="003B3855" w:rsidRPr="00751DBB" w:rsidRDefault="003B3855" w:rsidP="00F35AB3">
            <w:pPr>
              <w:jc w:val="left"/>
              <w:rPr>
                <w:rFonts w:cs="Arial"/>
                <w:szCs w:val="20"/>
                <w:lang w:val="en-GB"/>
              </w:rPr>
            </w:pPr>
            <w:r>
              <w:rPr>
                <w:rFonts w:cs="Arial"/>
                <w:szCs w:val="20"/>
                <w:lang w:val="en-GB"/>
              </w:rPr>
              <w:t>22.02.2012</w:t>
            </w:r>
          </w:p>
        </w:tc>
        <w:tc>
          <w:tcPr>
            <w:tcW w:w="1080" w:type="dxa"/>
          </w:tcPr>
          <w:p w:rsidR="003B3855" w:rsidRPr="00751DBB" w:rsidDel="00863FAB" w:rsidRDefault="003B3855" w:rsidP="003E6507">
            <w:pPr>
              <w:jc w:val="center"/>
              <w:rPr>
                <w:rFonts w:cs="Arial"/>
                <w:szCs w:val="20"/>
                <w:lang w:val="en-GB"/>
              </w:rPr>
            </w:pPr>
            <w:r>
              <w:rPr>
                <w:rFonts w:cs="Arial"/>
                <w:szCs w:val="20"/>
                <w:lang w:val="en-GB"/>
              </w:rPr>
              <w:t>3.6</w:t>
            </w:r>
          </w:p>
        </w:tc>
        <w:tc>
          <w:tcPr>
            <w:tcW w:w="5580" w:type="dxa"/>
            <w:shd w:val="clear" w:color="auto" w:fill="auto"/>
            <w:noWrap/>
          </w:tcPr>
          <w:p w:rsidR="003B3855" w:rsidRPr="00751DBB" w:rsidRDefault="003B3855" w:rsidP="00F35AB3">
            <w:pPr>
              <w:jc w:val="left"/>
              <w:rPr>
                <w:rFonts w:cs="Arial"/>
                <w:szCs w:val="20"/>
                <w:lang w:val="en-GB"/>
              </w:rPr>
            </w:pPr>
            <w:r>
              <w:rPr>
                <w:rFonts w:cs="Arial"/>
                <w:szCs w:val="20"/>
                <w:lang w:val="en-GB"/>
              </w:rPr>
              <w:t>Updated to 3.6 version</w:t>
            </w:r>
          </w:p>
        </w:tc>
      </w:tr>
      <w:tr w:rsidR="004C20BD" w:rsidRPr="00751DBB">
        <w:trPr>
          <w:trHeight w:val="270"/>
        </w:trPr>
        <w:tc>
          <w:tcPr>
            <w:tcW w:w="1455" w:type="dxa"/>
            <w:shd w:val="clear" w:color="auto" w:fill="auto"/>
            <w:noWrap/>
          </w:tcPr>
          <w:p w:rsidR="004C20BD" w:rsidRDefault="004C20BD" w:rsidP="00F35AB3">
            <w:pPr>
              <w:jc w:val="left"/>
              <w:rPr>
                <w:rFonts w:cs="Arial"/>
                <w:szCs w:val="20"/>
                <w:lang w:val="en-GB"/>
              </w:rPr>
            </w:pPr>
            <w:r>
              <w:rPr>
                <w:rFonts w:cs="Arial"/>
                <w:szCs w:val="20"/>
                <w:lang w:val="en-GB"/>
              </w:rPr>
              <w:t>22.05.2012</w:t>
            </w:r>
          </w:p>
        </w:tc>
        <w:tc>
          <w:tcPr>
            <w:tcW w:w="1080" w:type="dxa"/>
          </w:tcPr>
          <w:p w:rsidR="004C20BD" w:rsidRDefault="004C20BD" w:rsidP="003E6507">
            <w:pPr>
              <w:jc w:val="center"/>
              <w:rPr>
                <w:rFonts w:cs="Arial"/>
                <w:szCs w:val="20"/>
                <w:lang w:val="en-GB"/>
              </w:rPr>
            </w:pPr>
            <w:r>
              <w:rPr>
                <w:rFonts w:cs="Arial"/>
                <w:szCs w:val="20"/>
                <w:lang w:val="en-GB"/>
              </w:rPr>
              <w:t>3.6.1</w:t>
            </w:r>
          </w:p>
        </w:tc>
        <w:tc>
          <w:tcPr>
            <w:tcW w:w="5580" w:type="dxa"/>
            <w:shd w:val="clear" w:color="auto" w:fill="auto"/>
            <w:noWrap/>
          </w:tcPr>
          <w:p w:rsidR="004C20BD" w:rsidRDefault="004C20BD" w:rsidP="004C20BD">
            <w:pPr>
              <w:jc w:val="left"/>
              <w:rPr>
                <w:rFonts w:cs="Arial"/>
                <w:szCs w:val="20"/>
                <w:lang w:val="en-GB"/>
              </w:rPr>
            </w:pPr>
            <w:r>
              <w:rPr>
                <w:rFonts w:cs="Arial"/>
                <w:szCs w:val="20"/>
                <w:lang w:val="en-GB"/>
              </w:rPr>
              <w:t xml:space="preserve">Revised configuration, </w:t>
            </w:r>
            <w:r w:rsidR="00D7651B">
              <w:rPr>
                <w:rFonts w:cs="Arial"/>
                <w:szCs w:val="20"/>
                <w:lang w:val="en-GB"/>
              </w:rPr>
              <w:t xml:space="preserve">certificates’ usage and </w:t>
            </w:r>
            <w:r>
              <w:rPr>
                <w:rFonts w:cs="Arial"/>
                <w:szCs w:val="20"/>
                <w:lang w:val="en-GB"/>
              </w:rPr>
              <w:t>CDigiDoc utility program’s description</w:t>
            </w:r>
          </w:p>
        </w:tc>
      </w:tr>
      <w:tr w:rsidR="00F464AC" w:rsidRPr="00751DBB">
        <w:trPr>
          <w:trHeight w:val="270"/>
        </w:trPr>
        <w:tc>
          <w:tcPr>
            <w:tcW w:w="1455" w:type="dxa"/>
            <w:shd w:val="clear" w:color="auto" w:fill="auto"/>
            <w:noWrap/>
          </w:tcPr>
          <w:p w:rsidR="00F464AC" w:rsidRDefault="00942C86" w:rsidP="00F35AB3">
            <w:pPr>
              <w:jc w:val="left"/>
              <w:rPr>
                <w:rFonts w:cs="Arial"/>
                <w:szCs w:val="20"/>
                <w:lang w:val="en-GB"/>
              </w:rPr>
            </w:pPr>
            <w:r>
              <w:rPr>
                <w:rFonts w:cs="Arial"/>
                <w:szCs w:val="20"/>
                <w:lang w:val="en-GB"/>
              </w:rPr>
              <w:t>22</w:t>
            </w:r>
            <w:r w:rsidR="00F13B8A">
              <w:rPr>
                <w:rFonts w:cs="Arial"/>
                <w:szCs w:val="20"/>
                <w:lang w:val="en-GB"/>
              </w:rPr>
              <w:t>.0</w:t>
            </w:r>
            <w:r>
              <w:rPr>
                <w:rFonts w:cs="Arial"/>
                <w:szCs w:val="20"/>
                <w:lang w:val="en-GB"/>
              </w:rPr>
              <w:t>1</w:t>
            </w:r>
            <w:r w:rsidR="00846A11">
              <w:rPr>
                <w:rFonts w:cs="Arial"/>
                <w:szCs w:val="20"/>
                <w:lang w:val="en-GB"/>
              </w:rPr>
              <w:t>.201</w:t>
            </w:r>
            <w:r w:rsidR="00F13B8A">
              <w:rPr>
                <w:rFonts w:cs="Arial"/>
                <w:szCs w:val="20"/>
                <w:lang w:val="en-GB"/>
              </w:rPr>
              <w:t>3</w:t>
            </w:r>
          </w:p>
        </w:tc>
        <w:tc>
          <w:tcPr>
            <w:tcW w:w="1080" w:type="dxa"/>
          </w:tcPr>
          <w:p w:rsidR="00F464AC" w:rsidRDefault="00846A11" w:rsidP="003E6507">
            <w:pPr>
              <w:jc w:val="center"/>
              <w:rPr>
                <w:rFonts w:cs="Arial"/>
                <w:szCs w:val="20"/>
                <w:lang w:val="en-GB"/>
              </w:rPr>
            </w:pPr>
            <w:r>
              <w:rPr>
                <w:rFonts w:cs="Arial"/>
                <w:szCs w:val="20"/>
                <w:lang w:val="en-GB"/>
              </w:rPr>
              <w:t>3.7</w:t>
            </w:r>
          </w:p>
        </w:tc>
        <w:tc>
          <w:tcPr>
            <w:tcW w:w="5580" w:type="dxa"/>
            <w:shd w:val="clear" w:color="auto" w:fill="auto"/>
            <w:noWrap/>
          </w:tcPr>
          <w:p w:rsidR="00620C03" w:rsidRDefault="003F19FD" w:rsidP="00CD5C4E">
            <w:pPr>
              <w:jc w:val="left"/>
              <w:rPr>
                <w:rFonts w:cs="Arial"/>
                <w:szCs w:val="20"/>
                <w:lang w:val="en-GB"/>
              </w:rPr>
            </w:pPr>
            <w:r>
              <w:rPr>
                <w:rFonts w:cs="Arial"/>
                <w:szCs w:val="20"/>
                <w:lang w:val="en-GB"/>
              </w:rPr>
              <w:t>Updated to 3.7 version</w:t>
            </w:r>
            <w:r w:rsidR="00F13B8A">
              <w:rPr>
                <w:rFonts w:cs="Arial"/>
                <w:szCs w:val="20"/>
                <w:lang w:val="en-GB"/>
              </w:rPr>
              <w:t xml:space="preserve">: </w:t>
            </w:r>
            <w:r w:rsidR="00CD5C4E">
              <w:rPr>
                <w:rFonts w:cs="Arial"/>
                <w:szCs w:val="20"/>
                <w:lang w:val="en-GB"/>
              </w:rPr>
              <w:t>updated instructions of</w:t>
            </w:r>
            <w:r w:rsidR="00F13B8A">
              <w:rPr>
                <w:rFonts w:cs="Arial"/>
                <w:szCs w:val="20"/>
                <w:lang w:val="en-GB"/>
              </w:rPr>
              <w:t xml:space="preserve"> PKCS#12 (software token) usage; removed EMBEDDED content type support, added description of signing and encryption/decryption operations in memory; added description of signature verification settings; added API description of decrypting large files</w:t>
            </w:r>
            <w:r w:rsidR="00CD5C4E">
              <w:rPr>
                <w:rFonts w:cs="Arial"/>
                <w:szCs w:val="20"/>
                <w:lang w:val="en-GB"/>
              </w:rPr>
              <w:t>, added description of using CNG API and minidriver for signature creation</w:t>
            </w:r>
            <w:r w:rsidR="00F13B8A">
              <w:rPr>
                <w:rFonts w:cs="Arial"/>
                <w:szCs w:val="20"/>
                <w:lang w:val="en-GB"/>
              </w:rPr>
              <w:t>.</w:t>
            </w:r>
            <w:r w:rsidR="00620C03">
              <w:rPr>
                <w:rFonts w:cs="Arial"/>
                <w:szCs w:val="20"/>
                <w:lang w:val="en-GB"/>
              </w:rPr>
              <w:t xml:space="preserve"> </w:t>
            </w:r>
          </w:p>
        </w:tc>
      </w:tr>
    </w:tbl>
    <w:p w:rsidR="0015720C" w:rsidRPr="00751DBB" w:rsidRDefault="0015720C" w:rsidP="0066084C">
      <w:pPr>
        <w:rPr>
          <w:lang w:val="en-GB"/>
        </w:rPr>
      </w:pPr>
    </w:p>
    <w:p w:rsidR="001F32A3" w:rsidRPr="00751DBB" w:rsidRDefault="001F32A3">
      <w:pPr>
        <w:spacing w:after="0"/>
        <w:jc w:val="left"/>
        <w:rPr>
          <w:b/>
          <w:sz w:val="24"/>
          <w:lang w:val="en-GB"/>
        </w:rPr>
      </w:pPr>
      <w:r w:rsidRPr="00751DBB">
        <w:rPr>
          <w:b/>
          <w:sz w:val="24"/>
          <w:lang w:val="en-GB"/>
        </w:rPr>
        <w:br w:type="page"/>
      </w:r>
    </w:p>
    <w:p w:rsidR="00D7651B" w:rsidRDefault="00D7651B" w:rsidP="0066084C">
      <w:pPr>
        <w:rPr>
          <w:b/>
          <w:sz w:val="24"/>
          <w:lang w:val="en-GB"/>
        </w:rPr>
      </w:pPr>
    </w:p>
    <w:p w:rsidR="002A04F1" w:rsidRDefault="002A04F1" w:rsidP="0066084C">
      <w:pPr>
        <w:rPr>
          <w:b/>
          <w:sz w:val="24"/>
          <w:lang w:val="en-GB"/>
        </w:rPr>
      </w:pPr>
      <w:r w:rsidRPr="00751DBB">
        <w:rPr>
          <w:b/>
          <w:sz w:val="24"/>
          <w:lang w:val="en-GB"/>
        </w:rPr>
        <w:t>Table of contents</w:t>
      </w:r>
    </w:p>
    <w:p w:rsidR="00D7651B" w:rsidRPr="00751DBB" w:rsidRDefault="00D7651B" w:rsidP="0066084C">
      <w:pPr>
        <w:rPr>
          <w:b/>
          <w:sz w:val="24"/>
          <w:lang w:val="en-GB"/>
        </w:rPr>
      </w:pPr>
    </w:p>
    <w:p w:rsidR="00B771EC" w:rsidRDefault="00792518">
      <w:pPr>
        <w:pStyle w:val="TOC1"/>
        <w:rPr>
          <w:rFonts w:asciiTheme="minorHAnsi" w:eastAsiaTheme="minorEastAsia" w:hAnsiTheme="minorHAnsi" w:cstheme="minorBidi"/>
          <w:noProof/>
          <w:sz w:val="22"/>
          <w:szCs w:val="22"/>
          <w:lang w:val="et-EE" w:eastAsia="et-EE"/>
        </w:rPr>
      </w:pPr>
      <w:r w:rsidRPr="00751DBB">
        <w:rPr>
          <w:lang w:val="en-GB"/>
        </w:rPr>
        <w:fldChar w:fldCharType="begin"/>
      </w:r>
      <w:r w:rsidR="00C20A72" w:rsidRPr="00751DBB">
        <w:rPr>
          <w:lang w:val="en-GB"/>
        </w:rPr>
        <w:instrText xml:space="preserve"> TOC \o "2-2" \h \z \t "Pealkiri 3;4;Pealkiri 11;1;Pealkiri 21;3;Pealkiri 31;5" </w:instrText>
      </w:r>
      <w:r w:rsidRPr="00751DBB">
        <w:rPr>
          <w:lang w:val="en-GB"/>
        </w:rPr>
        <w:fldChar w:fldCharType="separate"/>
      </w:r>
      <w:hyperlink w:anchor="_Toc345343000" w:history="1">
        <w:r w:rsidR="00B771EC" w:rsidRPr="00A01001">
          <w:rPr>
            <w:rStyle w:val="Hyperlink"/>
            <w:noProof/>
            <w:lang w:val="fr-FR"/>
          </w:rPr>
          <w:t>CDigiDoc Programmer’s Guide</w:t>
        </w:r>
        <w:r w:rsidR="00B771EC">
          <w:rPr>
            <w:noProof/>
            <w:webHidden/>
          </w:rPr>
          <w:tab/>
        </w:r>
        <w:r w:rsidR="00B771EC">
          <w:rPr>
            <w:noProof/>
            <w:webHidden/>
          </w:rPr>
          <w:fldChar w:fldCharType="begin"/>
        </w:r>
        <w:r w:rsidR="00B771EC">
          <w:rPr>
            <w:noProof/>
            <w:webHidden/>
          </w:rPr>
          <w:instrText xml:space="preserve"> PAGEREF _Toc345343000 \h </w:instrText>
        </w:r>
        <w:r w:rsidR="00B771EC">
          <w:rPr>
            <w:noProof/>
            <w:webHidden/>
          </w:rPr>
        </w:r>
        <w:r w:rsidR="00B771EC">
          <w:rPr>
            <w:noProof/>
            <w:webHidden/>
          </w:rPr>
          <w:fldChar w:fldCharType="separate"/>
        </w:r>
        <w:r w:rsidR="00B771EC">
          <w:rPr>
            <w:noProof/>
            <w:webHidden/>
          </w:rPr>
          <w:t>1</w:t>
        </w:r>
        <w:r w:rsidR="00B771EC">
          <w:rPr>
            <w:noProof/>
            <w:webHidden/>
          </w:rPr>
          <w:fldChar w:fldCharType="end"/>
        </w:r>
      </w:hyperlink>
    </w:p>
    <w:p w:rsidR="00B771EC" w:rsidRDefault="006A4C05">
      <w:pPr>
        <w:pStyle w:val="TOC1"/>
        <w:rPr>
          <w:rFonts w:asciiTheme="minorHAnsi" w:eastAsiaTheme="minorEastAsia" w:hAnsiTheme="minorHAnsi" w:cstheme="minorBidi"/>
          <w:noProof/>
          <w:sz w:val="22"/>
          <w:szCs w:val="22"/>
          <w:lang w:val="et-EE" w:eastAsia="et-EE"/>
        </w:rPr>
      </w:pPr>
      <w:hyperlink w:anchor="_Toc345343001" w:history="1">
        <w:r w:rsidR="00B771EC" w:rsidRPr="00A01001">
          <w:rPr>
            <w:rStyle w:val="Hyperlink"/>
            <w:noProof/>
            <w:lang w:val="en-GB"/>
          </w:rPr>
          <w:t>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Document versions</w:t>
        </w:r>
        <w:r w:rsidR="00B771EC">
          <w:rPr>
            <w:noProof/>
            <w:webHidden/>
          </w:rPr>
          <w:tab/>
        </w:r>
        <w:r w:rsidR="00B771EC">
          <w:rPr>
            <w:noProof/>
            <w:webHidden/>
          </w:rPr>
          <w:fldChar w:fldCharType="begin"/>
        </w:r>
        <w:r w:rsidR="00B771EC">
          <w:rPr>
            <w:noProof/>
            <w:webHidden/>
          </w:rPr>
          <w:instrText xml:space="preserve"> PAGEREF _Toc345343001 \h </w:instrText>
        </w:r>
        <w:r w:rsidR="00B771EC">
          <w:rPr>
            <w:noProof/>
            <w:webHidden/>
          </w:rPr>
        </w:r>
        <w:r w:rsidR="00B771EC">
          <w:rPr>
            <w:noProof/>
            <w:webHidden/>
          </w:rPr>
          <w:fldChar w:fldCharType="separate"/>
        </w:r>
        <w:r w:rsidR="00B771EC">
          <w:rPr>
            <w:noProof/>
            <w:webHidden/>
          </w:rPr>
          <w:t>2</w:t>
        </w:r>
        <w:r w:rsidR="00B771EC">
          <w:rPr>
            <w:noProof/>
            <w:webHidden/>
          </w:rPr>
          <w:fldChar w:fldCharType="end"/>
        </w:r>
      </w:hyperlink>
    </w:p>
    <w:p w:rsidR="00B771EC" w:rsidRDefault="006A4C05">
      <w:pPr>
        <w:pStyle w:val="TOC1"/>
        <w:rPr>
          <w:rFonts w:asciiTheme="minorHAnsi" w:eastAsiaTheme="minorEastAsia" w:hAnsiTheme="minorHAnsi" w:cstheme="minorBidi"/>
          <w:noProof/>
          <w:sz w:val="22"/>
          <w:szCs w:val="22"/>
          <w:lang w:val="et-EE" w:eastAsia="et-EE"/>
        </w:rPr>
      </w:pPr>
      <w:hyperlink w:anchor="_Toc345343002" w:history="1">
        <w:r w:rsidR="00B771EC" w:rsidRPr="00A01001">
          <w:rPr>
            <w:rStyle w:val="Hyperlink"/>
            <w:noProof/>
            <w:lang w:val="en-GB"/>
          </w:rPr>
          <w:t>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Introduction</w:t>
        </w:r>
        <w:r w:rsidR="00B771EC">
          <w:rPr>
            <w:noProof/>
            <w:webHidden/>
          </w:rPr>
          <w:tab/>
        </w:r>
        <w:r w:rsidR="00B771EC">
          <w:rPr>
            <w:noProof/>
            <w:webHidden/>
          </w:rPr>
          <w:fldChar w:fldCharType="begin"/>
        </w:r>
        <w:r w:rsidR="00B771EC">
          <w:rPr>
            <w:noProof/>
            <w:webHidden/>
          </w:rPr>
          <w:instrText xml:space="preserve"> PAGEREF _Toc345343002 \h </w:instrText>
        </w:r>
        <w:r w:rsidR="00B771EC">
          <w:rPr>
            <w:noProof/>
            <w:webHidden/>
          </w:rPr>
        </w:r>
        <w:r w:rsidR="00B771EC">
          <w:rPr>
            <w:noProof/>
            <w:webHidden/>
          </w:rPr>
          <w:fldChar w:fldCharType="separate"/>
        </w:r>
        <w:r w:rsidR="00B771EC">
          <w:rPr>
            <w:noProof/>
            <w:webHidden/>
          </w:rPr>
          <w:t>5</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03" w:history="1">
        <w:r w:rsidR="00B771EC" w:rsidRPr="00A01001">
          <w:rPr>
            <w:rStyle w:val="Hyperlink"/>
            <w:noProof/>
            <w:lang w:val="en-GB"/>
          </w:rPr>
          <w:t>2.1.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About DigiDoc</w:t>
        </w:r>
        <w:r w:rsidR="00B771EC">
          <w:rPr>
            <w:noProof/>
            <w:webHidden/>
          </w:rPr>
          <w:tab/>
        </w:r>
        <w:r w:rsidR="00B771EC">
          <w:rPr>
            <w:noProof/>
            <w:webHidden/>
          </w:rPr>
          <w:fldChar w:fldCharType="begin"/>
        </w:r>
        <w:r w:rsidR="00B771EC">
          <w:rPr>
            <w:noProof/>
            <w:webHidden/>
          </w:rPr>
          <w:instrText xml:space="preserve"> PAGEREF _Toc345343003 \h </w:instrText>
        </w:r>
        <w:r w:rsidR="00B771EC">
          <w:rPr>
            <w:noProof/>
            <w:webHidden/>
          </w:rPr>
        </w:r>
        <w:r w:rsidR="00B771EC">
          <w:rPr>
            <w:noProof/>
            <w:webHidden/>
          </w:rPr>
          <w:fldChar w:fldCharType="separate"/>
        </w:r>
        <w:r w:rsidR="00B771EC">
          <w:rPr>
            <w:noProof/>
            <w:webHidden/>
          </w:rPr>
          <w:t>6</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04" w:history="1">
        <w:r w:rsidR="00B771EC" w:rsidRPr="00A01001">
          <w:rPr>
            <w:rStyle w:val="Hyperlink"/>
            <w:noProof/>
            <w:lang w:val="en-GB"/>
          </w:rPr>
          <w:t>2.2.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DigiDoc security model</w:t>
        </w:r>
        <w:r w:rsidR="00B771EC">
          <w:rPr>
            <w:noProof/>
            <w:webHidden/>
          </w:rPr>
          <w:tab/>
        </w:r>
        <w:r w:rsidR="00B771EC">
          <w:rPr>
            <w:noProof/>
            <w:webHidden/>
          </w:rPr>
          <w:fldChar w:fldCharType="begin"/>
        </w:r>
        <w:r w:rsidR="00B771EC">
          <w:rPr>
            <w:noProof/>
            <w:webHidden/>
          </w:rPr>
          <w:instrText xml:space="preserve"> PAGEREF _Toc345343004 \h </w:instrText>
        </w:r>
        <w:r w:rsidR="00B771EC">
          <w:rPr>
            <w:noProof/>
            <w:webHidden/>
          </w:rPr>
        </w:r>
        <w:r w:rsidR="00B771EC">
          <w:rPr>
            <w:noProof/>
            <w:webHidden/>
          </w:rPr>
          <w:fldChar w:fldCharType="separate"/>
        </w:r>
        <w:r w:rsidR="00B771EC">
          <w:rPr>
            <w:noProof/>
            <w:webHidden/>
          </w:rPr>
          <w:t>6</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05" w:history="1">
        <w:r w:rsidR="00B771EC" w:rsidRPr="00A01001">
          <w:rPr>
            <w:rStyle w:val="Hyperlink"/>
            <w:noProof/>
            <w:lang w:val="en-GB"/>
          </w:rPr>
          <w:t>2.3.</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Format of digitally signed file</w:t>
        </w:r>
        <w:r w:rsidR="00B771EC">
          <w:rPr>
            <w:noProof/>
            <w:webHidden/>
          </w:rPr>
          <w:tab/>
        </w:r>
        <w:r w:rsidR="00B771EC">
          <w:rPr>
            <w:noProof/>
            <w:webHidden/>
          </w:rPr>
          <w:fldChar w:fldCharType="begin"/>
        </w:r>
        <w:r w:rsidR="00B771EC">
          <w:rPr>
            <w:noProof/>
            <w:webHidden/>
          </w:rPr>
          <w:instrText xml:space="preserve"> PAGEREF _Toc345343005 \h </w:instrText>
        </w:r>
        <w:r w:rsidR="00B771EC">
          <w:rPr>
            <w:noProof/>
            <w:webHidden/>
          </w:rPr>
        </w:r>
        <w:r w:rsidR="00B771EC">
          <w:rPr>
            <w:noProof/>
            <w:webHidden/>
          </w:rPr>
          <w:fldChar w:fldCharType="separate"/>
        </w:r>
        <w:r w:rsidR="00B771EC">
          <w:rPr>
            <w:noProof/>
            <w:webHidden/>
          </w:rPr>
          <w:t>7</w:t>
        </w:r>
        <w:r w:rsidR="00B771EC">
          <w:rPr>
            <w:noProof/>
            <w:webHidden/>
          </w:rPr>
          <w:fldChar w:fldCharType="end"/>
        </w:r>
      </w:hyperlink>
    </w:p>
    <w:p w:rsidR="00B771EC" w:rsidRDefault="006A4C05">
      <w:pPr>
        <w:pStyle w:val="TOC1"/>
        <w:rPr>
          <w:rFonts w:asciiTheme="minorHAnsi" w:eastAsiaTheme="minorEastAsia" w:hAnsiTheme="minorHAnsi" w:cstheme="minorBidi"/>
          <w:noProof/>
          <w:sz w:val="22"/>
          <w:szCs w:val="22"/>
          <w:lang w:val="et-EE" w:eastAsia="et-EE"/>
        </w:rPr>
      </w:pPr>
      <w:hyperlink w:anchor="_Toc345343006" w:history="1">
        <w:r w:rsidR="00B771EC" w:rsidRPr="00A01001">
          <w:rPr>
            <w:rStyle w:val="Hyperlink"/>
            <w:noProof/>
            <w:lang w:val="en-GB"/>
          </w:rPr>
          <w:t>3.</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Overview</w:t>
        </w:r>
        <w:r w:rsidR="00B771EC">
          <w:rPr>
            <w:noProof/>
            <w:webHidden/>
          </w:rPr>
          <w:tab/>
        </w:r>
        <w:r w:rsidR="00B771EC">
          <w:rPr>
            <w:noProof/>
            <w:webHidden/>
          </w:rPr>
          <w:fldChar w:fldCharType="begin"/>
        </w:r>
        <w:r w:rsidR="00B771EC">
          <w:rPr>
            <w:noProof/>
            <w:webHidden/>
          </w:rPr>
          <w:instrText xml:space="preserve"> PAGEREF _Toc345343006 \h </w:instrText>
        </w:r>
        <w:r w:rsidR="00B771EC">
          <w:rPr>
            <w:noProof/>
            <w:webHidden/>
          </w:rPr>
        </w:r>
        <w:r w:rsidR="00B771EC">
          <w:rPr>
            <w:noProof/>
            <w:webHidden/>
          </w:rPr>
          <w:fldChar w:fldCharType="separate"/>
        </w:r>
        <w:r w:rsidR="00B771EC">
          <w:rPr>
            <w:noProof/>
            <w:webHidden/>
          </w:rPr>
          <w:t>9</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07" w:history="1">
        <w:r w:rsidR="00B771EC" w:rsidRPr="00A01001">
          <w:rPr>
            <w:rStyle w:val="Hyperlink"/>
            <w:noProof/>
            <w:lang w:val="en-GB"/>
          </w:rPr>
          <w:t>3.1.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References and additional resources</w:t>
        </w:r>
        <w:r w:rsidR="00B771EC">
          <w:rPr>
            <w:noProof/>
            <w:webHidden/>
          </w:rPr>
          <w:tab/>
        </w:r>
        <w:r w:rsidR="00B771EC">
          <w:rPr>
            <w:noProof/>
            <w:webHidden/>
          </w:rPr>
          <w:fldChar w:fldCharType="begin"/>
        </w:r>
        <w:r w:rsidR="00B771EC">
          <w:rPr>
            <w:noProof/>
            <w:webHidden/>
          </w:rPr>
          <w:instrText xml:space="preserve"> PAGEREF _Toc345343007 \h </w:instrText>
        </w:r>
        <w:r w:rsidR="00B771EC">
          <w:rPr>
            <w:noProof/>
            <w:webHidden/>
          </w:rPr>
        </w:r>
        <w:r w:rsidR="00B771EC">
          <w:rPr>
            <w:noProof/>
            <w:webHidden/>
          </w:rPr>
          <w:fldChar w:fldCharType="separate"/>
        </w:r>
        <w:r w:rsidR="00B771EC">
          <w:rPr>
            <w:noProof/>
            <w:webHidden/>
          </w:rPr>
          <w:t>10</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08" w:history="1">
        <w:r w:rsidR="00B771EC" w:rsidRPr="00A01001">
          <w:rPr>
            <w:rStyle w:val="Hyperlink"/>
            <w:noProof/>
            <w:lang w:val="en-GB"/>
          </w:rPr>
          <w:t>3.2.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Terms and acronyms</w:t>
        </w:r>
        <w:r w:rsidR="00B771EC">
          <w:rPr>
            <w:noProof/>
            <w:webHidden/>
          </w:rPr>
          <w:tab/>
        </w:r>
        <w:r w:rsidR="00B771EC">
          <w:rPr>
            <w:noProof/>
            <w:webHidden/>
          </w:rPr>
          <w:fldChar w:fldCharType="begin"/>
        </w:r>
        <w:r w:rsidR="00B771EC">
          <w:rPr>
            <w:noProof/>
            <w:webHidden/>
          </w:rPr>
          <w:instrText xml:space="preserve"> PAGEREF _Toc345343008 \h </w:instrText>
        </w:r>
        <w:r w:rsidR="00B771EC">
          <w:rPr>
            <w:noProof/>
            <w:webHidden/>
          </w:rPr>
        </w:r>
        <w:r w:rsidR="00B771EC">
          <w:rPr>
            <w:noProof/>
            <w:webHidden/>
          </w:rPr>
          <w:fldChar w:fldCharType="separate"/>
        </w:r>
        <w:r w:rsidR="00B771EC">
          <w:rPr>
            <w:noProof/>
            <w:webHidden/>
          </w:rPr>
          <w:t>10</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09" w:history="1">
        <w:r w:rsidR="00B771EC" w:rsidRPr="00A01001">
          <w:rPr>
            <w:rStyle w:val="Hyperlink"/>
            <w:noProof/>
            <w:lang w:val="en-GB"/>
          </w:rPr>
          <w:t>3.3.</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Dependencies</w:t>
        </w:r>
        <w:r w:rsidR="00B771EC">
          <w:rPr>
            <w:noProof/>
            <w:webHidden/>
          </w:rPr>
          <w:tab/>
        </w:r>
        <w:r w:rsidR="00B771EC">
          <w:rPr>
            <w:noProof/>
            <w:webHidden/>
          </w:rPr>
          <w:fldChar w:fldCharType="begin"/>
        </w:r>
        <w:r w:rsidR="00B771EC">
          <w:rPr>
            <w:noProof/>
            <w:webHidden/>
          </w:rPr>
          <w:instrText xml:space="preserve"> PAGEREF _Toc345343009 \h </w:instrText>
        </w:r>
        <w:r w:rsidR="00B771EC">
          <w:rPr>
            <w:noProof/>
            <w:webHidden/>
          </w:rPr>
        </w:r>
        <w:r w:rsidR="00B771EC">
          <w:rPr>
            <w:noProof/>
            <w:webHidden/>
          </w:rPr>
          <w:fldChar w:fldCharType="separate"/>
        </w:r>
        <w:r w:rsidR="00B771EC">
          <w:rPr>
            <w:noProof/>
            <w:webHidden/>
          </w:rPr>
          <w:t>12</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10" w:history="1">
        <w:r w:rsidR="00B771EC" w:rsidRPr="00A01001">
          <w:rPr>
            <w:rStyle w:val="Hyperlink"/>
            <w:noProof/>
            <w:lang w:val="en-GB"/>
          </w:rPr>
          <w:t>3.4.</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Configuring CDigiDoc</w:t>
        </w:r>
        <w:r w:rsidR="00B771EC">
          <w:rPr>
            <w:noProof/>
            <w:webHidden/>
          </w:rPr>
          <w:tab/>
        </w:r>
        <w:r w:rsidR="00B771EC">
          <w:rPr>
            <w:noProof/>
            <w:webHidden/>
          </w:rPr>
          <w:fldChar w:fldCharType="begin"/>
        </w:r>
        <w:r w:rsidR="00B771EC">
          <w:rPr>
            <w:noProof/>
            <w:webHidden/>
          </w:rPr>
          <w:instrText xml:space="preserve"> PAGEREF _Toc345343010 \h </w:instrText>
        </w:r>
        <w:r w:rsidR="00B771EC">
          <w:rPr>
            <w:noProof/>
            <w:webHidden/>
          </w:rPr>
        </w:r>
        <w:r w:rsidR="00B771EC">
          <w:rPr>
            <w:noProof/>
            <w:webHidden/>
          </w:rPr>
          <w:fldChar w:fldCharType="separate"/>
        </w:r>
        <w:r w:rsidR="00B771EC">
          <w:rPr>
            <w:noProof/>
            <w:webHidden/>
          </w:rPr>
          <w:t>12</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11" w:history="1">
        <w:r w:rsidR="00B771EC" w:rsidRPr="00A01001">
          <w:rPr>
            <w:rStyle w:val="Hyperlink"/>
            <w:noProof/>
            <w:lang w:val="en-GB"/>
          </w:rPr>
          <w:t>3.5.</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CDigiDoc architecture</w:t>
        </w:r>
        <w:r w:rsidR="00B771EC">
          <w:rPr>
            <w:noProof/>
            <w:webHidden/>
          </w:rPr>
          <w:tab/>
        </w:r>
        <w:r w:rsidR="00B771EC">
          <w:rPr>
            <w:noProof/>
            <w:webHidden/>
          </w:rPr>
          <w:fldChar w:fldCharType="begin"/>
        </w:r>
        <w:r w:rsidR="00B771EC">
          <w:rPr>
            <w:noProof/>
            <w:webHidden/>
          </w:rPr>
          <w:instrText xml:space="preserve"> PAGEREF _Toc345343011 \h </w:instrText>
        </w:r>
        <w:r w:rsidR="00B771EC">
          <w:rPr>
            <w:noProof/>
            <w:webHidden/>
          </w:rPr>
        </w:r>
        <w:r w:rsidR="00B771EC">
          <w:rPr>
            <w:noProof/>
            <w:webHidden/>
          </w:rPr>
          <w:fldChar w:fldCharType="separate"/>
        </w:r>
        <w:r w:rsidR="00B771EC">
          <w:rPr>
            <w:noProof/>
            <w:webHidden/>
          </w:rPr>
          <w:t>18</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12" w:history="1">
        <w:r w:rsidR="00B771EC" w:rsidRPr="00A01001">
          <w:rPr>
            <w:rStyle w:val="Hyperlink"/>
            <w:noProof/>
            <w:lang w:val="en-GB"/>
          </w:rPr>
          <w:t>3.6.</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Digital signing</w:t>
        </w:r>
        <w:r w:rsidR="00B771EC">
          <w:rPr>
            <w:noProof/>
            <w:webHidden/>
          </w:rPr>
          <w:tab/>
        </w:r>
        <w:r w:rsidR="00B771EC">
          <w:rPr>
            <w:noProof/>
            <w:webHidden/>
          </w:rPr>
          <w:fldChar w:fldCharType="begin"/>
        </w:r>
        <w:r w:rsidR="00B771EC">
          <w:rPr>
            <w:noProof/>
            <w:webHidden/>
          </w:rPr>
          <w:instrText xml:space="preserve"> PAGEREF _Toc345343012 \h </w:instrText>
        </w:r>
        <w:r w:rsidR="00B771EC">
          <w:rPr>
            <w:noProof/>
            <w:webHidden/>
          </w:rPr>
        </w:r>
        <w:r w:rsidR="00B771EC">
          <w:rPr>
            <w:noProof/>
            <w:webHidden/>
          </w:rPr>
          <w:fldChar w:fldCharType="separate"/>
        </w:r>
        <w:r w:rsidR="00B771EC">
          <w:rPr>
            <w:noProof/>
            <w:webHidden/>
          </w:rPr>
          <w:t>18</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13" w:history="1">
        <w:r w:rsidR="00B771EC" w:rsidRPr="00A01001">
          <w:rPr>
            <w:rStyle w:val="Hyperlink"/>
            <w:noProof/>
            <w:lang w:val="en-GB"/>
          </w:rPr>
          <w:t>3.6.1.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Initialization</w:t>
        </w:r>
        <w:r w:rsidR="00B771EC">
          <w:rPr>
            <w:noProof/>
            <w:webHidden/>
          </w:rPr>
          <w:tab/>
        </w:r>
        <w:r w:rsidR="00B771EC">
          <w:rPr>
            <w:noProof/>
            <w:webHidden/>
          </w:rPr>
          <w:fldChar w:fldCharType="begin"/>
        </w:r>
        <w:r w:rsidR="00B771EC">
          <w:rPr>
            <w:noProof/>
            <w:webHidden/>
          </w:rPr>
          <w:instrText xml:space="preserve"> PAGEREF _Toc345343013 \h </w:instrText>
        </w:r>
        <w:r w:rsidR="00B771EC">
          <w:rPr>
            <w:noProof/>
            <w:webHidden/>
          </w:rPr>
        </w:r>
        <w:r w:rsidR="00B771EC">
          <w:rPr>
            <w:noProof/>
            <w:webHidden/>
          </w:rPr>
          <w:fldChar w:fldCharType="separate"/>
        </w:r>
        <w:r w:rsidR="00B771EC">
          <w:rPr>
            <w:noProof/>
            <w:webHidden/>
          </w:rPr>
          <w:t>18</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14" w:history="1">
        <w:r w:rsidR="00B771EC" w:rsidRPr="00A01001">
          <w:rPr>
            <w:rStyle w:val="Hyperlink"/>
            <w:noProof/>
            <w:lang w:val="en-GB"/>
          </w:rPr>
          <w:t>3.6.2.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Creating a DigiDoc document</w:t>
        </w:r>
        <w:r w:rsidR="00B771EC">
          <w:rPr>
            <w:noProof/>
            <w:webHidden/>
          </w:rPr>
          <w:tab/>
        </w:r>
        <w:r w:rsidR="00B771EC">
          <w:rPr>
            <w:noProof/>
            <w:webHidden/>
          </w:rPr>
          <w:fldChar w:fldCharType="begin"/>
        </w:r>
        <w:r w:rsidR="00B771EC">
          <w:rPr>
            <w:noProof/>
            <w:webHidden/>
          </w:rPr>
          <w:instrText xml:space="preserve"> PAGEREF _Toc345343014 \h </w:instrText>
        </w:r>
        <w:r w:rsidR="00B771EC">
          <w:rPr>
            <w:noProof/>
            <w:webHidden/>
          </w:rPr>
        </w:r>
        <w:r w:rsidR="00B771EC">
          <w:rPr>
            <w:noProof/>
            <w:webHidden/>
          </w:rPr>
          <w:fldChar w:fldCharType="separate"/>
        </w:r>
        <w:r w:rsidR="00B771EC">
          <w:rPr>
            <w:noProof/>
            <w:webHidden/>
          </w:rPr>
          <w:t>19</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15" w:history="1">
        <w:r w:rsidR="00B771EC" w:rsidRPr="00A01001">
          <w:rPr>
            <w:rStyle w:val="Hyperlink"/>
            <w:noProof/>
            <w:lang w:val="en-GB"/>
          </w:rPr>
          <w:t>3.6.3.</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Adding data files</w:t>
        </w:r>
        <w:r w:rsidR="00B771EC">
          <w:rPr>
            <w:noProof/>
            <w:webHidden/>
          </w:rPr>
          <w:tab/>
        </w:r>
        <w:r w:rsidR="00B771EC">
          <w:rPr>
            <w:noProof/>
            <w:webHidden/>
          </w:rPr>
          <w:fldChar w:fldCharType="begin"/>
        </w:r>
        <w:r w:rsidR="00B771EC">
          <w:rPr>
            <w:noProof/>
            <w:webHidden/>
          </w:rPr>
          <w:instrText xml:space="preserve"> PAGEREF _Toc345343015 \h </w:instrText>
        </w:r>
        <w:r w:rsidR="00B771EC">
          <w:rPr>
            <w:noProof/>
            <w:webHidden/>
          </w:rPr>
        </w:r>
        <w:r w:rsidR="00B771EC">
          <w:rPr>
            <w:noProof/>
            <w:webHidden/>
          </w:rPr>
          <w:fldChar w:fldCharType="separate"/>
        </w:r>
        <w:r w:rsidR="00B771EC">
          <w:rPr>
            <w:noProof/>
            <w:webHidden/>
          </w:rPr>
          <w:t>19</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16" w:history="1">
        <w:r w:rsidR="00B771EC" w:rsidRPr="00A01001">
          <w:rPr>
            <w:rStyle w:val="Hyperlink"/>
            <w:noProof/>
            <w:lang w:val="en-GB"/>
          </w:rPr>
          <w:t>3.6.4.</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Adding signatures</w:t>
        </w:r>
        <w:r w:rsidR="00B771EC">
          <w:rPr>
            <w:noProof/>
            <w:webHidden/>
          </w:rPr>
          <w:tab/>
        </w:r>
        <w:r w:rsidR="00B771EC">
          <w:rPr>
            <w:noProof/>
            <w:webHidden/>
          </w:rPr>
          <w:fldChar w:fldCharType="begin"/>
        </w:r>
        <w:r w:rsidR="00B771EC">
          <w:rPr>
            <w:noProof/>
            <w:webHidden/>
          </w:rPr>
          <w:instrText xml:space="preserve"> PAGEREF _Toc345343016 \h </w:instrText>
        </w:r>
        <w:r w:rsidR="00B771EC">
          <w:rPr>
            <w:noProof/>
            <w:webHidden/>
          </w:rPr>
        </w:r>
        <w:r w:rsidR="00B771EC">
          <w:rPr>
            <w:noProof/>
            <w:webHidden/>
          </w:rPr>
          <w:fldChar w:fldCharType="separate"/>
        </w:r>
        <w:r w:rsidR="00B771EC">
          <w:rPr>
            <w:noProof/>
            <w:webHidden/>
          </w:rPr>
          <w:t>20</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17" w:history="1">
        <w:r w:rsidR="00B771EC" w:rsidRPr="00A01001">
          <w:rPr>
            <w:rStyle w:val="Hyperlink"/>
            <w:noProof/>
            <w:lang w:val="en-GB"/>
          </w:rPr>
          <w:t>3.6.5.</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Adding an OCSP confirmation</w:t>
        </w:r>
        <w:r w:rsidR="00B771EC">
          <w:rPr>
            <w:noProof/>
            <w:webHidden/>
          </w:rPr>
          <w:tab/>
        </w:r>
        <w:r w:rsidR="00B771EC">
          <w:rPr>
            <w:noProof/>
            <w:webHidden/>
          </w:rPr>
          <w:fldChar w:fldCharType="begin"/>
        </w:r>
        <w:r w:rsidR="00B771EC">
          <w:rPr>
            <w:noProof/>
            <w:webHidden/>
          </w:rPr>
          <w:instrText xml:space="preserve"> PAGEREF _Toc345343017 \h </w:instrText>
        </w:r>
        <w:r w:rsidR="00B771EC">
          <w:rPr>
            <w:noProof/>
            <w:webHidden/>
          </w:rPr>
        </w:r>
        <w:r w:rsidR="00B771EC">
          <w:rPr>
            <w:noProof/>
            <w:webHidden/>
          </w:rPr>
          <w:fldChar w:fldCharType="separate"/>
        </w:r>
        <w:r w:rsidR="00B771EC">
          <w:rPr>
            <w:noProof/>
            <w:webHidden/>
          </w:rPr>
          <w:t>22</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18" w:history="1">
        <w:r w:rsidR="00B771EC" w:rsidRPr="00A01001">
          <w:rPr>
            <w:rStyle w:val="Hyperlink"/>
            <w:noProof/>
            <w:lang w:val="en-GB"/>
          </w:rPr>
          <w:t>3.6.6.</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Reading and writing DigiDoc documents</w:t>
        </w:r>
        <w:r w:rsidR="00B771EC">
          <w:rPr>
            <w:noProof/>
            <w:webHidden/>
          </w:rPr>
          <w:tab/>
        </w:r>
        <w:r w:rsidR="00B771EC">
          <w:rPr>
            <w:noProof/>
            <w:webHidden/>
          </w:rPr>
          <w:fldChar w:fldCharType="begin"/>
        </w:r>
        <w:r w:rsidR="00B771EC">
          <w:rPr>
            <w:noProof/>
            <w:webHidden/>
          </w:rPr>
          <w:instrText xml:space="preserve"> PAGEREF _Toc345343018 \h </w:instrText>
        </w:r>
        <w:r w:rsidR="00B771EC">
          <w:rPr>
            <w:noProof/>
            <w:webHidden/>
          </w:rPr>
        </w:r>
        <w:r w:rsidR="00B771EC">
          <w:rPr>
            <w:noProof/>
            <w:webHidden/>
          </w:rPr>
          <w:fldChar w:fldCharType="separate"/>
        </w:r>
        <w:r w:rsidR="00B771EC">
          <w:rPr>
            <w:noProof/>
            <w:webHidden/>
          </w:rPr>
          <w:t>22</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19" w:history="1">
        <w:r w:rsidR="00B771EC" w:rsidRPr="00A01001">
          <w:rPr>
            <w:rStyle w:val="Hyperlink"/>
            <w:noProof/>
            <w:lang w:val="en-GB"/>
          </w:rPr>
          <w:t>3.6.7.</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Verify signatures and OCSP confirmations</w:t>
        </w:r>
        <w:r w:rsidR="00B771EC">
          <w:rPr>
            <w:noProof/>
            <w:webHidden/>
          </w:rPr>
          <w:tab/>
        </w:r>
        <w:r w:rsidR="00B771EC">
          <w:rPr>
            <w:noProof/>
            <w:webHidden/>
          </w:rPr>
          <w:fldChar w:fldCharType="begin"/>
        </w:r>
        <w:r w:rsidR="00B771EC">
          <w:rPr>
            <w:noProof/>
            <w:webHidden/>
          </w:rPr>
          <w:instrText xml:space="preserve"> PAGEREF _Toc345343019 \h </w:instrText>
        </w:r>
        <w:r w:rsidR="00B771EC">
          <w:rPr>
            <w:noProof/>
            <w:webHidden/>
          </w:rPr>
        </w:r>
        <w:r w:rsidR="00B771EC">
          <w:rPr>
            <w:noProof/>
            <w:webHidden/>
          </w:rPr>
          <w:fldChar w:fldCharType="separate"/>
        </w:r>
        <w:r w:rsidR="00B771EC">
          <w:rPr>
            <w:noProof/>
            <w:webHidden/>
          </w:rPr>
          <w:t>23</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20" w:history="1">
        <w:r w:rsidR="00B771EC" w:rsidRPr="00A01001">
          <w:rPr>
            <w:rStyle w:val="Hyperlink"/>
            <w:noProof/>
            <w:lang w:val="en-GB"/>
          </w:rPr>
          <w:t>3.7.</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Encryption and decryption</w:t>
        </w:r>
        <w:r w:rsidR="00B771EC">
          <w:rPr>
            <w:noProof/>
            <w:webHidden/>
          </w:rPr>
          <w:tab/>
        </w:r>
        <w:r w:rsidR="00B771EC">
          <w:rPr>
            <w:noProof/>
            <w:webHidden/>
          </w:rPr>
          <w:fldChar w:fldCharType="begin"/>
        </w:r>
        <w:r w:rsidR="00B771EC">
          <w:rPr>
            <w:noProof/>
            <w:webHidden/>
          </w:rPr>
          <w:instrText xml:space="preserve"> PAGEREF _Toc345343020 \h </w:instrText>
        </w:r>
        <w:r w:rsidR="00B771EC">
          <w:rPr>
            <w:noProof/>
            <w:webHidden/>
          </w:rPr>
        </w:r>
        <w:r w:rsidR="00B771EC">
          <w:rPr>
            <w:noProof/>
            <w:webHidden/>
          </w:rPr>
          <w:fldChar w:fldCharType="separate"/>
        </w:r>
        <w:r w:rsidR="00B771EC">
          <w:rPr>
            <w:noProof/>
            <w:webHidden/>
          </w:rPr>
          <w:t>24</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21" w:history="1">
        <w:r w:rsidR="00B771EC" w:rsidRPr="00A01001">
          <w:rPr>
            <w:rStyle w:val="Hyperlink"/>
            <w:noProof/>
            <w:lang w:val="en-GB"/>
          </w:rPr>
          <w:t>3.7.1.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Composing encrypted documents</w:t>
        </w:r>
        <w:r w:rsidR="00B771EC">
          <w:rPr>
            <w:noProof/>
            <w:webHidden/>
          </w:rPr>
          <w:tab/>
        </w:r>
        <w:r w:rsidR="00B771EC">
          <w:rPr>
            <w:noProof/>
            <w:webHidden/>
          </w:rPr>
          <w:fldChar w:fldCharType="begin"/>
        </w:r>
        <w:r w:rsidR="00B771EC">
          <w:rPr>
            <w:noProof/>
            <w:webHidden/>
          </w:rPr>
          <w:instrText xml:space="preserve"> PAGEREF _Toc345343021 \h </w:instrText>
        </w:r>
        <w:r w:rsidR="00B771EC">
          <w:rPr>
            <w:noProof/>
            <w:webHidden/>
          </w:rPr>
        </w:r>
        <w:r w:rsidR="00B771EC">
          <w:rPr>
            <w:noProof/>
            <w:webHidden/>
          </w:rPr>
          <w:fldChar w:fldCharType="separate"/>
        </w:r>
        <w:r w:rsidR="00B771EC">
          <w:rPr>
            <w:noProof/>
            <w:webHidden/>
          </w:rPr>
          <w:t>25</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22" w:history="1">
        <w:r w:rsidR="00B771EC" w:rsidRPr="00A01001">
          <w:rPr>
            <w:rStyle w:val="Hyperlink"/>
            <w:noProof/>
            <w:lang w:val="en-GB"/>
          </w:rPr>
          <w:t>3.7.2.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Adding recipient info and metadata</w:t>
        </w:r>
        <w:r w:rsidR="00B771EC">
          <w:rPr>
            <w:noProof/>
            <w:webHidden/>
          </w:rPr>
          <w:tab/>
        </w:r>
        <w:r w:rsidR="00B771EC">
          <w:rPr>
            <w:noProof/>
            <w:webHidden/>
          </w:rPr>
          <w:fldChar w:fldCharType="begin"/>
        </w:r>
        <w:r w:rsidR="00B771EC">
          <w:rPr>
            <w:noProof/>
            <w:webHidden/>
          </w:rPr>
          <w:instrText xml:space="preserve"> PAGEREF _Toc345343022 \h </w:instrText>
        </w:r>
        <w:r w:rsidR="00B771EC">
          <w:rPr>
            <w:noProof/>
            <w:webHidden/>
          </w:rPr>
        </w:r>
        <w:r w:rsidR="00B771EC">
          <w:rPr>
            <w:noProof/>
            <w:webHidden/>
          </w:rPr>
          <w:fldChar w:fldCharType="separate"/>
        </w:r>
        <w:r w:rsidR="00B771EC">
          <w:rPr>
            <w:noProof/>
            <w:webHidden/>
          </w:rPr>
          <w:t>25</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23" w:history="1">
        <w:r w:rsidR="00B771EC" w:rsidRPr="00A01001">
          <w:rPr>
            <w:rStyle w:val="Hyperlink"/>
            <w:noProof/>
            <w:lang w:val="en-GB"/>
          </w:rPr>
          <w:t>3.7.3.</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Encryption and data storage</w:t>
        </w:r>
        <w:r w:rsidR="00B771EC">
          <w:rPr>
            <w:noProof/>
            <w:webHidden/>
          </w:rPr>
          <w:tab/>
        </w:r>
        <w:r w:rsidR="00B771EC">
          <w:rPr>
            <w:noProof/>
            <w:webHidden/>
          </w:rPr>
          <w:fldChar w:fldCharType="begin"/>
        </w:r>
        <w:r w:rsidR="00B771EC">
          <w:rPr>
            <w:noProof/>
            <w:webHidden/>
          </w:rPr>
          <w:instrText xml:space="preserve"> PAGEREF _Toc345343023 \h </w:instrText>
        </w:r>
        <w:r w:rsidR="00B771EC">
          <w:rPr>
            <w:noProof/>
            <w:webHidden/>
          </w:rPr>
        </w:r>
        <w:r w:rsidR="00B771EC">
          <w:rPr>
            <w:noProof/>
            <w:webHidden/>
          </w:rPr>
          <w:fldChar w:fldCharType="separate"/>
        </w:r>
        <w:r w:rsidR="00B771EC">
          <w:rPr>
            <w:noProof/>
            <w:webHidden/>
          </w:rPr>
          <w:t>27</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24" w:history="1">
        <w:r w:rsidR="00B771EC" w:rsidRPr="00A01001">
          <w:rPr>
            <w:rStyle w:val="Hyperlink"/>
            <w:noProof/>
            <w:lang w:val="en-GB"/>
          </w:rPr>
          <w:t>3.7.4.</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Parsing and decrypting</w:t>
        </w:r>
        <w:r w:rsidR="00B771EC">
          <w:rPr>
            <w:noProof/>
            <w:webHidden/>
          </w:rPr>
          <w:tab/>
        </w:r>
        <w:r w:rsidR="00B771EC">
          <w:rPr>
            <w:noProof/>
            <w:webHidden/>
          </w:rPr>
          <w:fldChar w:fldCharType="begin"/>
        </w:r>
        <w:r w:rsidR="00B771EC">
          <w:rPr>
            <w:noProof/>
            <w:webHidden/>
          </w:rPr>
          <w:instrText xml:space="preserve"> PAGEREF _Toc345343024 \h </w:instrText>
        </w:r>
        <w:r w:rsidR="00B771EC">
          <w:rPr>
            <w:noProof/>
            <w:webHidden/>
          </w:rPr>
        </w:r>
        <w:r w:rsidR="00B771EC">
          <w:rPr>
            <w:noProof/>
            <w:webHidden/>
          </w:rPr>
          <w:fldChar w:fldCharType="separate"/>
        </w:r>
        <w:r w:rsidR="00B771EC">
          <w:rPr>
            <w:noProof/>
            <w:webHidden/>
          </w:rPr>
          <w:t>27</w:t>
        </w:r>
        <w:r w:rsidR="00B771EC">
          <w:rPr>
            <w:noProof/>
            <w:webHidden/>
          </w:rPr>
          <w:fldChar w:fldCharType="end"/>
        </w:r>
      </w:hyperlink>
    </w:p>
    <w:p w:rsidR="00B771EC" w:rsidRDefault="006A4C05">
      <w:pPr>
        <w:pStyle w:val="TOC1"/>
        <w:rPr>
          <w:rFonts w:asciiTheme="minorHAnsi" w:eastAsiaTheme="minorEastAsia" w:hAnsiTheme="minorHAnsi" w:cstheme="minorBidi"/>
          <w:noProof/>
          <w:sz w:val="22"/>
          <w:szCs w:val="22"/>
          <w:lang w:val="et-EE" w:eastAsia="et-EE"/>
        </w:rPr>
      </w:pPr>
      <w:hyperlink w:anchor="_Toc345343025" w:history="1">
        <w:r w:rsidR="00B771EC" w:rsidRPr="00A01001">
          <w:rPr>
            <w:rStyle w:val="Hyperlink"/>
            <w:noProof/>
            <w:lang w:val="en-GB"/>
          </w:rPr>
          <w:t>4.</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CDigiDoc utility</w:t>
        </w:r>
        <w:r w:rsidR="00B771EC">
          <w:rPr>
            <w:noProof/>
            <w:webHidden/>
          </w:rPr>
          <w:tab/>
        </w:r>
        <w:r w:rsidR="00B771EC">
          <w:rPr>
            <w:noProof/>
            <w:webHidden/>
          </w:rPr>
          <w:fldChar w:fldCharType="begin"/>
        </w:r>
        <w:r w:rsidR="00B771EC">
          <w:rPr>
            <w:noProof/>
            <w:webHidden/>
          </w:rPr>
          <w:instrText xml:space="preserve"> PAGEREF _Toc345343025 \h </w:instrText>
        </w:r>
        <w:r w:rsidR="00B771EC">
          <w:rPr>
            <w:noProof/>
            <w:webHidden/>
          </w:rPr>
        </w:r>
        <w:r w:rsidR="00B771EC">
          <w:rPr>
            <w:noProof/>
            <w:webHidden/>
          </w:rPr>
          <w:fldChar w:fldCharType="separate"/>
        </w:r>
        <w:r w:rsidR="00B771EC">
          <w:rPr>
            <w:noProof/>
            <w:webHidden/>
          </w:rPr>
          <w:t>29</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26" w:history="1">
        <w:r w:rsidR="00B771EC" w:rsidRPr="00A01001">
          <w:rPr>
            <w:rStyle w:val="Hyperlink"/>
            <w:noProof/>
            <w:lang w:val="en-GB"/>
          </w:rPr>
          <w:t>4.1.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General commands</w:t>
        </w:r>
        <w:r w:rsidR="00B771EC">
          <w:rPr>
            <w:noProof/>
            <w:webHidden/>
          </w:rPr>
          <w:tab/>
        </w:r>
        <w:r w:rsidR="00B771EC">
          <w:rPr>
            <w:noProof/>
            <w:webHidden/>
          </w:rPr>
          <w:fldChar w:fldCharType="begin"/>
        </w:r>
        <w:r w:rsidR="00B771EC">
          <w:rPr>
            <w:noProof/>
            <w:webHidden/>
          </w:rPr>
          <w:instrText xml:space="preserve"> PAGEREF _Toc345343026 \h </w:instrText>
        </w:r>
        <w:r w:rsidR="00B771EC">
          <w:rPr>
            <w:noProof/>
            <w:webHidden/>
          </w:rPr>
        </w:r>
        <w:r w:rsidR="00B771EC">
          <w:rPr>
            <w:noProof/>
            <w:webHidden/>
          </w:rPr>
          <w:fldChar w:fldCharType="separate"/>
        </w:r>
        <w:r w:rsidR="00B771EC">
          <w:rPr>
            <w:noProof/>
            <w:webHidden/>
          </w:rPr>
          <w:t>29</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27" w:history="1">
        <w:r w:rsidR="00B771EC" w:rsidRPr="00A01001">
          <w:rPr>
            <w:rStyle w:val="Hyperlink"/>
            <w:noProof/>
            <w:lang w:val="en-GB"/>
          </w:rPr>
          <w:t>4.2.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Digital signature commands</w:t>
        </w:r>
        <w:r w:rsidR="00B771EC">
          <w:rPr>
            <w:noProof/>
            <w:webHidden/>
          </w:rPr>
          <w:tab/>
        </w:r>
        <w:r w:rsidR="00B771EC">
          <w:rPr>
            <w:noProof/>
            <w:webHidden/>
          </w:rPr>
          <w:fldChar w:fldCharType="begin"/>
        </w:r>
        <w:r w:rsidR="00B771EC">
          <w:rPr>
            <w:noProof/>
            <w:webHidden/>
          </w:rPr>
          <w:instrText xml:space="preserve"> PAGEREF _Toc345343027 \h </w:instrText>
        </w:r>
        <w:r w:rsidR="00B771EC">
          <w:rPr>
            <w:noProof/>
            <w:webHidden/>
          </w:rPr>
        </w:r>
        <w:r w:rsidR="00B771EC">
          <w:rPr>
            <w:noProof/>
            <w:webHidden/>
          </w:rPr>
          <w:fldChar w:fldCharType="separate"/>
        </w:r>
        <w:r w:rsidR="00B771EC">
          <w:rPr>
            <w:noProof/>
            <w:webHidden/>
          </w:rPr>
          <w:t>30</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28" w:history="1">
        <w:r w:rsidR="00B771EC" w:rsidRPr="00A01001">
          <w:rPr>
            <w:rStyle w:val="Hyperlink"/>
            <w:noProof/>
            <w:lang w:val="en-GB"/>
          </w:rPr>
          <w:t>4.3.</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Encryption commands</w:t>
        </w:r>
        <w:r w:rsidR="00B771EC">
          <w:rPr>
            <w:noProof/>
            <w:webHidden/>
          </w:rPr>
          <w:tab/>
        </w:r>
        <w:r w:rsidR="00B771EC">
          <w:rPr>
            <w:noProof/>
            <w:webHidden/>
          </w:rPr>
          <w:fldChar w:fldCharType="begin"/>
        </w:r>
        <w:r w:rsidR="00B771EC">
          <w:rPr>
            <w:noProof/>
            <w:webHidden/>
          </w:rPr>
          <w:instrText xml:space="preserve"> PAGEREF _Toc345343028 \h </w:instrText>
        </w:r>
        <w:r w:rsidR="00B771EC">
          <w:rPr>
            <w:noProof/>
            <w:webHidden/>
          </w:rPr>
        </w:r>
        <w:r w:rsidR="00B771EC">
          <w:rPr>
            <w:noProof/>
            <w:webHidden/>
          </w:rPr>
          <w:fldChar w:fldCharType="separate"/>
        </w:r>
        <w:r w:rsidR="00B771EC">
          <w:rPr>
            <w:noProof/>
            <w:webHidden/>
          </w:rPr>
          <w:t>37</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29" w:history="1">
        <w:r w:rsidR="00B771EC" w:rsidRPr="00A01001">
          <w:rPr>
            <w:rStyle w:val="Hyperlink"/>
            <w:noProof/>
            <w:lang w:val="en-GB"/>
          </w:rPr>
          <w:t>4.4.</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Commands in CGI mode</w:t>
        </w:r>
        <w:r w:rsidR="00B771EC">
          <w:rPr>
            <w:noProof/>
            <w:webHidden/>
          </w:rPr>
          <w:tab/>
        </w:r>
        <w:r w:rsidR="00B771EC">
          <w:rPr>
            <w:noProof/>
            <w:webHidden/>
          </w:rPr>
          <w:fldChar w:fldCharType="begin"/>
        </w:r>
        <w:r w:rsidR="00B771EC">
          <w:rPr>
            <w:noProof/>
            <w:webHidden/>
          </w:rPr>
          <w:instrText xml:space="preserve"> PAGEREF _Toc345343029 \h </w:instrText>
        </w:r>
        <w:r w:rsidR="00B771EC">
          <w:rPr>
            <w:noProof/>
            <w:webHidden/>
          </w:rPr>
        </w:r>
        <w:r w:rsidR="00B771EC">
          <w:rPr>
            <w:noProof/>
            <w:webHidden/>
          </w:rPr>
          <w:fldChar w:fldCharType="separate"/>
        </w:r>
        <w:r w:rsidR="00B771EC">
          <w:rPr>
            <w:noProof/>
            <w:webHidden/>
          </w:rPr>
          <w:t>43</w:t>
        </w:r>
        <w:r w:rsidR="00B771EC">
          <w:rPr>
            <w:noProof/>
            <w:webHidden/>
          </w:rPr>
          <w:fldChar w:fldCharType="end"/>
        </w:r>
      </w:hyperlink>
    </w:p>
    <w:p w:rsidR="00B771EC" w:rsidRDefault="006A4C05">
      <w:pPr>
        <w:pStyle w:val="TOC1"/>
        <w:rPr>
          <w:rFonts w:asciiTheme="minorHAnsi" w:eastAsiaTheme="minorEastAsia" w:hAnsiTheme="minorHAnsi" w:cstheme="minorBidi"/>
          <w:noProof/>
          <w:sz w:val="22"/>
          <w:szCs w:val="22"/>
          <w:lang w:val="et-EE" w:eastAsia="et-EE"/>
        </w:rPr>
      </w:pPr>
      <w:hyperlink w:anchor="_Toc345343030" w:history="1">
        <w:r w:rsidR="00B771EC" w:rsidRPr="00A01001">
          <w:rPr>
            <w:rStyle w:val="Hyperlink"/>
            <w:noProof/>
            <w:lang w:val="en-GB"/>
          </w:rPr>
          <w:t>5.</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National and cross-border support</w:t>
        </w:r>
        <w:r w:rsidR="00B771EC">
          <w:rPr>
            <w:noProof/>
            <w:webHidden/>
          </w:rPr>
          <w:tab/>
        </w:r>
        <w:r w:rsidR="00B771EC">
          <w:rPr>
            <w:noProof/>
            <w:webHidden/>
          </w:rPr>
          <w:fldChar w:fldCharType="begin"/>
        </w:r>
        <w:r w:rsidR="00B771EC">
          <w:rPr>
            <w:noProof/>
            <w:webHidden/>
          </w:rPr>
          <w:instrText xml:space="preserve"> PAGEREF _Toc345343030 \h </w:instrText>
        </w:r>
        <w:r w:rsidR="00B771EC">
          <w:rPr>
            <w:noProof/>
            <w:webHidden/>
          </w:rPr>
        </w:r>
        <w:r w:rsidR="00B771EC">
          <w:rPr>
            <w:noProof/>
            <w:webHidden/>
          </w:rPr>
          <w:fldChar w:fldCharType="separate"/>
        </w:r>
        <w:r w:rsidR="00B771EC">
          <w:rPr>
            <w:noProof/>
            <w:webHidden/>
          </w:rPr>
          <w:t>44</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31" w:history="1">
        <w:r w:rsidR="00B771EC" w:rsidRPr="00A01001">
          <w:rPr>
            <w:rStyle w:val="Hyperlink"/>
            <w:noProof/>
            <w:lang w:val="en-GB"/>
          </w:rPr>
          <w:t>5.1.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National PKI solutions and support</w:t>
        </w:r>
        <w:r w:rsidR="00B771EC">
          <w:rPr>
            <w:noProof/>
            <w:webHidden/>
          </w:rPr>
          <w:tab/>
        </w:r>
        <w:r w:rsidR="00B771EC">
          <w:rPr>
            <w:noProof/>
            <w:webHidden/>
          </w:rPr>
          <w:fldChar w:fldCharType="begin"/>
        </w:r>
        <w:r w:rsidR="00B771EC">
          <w:rPr>
            <w:noProof/>
            <w:webHidden/>
          </w:rPr>
          <w:instrText xml:space="preserve"> PAGEREF _Toc345343031 \h </w:instrText>
        </w:r>
        <w:r w:rsidR="00B771EC">
          <w:rPr>
            <w:noProof/>
            <w:webHidden/>
          </w:rPr>
        </w:r>
        <w:r w:rsidR="00B771EC">
          <w:rPr>
            <w:noProof/>
            <w:webHidden/>
          </w:rPr>
          <w:fldChar w:fldCharType="separate"/>
        </w:r>
        <w:r w:rsidR="00B771EC">
          <w:rPr>
            <w:noProof/>
            <w:webHidden/>
          </w:rPr>
          <w:t>44</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32" w:history="1">
        <w:r w:rsidR="00B771EC" w:rsidRPr="00A01001">
          <w:rPr>
            <w:rStyle w:val="Hyperlink"/>
            <w:noProof/>
            <w:lang w:val="en-GB"/>
          </w:rPr>
          <w:t>5.1.1.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Supported Estonian Identity tokens</w:t>
        </w:r>
        <w:r w:rsidR="00B771EC">
          <w:rPr>
            <w:noProof/>
            <w:webHidden/>
          </w:rPr>
          <w:tab/>
        </w:r>
        <w:r w:rsidR="00B771EC">
          <w:rPr>
            <w:noProof/>
            <w:webHidden/>
          </w:rPr>
          <w:fldChar w:fldCharType="begin"/>
        </w:r>
        <w:r w:rsidR="00B771EC">
          <w:rPr>
            <w:noProof/>
            <w:webHidden/>
          </w:rPr>
          <w:instrText xml:space="preserve"> PAGEREF _Toc345343032 \h </w:instrText>
        </w:r>
        <w:r w:rsidR="00B771EC">
          <w:rPr>
            <w:noProof/>
            <w:webHidden/>
          </w:rPr>
        </w:r>
        <w:r w:rsidR="00B771EC">
          <w:rPr>
            <w:noProof/>
            <w:webHidden/>
          </w:rPr>
          <w:fldChar w:fldCharType="separate"/>
        </w:r>
        <w:r w:rsidR="00B771EC">
          <w:rPr>
            <w:noProof/>
            <w:webHidden/>
          </w:rPr>
          <w:t>44</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33" w:history="1">
        <w:r w:rsidR="00B771EC" w:rsidRPr="00A01001">
          <w:rPr>
            <w:rStyle w:val="Hyperlink"/>
            <w:noProof/>
            <w:lang w:val="en-GB"/>
          </w:rPr>
          <w:t>5.1.2.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Trusted Estonian Certificate Authorities</w:t>
        </w:r>
        <w:r w:rsidR="00B771EC">
          <w:rPr>
            <w:noProof/>
            <w:webHidden/>
          </w:rPr>
          <w:tab/>
        </w:r>
        <w:r w:rsidR="00B771EC">
          <w:rPr>
            <w:noProof/>
            <w:webHidden/>
          </w:rPr>
          <w:fldChar w:fldCharType="begin"/>
        </w:r>
        <w:r w:rsidR="00B771EC">
          <w:rPr>
            <w:noProof/>
            <w:webHidden/>
          </w:rPr>
          <w:instrText xml:space="preserve"> PAGEREF _Toc345343033 \h </w:instrText>
        </w:r>
        <w:r w:rsidR="00B771EC">
          <w:rPr>
            <w:noProof/>
            <w:webHidden/>
          </w:rPr>
        </w:r>
        <w:r w:rsidR="00B771EC">
          <w:rPr>
            <w:noProof/>
            <w:webHidden/>
          </w:rPr>
          <w:fldChar w:fldCharType="separate"/>
        </w:r>
        <w:r w:rsidR="00B771EC">
          <w:rPr>
            <w:noProof/>
            <w:webHidden/>
          </w:rPr>
          <w:t>45</w:t>
        </w:r>
        <w:r w:rsidR="00B771EC">
          <w:rPr>
            <w:noProof/>
            <w:webHidden/>
          </w:rPr>
          <w:fldChar w:fldCharType="end"/>
        </w:r>
      </w:hyperlink>
    </w:p>
    <w:p w:rsidR="00B771EC" w:rsidRDefault="006A4C05">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5343034" w:history="1">
        <w:r w:rsidR="00B771EC" w:rsidRPr="00A01001">
          <w:rPr>
            <w:rStyle w:val="Hyperlink"/>
            <w:noProof/>
            <w:lang w:val="en-GB"/>
          </w:rPr>
          <w:t>5.2.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Interoperability testing</w:t>
        </w:r>
        <w:r w:rsidR="00B771EC">
          <w:rPr>
            <w:noProof/>
            <w:webHidden/>
          </w:rPr>
          <w:tab/>
        </w:r>
        <w:r w:rsidR="00B771EC">
          <w:rPr>
            <w:noProof/>
            <w:webHidden/>
          </w:rPr>
          <w:fldChar w:fldCharType="begin"/>
        </w:r>
        <w:r w:rsidR="00B771EC">
          <w:rPr>
            <w:noProof/>
            <w:webHidden/>
          </w:rPr>
          <w:instrText xml:space="preserve"> PAGEREF _Toc345343034 \h </w:instrText>
        </w:r>
        <w:r w:rsidR="00B771EC">
          <w:rPr>
            <w:noProof/>
            <w:webHidden/>
          </w:rPr>
        </w:r>
        <w:r w:rsidR="00B771EC">
          <w:rPr>
            <w:noProof/>
            <w:webHidden/>
          </w:rPr>
          <w:fldChar w:fldCharType="separate"/>
        </w:r>
        <w:r w:rsidR="00B771EC">
          <w:rPr>
            <w:noProof/>
            <w:webHidden/>
          </w:rPr>
          <w:t>47</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35" w:history="1">
        <w:r w:rsidR="00B771EC" w:rsidRPr="00A01001">
          <w:rPr>
            <w:rStyle w:val="Hyperlink"/>
            <w:noProof/>
            <w:lang w:val="en-GB"/>
          </w:rPr>
          <w:t>5.2.1.</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DigiDoc framework cross-usability tests</w:t>
        </w:r>
        <w:r w:rsidR="00B771EC">
          <w:rPr>
            <w:noProof/>
            <w:webHidden/>
          </w:rPr>
          <w:tab/>
        </w:r>
        <w:r w:rsidR="00B771EC">
          <w:rPr>
            <w:noProof/>
            <w:webHidden/>
          </w:rPr>
          <w:fldChar w:fldCharType="begin"/>
        </w:r>
        <w:r w:rsidR="00B771EC">
          <w:rPr>
            <w:noProof/>
            <w:webHidden/>
          </w:rPr>
          <w:instrText xml:space="preserve"> PAGEREF _Toc345343035 \h </w:instrText>
        </w:r>
        <w:r w:rsidR="00B771EC">
          <w:rPr>
            <w:noProof/>
            <w:webHidden/>
          </w:rPr>
        </w:r>
        <w:r w:rsidR="00B771EC">
          <w:rPr>
            <w:noProof/>
            <w:webHidden/>
          </w:rPr>
          <w:fldChar w:fldCharType="separate"/>
        </w:r>
        <w:r w:rsidR="00B771EC">
          <w:rPr>
            <w:noProof/>
            <w:webHidden/>
          </w:rPr>
          <w:t>47</w:t>
        </w:r>
        <w:r w:rsidR="00B771EC">
          <w:rPr>
            <w:noProof/>
            <w:webHidden/>
          </w:rPr>
          <w:fldChar w:fldCharType="end"/>
        </w:r>
      </w:hyperlink>
    </w:p>
    <w:p w:rsidR="00B771EC" w:rsidRDefault="006A4C05">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5343036" w:history="1">
        <w:r w:rsidR="00B771EC" w:rsidRPr="00A01001">
          <w:rPr>
            <w:rStyle w:val="Hyperlink"/>
            <w:noProof/>
            <w:lang w:val="en-GB"/>
          </w:rPr>
          <w:t>5.2.2.</w:t>
        </w:r>
        <w:r w:rsidR="00B771EC">
          <w:rPr>
            <w:rFonts w:asciiTheme="minorHAnsi" w:eastAsiaTheme="minorEastAsia" w:hAnsiTheme="minorHAnsi" w:cstheme="minorBidi"/>
            <w:noProof/>
            <w:sz w:val="22"/>
            <w:szCs w:val="22"/>
            <w:lang w:val="et-EE" w:eastAsia="et-EE"/>
          </w:rPr>
          <w:tab/>
        </w:r>
        <w:r w:rsidR="00B771EC" w:rsidRPr="00A01001">
          <w:rPr>
            <w:rStyle w:val="Hyperlink"/>
            <w:noProof/>
            <w:lang w:val="en-GB"/>
          </w:rPr>
          <w:t>CDigiDoc API’s usage in CDigiDoc utility program</w:t>
        </w:r>
        <w:r w:rsidR="00B771EC">
          <w:rPr>
            <w:noProof/>
            <w:webHidden/>
          </w:rPr>
          <w:tab/>
        </w:r>
        <w:r w:rsidR="00B771EC">
          <w:rPr>
            <w:noProof/>
            <w:webHidden/>
          </w:rPr>
          <w:fldChar w:fldCharType="begin"/>
        </w:r>
        <w:r w:rsidR="00B771EC">
          <w:rPr>
            <w:noProof/>
            <w:webHidden/>
          </w:rPr>
          <w:instrText xml:space="preserve"> PAGEREF _Toc345343036 \h </w:instrText>
        </w:r>
        <w:r w:rsidR="00B771EC">
          <w:rPr>
            <w:noProof/>
            <w:webHidden/>
          </w:rPr>
        </w:r>
        <w:r w:rsidR="00B771EC">
          <w:rPr>
            <w:noProof/>
            <w:webHidden/>
          </w:rPr>
          <w:fldChar w:fldCharType="separate"/>
        </w:r>
        <w:r w:rsidR="00B771EC">
          <w:rPr>
            <w:noProof/>
            <w:webHidden/>
          </w:rPr>
          <w:t>49</w:t>
        </w:r>
        <w:r w:rsidR="00B771EC">
          <w:rPr>
            <w:noProof/>
            <w:webHidden/>
          </w:rPr>
          <w:fldChar w:fldCharType="end"/>
        </w:r>
      </w:hyperlink>
    </w:p>
    <w:p w:rsidR="00B771EC" w:rsidRDefault="006A4C05">
      <w:pPr>
        <w:pStyle w:val="TOC1"/>
        <w:rPr>
          <w:rFonts w:asciiTheme="minorHAnsi" w:eastAsiaTheme="minorEastAsia" w:hAnsiTheme="minorHAnsi" w:cstheme="minorBidi"/>
          <w:noProof/>
          <w:sz w:val="22"/>
          <w:szCs w:val="22"/>
          <w:lang w:val="et-EE" w:eastAsia="et-EE"/>
        </w:rPr>
      </w:pPr>
      <w:hyperlink w:anchor="_Toc345343037" w:history="1">
        <w:r w:rsidR="00B771EC" w:rsidRPr="00A01001">
          <w:rPr>
            <w:rStyle w:val="Hyperlink"/>
            <w:noProof/>
            <w:lang w:val="en-GB"/>
          </w:rPr>
          <w:t>Appendix 1: CDigiDoc configuration file</w:t>
        </w:r>
        <w:r w:rsidR="00B771EC">
          <w:rPr>
            <w:noProof/>
            <w:webHidden/>
          </w:rPr>
          <w:tab/>
        </w:r>
        <w:r w:rsidR="00B771EC">
          <w:rPr>
            <w:noProof/>
            <w:webHidden/>
          </w:rPr>
          <w:fldChar w:fldCharType="begin"/>
        </w:r>
        <w:r w:rsidR="00B771EC">
          <w:rPr>
            <w:noProof/>
            <w:webHidden/>
          </w:rPr>
          <w:instrText xml:space="preserve"> PAGEREF _Toc345343037 \h </w:instrText>
        </w:r>
        <w:r w:rsidR="00B771EC">
          <w:rPr>
            <w:noProof/>
            <w:webHidden/>
          </w:rPr>
        </w:r>
        <w:r w:rsidR="00B771EC">
          <w:rPr>
            <w:noProof/>
            <w:webHidden/>
          </w:rPr>
          <w:fldChar w:fldCharType="separate"/>
        </w:r>
        <w:r w:rsidR="00B771EC">
          <w:rPr>
            <w:noProof/>
            <w:webHidden/>
          </w:rPr>
          <w:t>54</w:t>
        </w:r>
        <w:r w:rsidR="00B771EC">
          <w:rPr>
            <w:noProof/>
            <w:webHidden/>
          </w:rPr>
          <w:fldChar w:fldCharType="end"/>
        </w:r>
      </w:hyperlink>
    </w:p>
    <w:p w:rsidR="00D3299C" w:rsidRPr="00751DBB" w:rsidRDefault="00792518" w:rsidP="00F35AB3">
      <w:pPr>
        <w:pStyle w:val="Pealkiri11"/>
        <w:rPr>
          <w:lang w:val="en-GB"/>
        </w:rPr>
      </w:pPr>
      <w:r w:rsidRPr="00751DBB">
        <w:rPr>
          <w:lang w:val="en-GB"/>
        </w:rPr>
        <w:lastRenderedPageBreak/>
        <w:fldChar w:fldCharType="end"/>
      </w:r>
      <w:bookmarkStart w:id="2" w:name="_Toc345343002"/>
      <w:r w:rsidR="00D3299C" w:rsidRPr="00751DBB">
        <w:rPr>
          <w:lang w:val="en-GB"/>
        </w:rPr>
        <w:t>Introduction</w:t>
      </w:r>
      <w:bookmarkEnd w:id="2"/>
    </w:p>
    <w:p w:rsidR="00367910" w:rsidRPr="00751DBB" w:rsidRDefault="00367910" w:rsidP="00367910">
      <w:pPr>
        <w:rPr>
          <w:lang w:val="en-GB"/>
        </w:rPr>
      </w:pPr>
      <w:r w:rsidRPr="00751DBB">
        <w:rPr>
          <w:lang w:val="en-GB"/>
        </w:rPr>
        <w:t>This</w:t>
      </w:r>
      <w:r w:rsidR="00F22123" w:rsidRPr="00751DBB">
        <w:rPr>
          <w:lang w:val="en-GB"/>
        </w:rPr>
        <w:t xml:space="preserve"> document describes CDigiDoc </w:t>
      </w:r>
      <w:r w:rsidR="005C723F" w:rsidRPr="00751DBB">
        <w:rPr>
          <w:lang w:val="en-GB"/>
        </w:rPr>
        <w:t xml:space="preserve">(also known as LibDigiDoc) </w:t>
      </w:r>
      <w:r w:rsidR="00F22123" w:rsidRPr="00751DBB">
        <w:rPr>
          <w:lang w:val="en-GB"/>
        </w:rPr>
        <w:t>– the C library for</w:t>
      </w:r>
      <w:r w:rsidRPr="00751DBB">
        <w:rPr>
          <w:lang w:val="en-GB"/>
        </w:rPr>
        <w:t xml:space="preserve"> </w:t>
      </w:r>
      <w:r w:rsidR="00F22123" w:rsidRPr="00751DBB">
        <w:rPr>
          <w:lang w:val="en-GB"/>
        </w:rPr>
        <w:t>OpenXadES/</w:t>
      </w:r>
      <w:r w:rsidRPr="00751DBB">
        <w:rPr>
          <w:lang w:val="en-GB"/>
        </w:rPr>
        <w:t xml:space="preserve">DigiDoc system. </w:t>
      </w:r>
      <w:r w:rsidR="009D1FA2" w:rsidRPr="00751DBB">
        <w:rPr>
          <w:lang w:val="en-GB"/>
        </w:rPr>
        <w:t>It is a basic building tool for creating applications handlin</w:t>
      </w:r>
      <w:r w:rsidR="009D24B7" w:rsidRPr="00751DBB">
        <w:rPr>
          <w:lang w:val="en-GB"/>
        </w:rPr>
        <w:t>g digital signatures and</w:t>
      </w:r>
      <w:r w:rsidR="009D1FA2" w:rsidRPr="00751DBB">
        <w:rPr>
          <w:lang w:val="en-GB"/>
        </w:rPr>
        <w:t xml:space="preserve"> their verification. </w:t>
      </w:r>
    </w:p>
    <w:p w:rsidR="00367910" w:rsidRPr="00751DBB" w:rsidRDefault="00367910" w:rsidP="00367910">
      <w:pPr>
        <w:rPr>
          <w:lang w:val="en-GB"/>
        </w:rPr>
      </w:pPr>
      <w:r w:rsidRPr="00751DBB">
        <w:rPr>
          <w:lang w:val="en-GB"/>
        </w:rPr>
        <w:t xml:space="preserve">COM library of DigiDoc system is described in </w:t>
      </w:r>
      <w:r w:rsidR="00B96221" w:rsidRPr="00751DBB">
        <w:rPr>
          <w:lang w:val="en-GB"/>
        </w:rPr>
        <w:t xml:space="preserve">a </w:t>
      </w:r>
      <w:r w:rsidRPr="00751DBB">
        <w:rPr>
          <w:lang w:val="en-GB"/>
        </w:rPr>
        <w:t>separate document</w:t>
      </w:r>
      <w:r w:rsidR="00863FAB" w:rsidRPr="00751DBB">
        <w:rPr>
          <w:lang w:val="en-GB"/>
        </w:rPr>
        <w:t>, see [12</w:t>
      </w:r>
      <w:r w:rsidR="009D1FA2" w:rsidRPr="00751DBB">
        <w:rPr>
          <w:lang w:val="en-GB"/>
        </w:rPr>
        <w:t>]</w:t>
      </w:r>
      <w:r w:rsidRPr="00751DBB">
        <w:rPr>
          <w:lang w:val="en-GB"/>
        </w:rPr>
        <w:t>.</w:t>
      </w:r>
    </w:p>
    <w:p w:rsidR="00D2155C" w:rsidRDefault="009F368B" w:rsidP="0083715B">
      <w:pPr>
        <w:rPr>
          <w:lang w:val="en-GB"/>
        </w:rPr>
      </w:pPr>
      <w:r w:rsidRPr="00751DBB">
        <w:rPr>
          <w:lang w:val="en-GB"/>
        </w:rPr>
        <w:t xml:space="preserve">The digitally signed files are created in </w:t>
      </w:r>
      <w:r w:rsidR="0027650C" w:rsidRPr="00751DBB">
        <w:rPr>
          <w:lang w:val="en-GB"/>
        </w:rPr>
        <w:t>“</w:t>
      </w:r>
      <w:r w:rsidRPr="00751DBB">
        <w:rPr>
          <w:lang w:val="en-GB"/>
        </w:rPr>
        <w:t>DigiDoc format</w:t>
      </w:r>
      <w:proofErr w:type="gramStart"/>
      <w:r w:rsidRPr="00751DBB">
        <w:rPr>
          <w:lang w:val="en-GB"/>
        </w:rPr>
        <w:t>“</w:t>
      </w:r>
      <w:r w:rsidR="006551F1" w:rsidRPr="00751DBB">
        <w:rPr>
          <w:lang w:val="en-GB"/>
        </w:rPr>
        <w:t xml:space="preserve"> </w:t>
      </w:r>
      <w:r w:rsidR="0012557D" w:rsidRPr="00751DBB">
        <w:rPr>
          <w:lang w:val="en-GB"/>
        </w:rPr>
        <w:t>(</w:t>
      </w:r>
      <w:proofErr w:type="gramEnd"/>
      <w:r w:rsidR="002B57FB" w:rsidRPr="00751DBB">
        <w:rPr>
          <w:lang w:val="en-GB"/>
        </w:rPr>
        <w:t xml:space="preserve">with </w:t>
      </w:r>
      <w:r w:rsidR="0012557D" w:rsidRPr="00751DBB">
        <w:rPr>
          <w:lang w:val="en-GB"/>
        </w:rPr>
        <w:t>.ddoc</w:t>
      </w:r>
      <w:r w:rsidR="00C91C45" w:rsidRPr="00751DBB">
        <w:rPr>
          <w:lang w:val="en-GB"/>
        </w:rPr>
        <w:t xml:space="preserve"> </w:t>
      </w:r>
      <w:r w:rsidR="002B57FB" w:rsidRPr="00751DBB">
        <w:rPr>
          <w:lang w:val="en-GB"/>
        </w:rPr>
        <w:t>file extension</w:t>
      </w:r>
      <w:r w:rsidR="0012557D" w:rsidRPr="00751DBB">
        <w:rPr>
          <w:lang w:val="en-GB"/>
        </w:rPr>
        <w:t>)</w:t>
      </w:r>
      <w:r w:rsidR="0083715B" w:rsidRPr="00751DBB">
        <w:rPr>
          <w:lang w:val="en-GB"/>
        </w:rPr>
        <w:t>,</w:t>
      </w:r>
      <w:r w:rsidRPr="00751DBB">
        <w:rPr>
          <w:lang w:val="en-GB"/>
        </w:rPr>
        <w:t xml:space="preserve"> compliant to </w:t>
      </w:r>
      <w:r w:rsidR="00AD55D5" w:rsidRPr="00751DBB">
        <w:rPr>
          <w:lang w:val="en-GB"/>
        </w:rPr>
        <w:t>XML</w:t>
      </w:r>
      <w:r w:rsidR="002B57FB" w:rsidRPr="00751DBB">
        <w:rPr>
          <w:lang w:val="en-GB"/>
        </w:rPr>
        <w:t xml:space="preserve"> Advanced Electronic Signatures (XAdES)</w:t>
      </w:r>
      <w:r w:rsidR="00AD55D5" w:rsidRPr="00751DBB">
        <w:rPr>
          <w:lang w:val="en-GB"/>
        </w:rPr>
        <w:t xml:space="preserve">, technical standard published by </w:t>
      </w:r>
      <w:r w:rsidR="002B57FB" w:rsidRPr="00751DBB">
        <w:rPr>
          <w:lang w:val="en-GB"/>
        </w:rPr>
        <w:t xml:space="preserve">European Telecommunication Standards Institute </w:t>
      </w:r>
      <w:r w:rsidR="00AD55D5" w:rsidRPr="00751DBB">
        <w:rPr>
          <w:lang w:val="en-GB"/>
        </w:rPr>
        <w:t>(</w:t>
      </w:r>
      <w:r w:rsidR="002B57FB" w:rsidRPr="00751DBB">
        <w:rPr>
          <w:lang w:val="en-GB"/>
        </w:rPr>
        <w:t>ETSI</w:t>
      </w:r>
      <w:r w:rsidR="00AD55D5" w:rsidRPr="00751DBB">
        <w:rPr>
          <w:lang w:val="en-GB"/>
        </w:rPr>
        <w:t>)</w:t>
      </w:r>
      <w:r w:rsidR="00AD241C" w:rsidRPr="00751DBB">
        <w:rPr>
          <w:lang w:val="en-GB"/>
        </w:rPr>
        <w:t xml:space="preserve">. </w:t>
      </w:r>
      <w:r w:rsidR="0027650C" w:rsidRPr="00751DBB">
        <w:rPr>
          <w:lang w:val="en-GB"/>
        </w:rPr>
        <w:t>C</w:t>
      </w:r>
      <w:r w:rsidR="002B57FB" w:rsidRPr="00751DBB">
        <w:rPr>
          <w:lang w:val="en-GB"/>
        </w:rPr>
        <w:t xml:space="preserve">DigiDoc is also capable of encrypting/decrypting </w:t>
      </w:r>
      <w:r w:rsidR="0083715B" w:rsidRPr="00751DBB">
        <w:rPr>
          <w:lang w:val="en-GB"/>
        </w:rPr>
        <w:t>files (signed or unsigned)</w:t>
      </w:r>
      <w:r w:rsidR="002B57FB" w:rsidRPr="00751DBB">
        <w:rPr>
          <w:lang w:val="en-GB"/>
        </w:rPr>
        <w:t>,</w:t>
      </w:r>
      <w:r w:rsidR="0083715B" w:rsidRPr="00751DBB">
        <w:rPr>
          <w:lang w:val="en-GB"/>
        </w:rPr>
        <w:t xml:space="preserve"> according to W3C XML Encryption Recommendation</w:t>
      </w:r>
      <w:r w:rsidR="0012557D" w:rsidRPr="00751DBB">
        <w:rPr>
          <w:lang w:val="en-GB"/>
        </w:rPr>
        <w:t xml:space="preserve"> (XML-ENC)</w:t>
      </w:r>
    </w:p>
    <w:p w:rsidR="00CC0F7B" w:rsidRPr="00751DBB" w:rsidRDefault="0083715B" w:rsidP="0083715B">
      <w:pPr>
        <w:rPr>
          <w:lang w:val="en-GB"/>
        </w:rPr>
      </w:pPr>
      <w:r w:rsidRPr="00751DBB">
        <w:rPr>
          <w:lang w:val="en-GB"/>
        </w:rPr>
        <w:t>.</w:t>
      </w:r>
    </w:p>
    <w:p w:rsidR="004F19BB" w:rsidRPr="00751DBB" w:rsidRDefault="004F19BB" w:rsidP="0083715B">
      <w:pPr>
        <w:rPr>
          <w:lang w:val="en-GB"/>
        </w:rPr>
      </w:pPr>
      <w:r w:rsidRPr="00751DBB">
        <w:rPr>
          <w:lang w:val="en-GB"/>
        </w:rPr>
        <w:t xml:space="preserve">This document </w:t>
      </w:r>
      <w:r w:rsidR="00B42CA5" w:rsidRPr="00751DBB">
        <w:rPr>
          <w:lang w:val="en-GB"/>
        </w:rPr>
        <w:t>covers</w:t>
      </w:r>
      <w:r w:rsidRPr="00751DBB">
        <w:rPr>
          <w:lang w:val="en-GB"/>
        </w:rPr>
        <w:t xml:space="preserve"> the following information about </w:t>
      </w:r>
      <w:r w:rsidR="002F579A" w:rsidRPr="00751DBB">
        <w:rPr>
          <w:lang w:val="en-GB"/>
        </w:rPr>
        <w:t>C</w:t>
      </w:r>
      <w:r w:rsidRPr="00751DBB">
        <w:rPr>
          <w:lang w:val="en-GB"/>
        </w:rPr>
        <w:t>DigiDoc:</w:t>
      </w:r>
    </w:p>
    <w:p w:rsidR="004F19BB" w:rsidRPr="00751DBB" w:rsidRDefault="00B36B97" w:rsidP="00602608">
      <w:pPr>
        <w:pStyle w:val="ListParagraph"/>
        <w:numPr>
          <w:ilvl w:val="0"/>
          <w:numId w:val="14"/>
        </w:numPr>
        <w:rPr>
          <w:lang w:val="en-GB"/>
        </w:rPr>
      </w:pPr>
      <w:r w:rsidRPr="00751DBB">
        <w:rPr>
          <w:lang w:val="en-GB"/>
        </w:rPr>
        <w:t>Section 2 introduces the OpenXAdES/DigiDoc framework, it</w:t>
      </w:r>
      <w:r w:rsidR="006551F1" w:rsidRPr="00751DBB">
        <w:rPr>
          <w:lang w:val="en-GB"/>
        </w:rPr>
        <w:t xml:space="preserve">s general security model and formats </w:t>
      </w:r>
      <w:r w:rsidR="002B57FB" w:rsidRPr="00751DBB">
        <w:rPr>
          <w:lang w:val="en-GB"/>
        </w:rPr>
        <w:t>available</w:t>
      </w:r>
      <w:r w:rsidR="006551F1" w:rsidRPr="00751DBB">
        <w:rPr>
          <w:lang w:val="en-GB"/>
        </w:rPr>
        <w:t xml:space="preserve"> for</w:t>
      </w:r>
      <w:r w:rsidRPr="00751DBB">
        <w:rPr>
          <w:lang w:val="en-GB"/>
        </w:rPr>
        <w:t xml:space="preserve"> digitally signed file</w:t>
      </w:r>
      <w:r w:rsidR="006551F1" w:rsidRPr="00751DBB">
        <w:rPr>
          <w:lang w:val="en-GB"/>
        </w:rPr>
        <w:t>s</w:t>
      </w:r>
      <w:r w:rsidRPr="00751DBB">
        <w:rPr>
          <w:lang w:val="en-GB"/>
        </w:rPr>
        <w:t xml:space="preserve">. </w:t>
      </w:r>
    </w:p>
    <w:p w:rsidR="004F19BB" w:rsidRPr="00751DBB" w:rsidRDefault="00B36B97" w:rsidP="00602608">
      <w:pPr>
        <w:pStyle w:val="ListParagraph"/>
        <w:numPr>
          <w:ilvl w:val="0"/>
          <w:numId w:val="14"/>
        </w:numPr>
        <w:jc w:val="both"/>
        <w:rPr>
          <w:lang w:val="en-GB"/>
        </w:rPr>
      </w:pPr>
      <w:r w:rsidRPr="00751DBB">
        <w:rPr>
          <w:lang w:val="en-GB"/>
        </w:rPr>
        <w:t>Section 3 gives an overview of the sys</w:t>
      </w:r>
      <w:r w:rsidR="006551F1" w:rsidRPr="00751DBB">
        <w:rPr>
          <w:lang w:val="en-GB"/>
        </w:rPr>
        <w:t>tem requirements and configuration possibilities for</w:t>
      </w:r>
      <w:r w:rsidRPr="00751DBB">
        <w:rPr>
          <w:lang w:val="en-GB"/>
        </w:rPr>
        <w:t xml:space="preserve"> </w:t>
      </w:r>
      <w:r w:rsidR="002F579A" w:rsidRPr="00751DBB">
        <w:rPr>
          <w:lang w:val="en-GB"/>
        </w:rPr>
        <w:t>C</w:t>
      </w:r>
      <w:r w:rsidRPr="00751DBB">
        <w:rPr>
          <w:lang w:val="en-GB"/>
        </w:rPr>
        <w:t>DigiDoc. It also describes the libr</w:t>
      </w:r>
      <w:r w:rsidR="006551F1" w:rsidRPr="00751DBB">
        <w:rPr>
          <w:lang w:val="en-GB"/>
        </w:rPr>
        <w:t>ary’s architecture and</w:t>
      </w:r>
      <w:r w:rsidRPr="00751DBB">
        <w:rPr>
          <w:lang w:val="en-GB"/>
        </w:rPr>
        <w:t xml:space="preserve"> API for some of the most common</w:t>
      </w:r>
      <w:r w:rsidR="006551F1" w:rsidRPr="00751DBB">
        <w:rPr>
          <w:lang w:val="en-GB"/>
        </w:rPr>
        <w:t>ly used</w:t>
      </w:r>
      <w:r w:rsidRPr="00751DBB">
        <w:rPr>
          <w:lang w:val="en-GB"/>
        </w:rPr>
        <w:t xml:space="preserve"> document signing and encryption tasks. </w:t>
      </w:r>
    </w:p>
    <w:p w:rsidR="004F19BB" w:rsidRPr="00751DBB" w:rsidRDefault="009E7534" w:rsidP="00602608">
      <w:pPr>
        <w:pStyle w:val="ListParagraph"/>
        <w:numPr>
          <w:ilvl w:val="0"/>
          <w:numId w:val="14"/>
        </w:numPr>
        <w:rPr>
          <w:lang w:val="en-GB"/>
        </w:rPr>
      </w:pPr>
      <w:r w:rsidRPr="00751DBB">
        <w:rPr>
          <w:lang w:val="en-GB"/>
        </w:rPr>
        <w:t>Section 4 explains</w:t>
      </w:r>
      <w:r w:rsidR="00B36B97" w:rsidRPr="00751DBB">
        <w:rPr>
          <w:lang w:val="en-GB"/>
        </w:rPr>
        <w:t xml:space="preserve"> </w:t>
      </w:r>
      <w:r w:rsidR="00B42CA5" w:rsidRPr="00751DBB">
        <w:rPr>
          <w:lang w:val="en-GB"/>
        </w:rPr>
        <w:t>using</w:t>
      </w:r>
      <w:r w:rsidR="00B36B97" w:rsidRPr="00751DBB">
        <w:rPr>
          <w:lang w:val="en-GB"/>
        </w:rPr>
        <w:t xml:space="preserve"> the command line utility pr</w:t>
      </w:r>
      <w:r w:rsidRPr="00751DBB">
        <w:rPr>
          <w:lang w:val="en-GB"/>
        </w:rPr>
        <w:t xml:space="preserve">ogram for </w:t>
      </w:r>
      <w:r w:rsidR="002F579A" w:rsidRPr="00751DBB">
        <w:rPr>
          <w:lang w:val="en-GB"/>
        </w:rPr>
        <w:t>C</w:t>
      </w:r>
      <w:r w:rsidRPr="00751DBB">
        <w:rPr>
          <w:lang w:val="en-GB"/>
        </w:rPr>
        <w:t xml:space="preserve">DigiDoc, </w:t>
      </w:r>
      <w:r w:rsidR="006551F1" w:rsidRPr="00751DBB">
        <w:rPr>
          <w:lang w:val="en-GB"/>
        </w:rPr>
        <w:t xml:space="preserve">including </w:t>
      </w:r>
      <w:r w:rsidR="00B36B97" w:rsidRPr="00751DBB">
        <w:rPr>
          <w:lang w:val="en-GB"/>
        </w:rPr>
        <w:t xml:space="preserve">sample use cases. </w:t>
      </w:r>
    </w:p>
    <w:p w:rsidR="004F19BB" w:rsidRPr="00751DBB" w:rsidRDefault="00B36B97" w:rsidP="00602608">
      <w:pPr>
        <w:pStyle w:val="ListParagraph"/>
        <w:numPr>
          <w:ilvl w:val="0"/>
          <w:numId w:val="14"/>
        </w:numPr>
        <w:rPr>
          <w:lang w:val="en-GB"/>
        </w:rPr>
      </w:pPr>
      <w:r w:rsidRPr="00751DBB">
        <w:rPr>
          <w:lang w:val="en-GB"/>
        </w:rPr>
        <w:t xml:space="preserve">Section 5 covers the </w:t>
      </w:r>
      <w:r w:rsidR="002B57FB" w:rsidRPr="00751DBB">
        <w:rPr>
          <w:lang w:val="en-GB"/>
        </w:rPr>
        <w:t xml:space="preserve">currently </w:t>
      </w:r>
      <w:r w:rsidRPr="00751DBB">
        <w:rPr>
          <w:lang w:val="en-GB"/>
        </w:rPr>
        <w:t>supported tokens and CA’s</w:t>
      </w:r>
      <w:r w:rsidR="002B57FB" w:rsidRPr="00751DBB">
        <w:rPr>
          <w:lang w:val="en-GB"/>
        </w:rPr>
        <w:t xml:space="preserve"> which have been tested with </w:t>
      </w:r>
      <w:r w:rsidR="0027650C" w:rsidRPr="00751DBB">
        <w:rPr>
          <w:lang w:val="en-GB"/>
        </w:rPr>
        <w:t>C</w:t>
      </w:r>
      <w:r w:rsidR="002B57FB" w:rsidRPr="00751DBB">
        <w:rPr>
          <w:lang w:val="en-GB"/>
        </w:rPr>
        <w:t>DigiDoc</w:t>
      </w:r>
      <w:r w:rsidR="00520E66" w:rsidRPr="00751DBB">
        <w:rPr>
          <w:lang w:val="en-GB"/>
        </w:rPr>
        <w:t>. The section also gives an overview of interoperability testing results and lists the API functions that have been tested with the CDigiDoc utility program.</w:t>
      </w:r>
    </w:p>
    <w:p w:rsidR="00B36B97" w:rsidRPr="00751DBB" w:rsidRDefault="009E7534" w:rsidP="00602608">
      <w:pPr>
        <w:pStyle w:val="ListParagraph"/>
        <w:numPr>
          <w:ilvl w:val="0"/>
          <w:numId w:val="14"/>
        </w:numPr>
        <w:rPr>
          <w:lang w:val="en-GB"/>
        </w:rPr>
      </w:pPr>
      <w:r w:rsidRPr="00751DBB">
        <w:rPr>
          <w:lang w:val="en-GB"/>
        </w:rPr>
        <w:t>Appendix 1 provides</w:t>
      </w:r>
      <w:r w:rsidR="00EA4E37" w:rsidRPr="00751DBB">
        <w:rPr>
          <w:lang w:val="en-GB"/>
        </w:rPr>
        <w:t xml:space="preserve"> a sample </w:t>
      </w:r>
      <w:r w:rsidR="00C93A6C" w:rsidRPr="00751DBB">
        <w:rPr>
          <w:lang w:val="en-GB"/>
        </w:rPr>
        <w:t>CD</w:t>
      </w:r>
      <w:r w:rsidR="00F22123" w:rsidRPr="00751DBB">
        <w:rPr>
          <w:lang w:val="en-GB"/>
        </w:rPr>
        <w:t>igi</w:t>
      </w:r>
      <w:r w:rsidR="00C93A6C" w:rsidRPr="00751DBB">
        <w:rPr>
          <w:lang w:val="en-GB"/>
        </w:rPr>
        <w:t>D</w:t>
      </w:r>
      <w:r w:rsidR="00F22123" w:rsidRPr="00751DBB">
        <w:rPr>
          <w:lang w:val="en-GB"/>
        </w:rPr>
        <w:t>oc</w:t>
      </w:r>
      <w:r w:rsidRPr="00751DBB">
        <w:rPr>
          <w:lang w:val="en-GB"/>
        </w:rPr>
        <w:t xml:space="preserve"> configuration file</w:t>
      </w:r>
      <w:r w:rsidR="00B36B97" w:rsidRPr="00751DBB">
        <w:rPr>
          <w:lang w:val="en-GB"/>
        </w:rPr>
        <w:t>.</w:t>
      </w:r>
    </w:p>
    <w:p w:rsidR="004F19BB" w:rsidRPr="00751DBB" w:rsidRDefault="004F19BB">
      <w:pPr>
        <w:spacing w:after="0"/>
        <w:jc w:val="left"/>
        <w:rPr>
          <w:rFonts w:ascii="Arial" w:hAnsi="Arial" w:cs="Arial"/>
          <w:b/>
          <w:bCs/>
          <w:i/>
          <w:iCs/>
          <w:sz w:val="28"/>
          <w:szCs w:val="28"/>
          <w:lang w:val="en-GB"/>
        </w:rPr>
      </w:pPr>
      <w:r w:rsidRPr="00751DBB">
        <w:rPr>
          <w:lang w:val="en-GB"/>
        </w:rPr>
        <w:br w:type="page"/>
      </w:r>
    </w:p>
    <w:p w:rsidR="00CC0F7B" w:rsidRPr="00751DBB" w:rsidRDefault="00CC0F7B" w:rsidP="00CC0F7B">
      <w:pPr>
        <w:pStyle w:val="Heading2"/>
        <w:rPr>
          <w:lang w:val="en-GB"/>
        </w:rPr>
      </w:pPr>
      <w:bookmarkStart w:id="3" w:name="_Toc345343003"/>
      <w:r w:rsidRPr="00751DBB">
        <w:rPr>
          <w:lang w:val="en-GB"/>
        </w:rPr>
        <w:lastRenderedPageBreak/>
        <w:t>About DigiDoc</w:t>
      </w:r>
      <w:bookmarkEnd w:id="3"/>
    </w:p>
    <w:p w:rsidR="00B46978" w:rsidRPr="00751DBB" w:rsidRDefault="0027650C" w:rsidP="00EB419C">
      <w:pPr>
        <w:rPr>
          <w:lang w:val="en-GB"/>
        </w:rPr>
      </w:pPr>
      <w:r w:rsidRPr="00751DBB">
        <w:rPr>
          <w:lang w:val="en-GB"/>
        </w:rPr>
        <w:t>C</w:t>
      </w:r>
      <w:r w:rsidR="0083715B" w:rsidRPr="00751DBB">
        <w:rPr>
          <w:lang w:val="en-GB"/>
        </w:rPr>
        <w:t xml:space="preserve">DigiDoc library forms a part of the wider </w:t>
      </w:r>
      <w:r w:rsidR="00AD55D5" w:rsidRPr="00751DBB">
        <w:rPr>
          <w:lang w:val="en-GB"/>
        </w:rPr>
        <w:t>OpenXAdES/</w:t>
      </w:r>
      <w:r w:rsidR="00AD241C" w:rsidRPr="00751DBB">
        <w:rPr>
          <w:lang w:val="en-GB"/>
        </w:rPr>
        <w:t>DigiDoc system</w:t>
      </w:r>
      <w:r w:rsidR="00B422A6" w:rsidRPr="00751DBB">
        <w:rPr>
          <w:lang w:val="en-GB"/>
        </w:rPr>
        <w:t xml:space="preserve"> framework which offers a full-scale architecture for digital signature and documents</w:t>
      </w:r>
      <w:r w:rsidR="0083715B" w:rsidRPr="00751DBB">
        <w:rPr>
          <w:lang w:val="en-GB"/>
        </w:rPr>
        <w:t xml:space="preserve">, consisting of </w:t>
      </w:r>
      <w:r w:rsidR="00C0673E" w:rsidRPr="00751DBB">
        <w:rPr>
          <w:lang w:val="en-GB"/>
        </w:rPr>
        <w:t xml:space="preserve">software </w:t>
      </w:r>
      <w:r w:rsidR="0083715B" w:rsidRPr="00751DBB">
        <w:rPr>
          <w:lang w:val="en-GB"/>
        </w:rPr>
        <w:t>libraries</w:t>
      </w:r>
      <w:r w:rsidR="00FD1172" w:rsidRPr="00751DBB">
        <w:rPr>
          <w:lang w:val="en-GB"/>
        </w:rPr>
        <w:t xml:space="preserve"> (C </w:t>
      </w:r>
      <w:r w:rsidR="00C0673E" w:rsidRPr="00751DBB">
        <w:rPr>
          <w:lang w:val="en-GB"/>
        </w:rPr>
        <w:t>and Java)</w:t>
      </w:r>
      <w:r w:rsidR="0083715B" w:rsidRPr="00751DBB">
        <w:rPr>
          <w:lang w:val="en-GB"/>
        </w:rPr>
        <w:t xml:space="preserve">, </w:t>
      </w:r>
      <w:r w:rsidR="003B6146" w:rsidRPr="00751DBB">
        <w:rPr>
          <w:lang w:val="en-GB"/>
        </w:rPr>
        <w:t>web service</w:t>
      </w:r>
      <w:r w:rsidR="0083715B" w:rsidRPr="00751DBB">
        <w:rPr>
          <w:lang w:val="en-GB"/>
        </w:rPr>
        <w:t xml:space="preserve"> and end-user applications such as DigiDoc Portal and DigiDoc Client</w:t>
      </w:r>
      <w:r w:rsidR="00FD1172" w:rsidRPr="00751DBB">
        <w:rPr>
          <w:lang w:val="en-GB"/>
        </w:rPr>
        <w:t>3</w:t>
      </w:r>
      <w:r w:rsidR="0083715B" w:rsidRPr="00751DBB">
        <w:rPr>
          <w:lang w:val="en-GB"/>
        </w:rPr>
        <w:t xml:space="preserve"> according to the following figure:</w:t>
      </w:r>
    </w:p>
    <w:p w:rsidR="00B844A3" w:rsidRPr="00751DBB" w:rsidRDefault="00B844A3" w:rsidP="00EB419C">
      <w:pPr>
        <w:rPr>
          <w:lang w:val="en-GB"/>
        </w:rPr>
      </w:pPr>
    </w:p>
    <w:p w:rsidR="00B844A3" w:rsidRPr="00751DBB" w:rsidRDefault="00883A13" w:rsidP="00B844A3">
      <w:pPr>
        <w:keepNext/>
        <w:spacing w:line="276" w:lineRule="auto"/>
        <w:rPr>
          <w:lang w:val="en-GB"/>
        </w:rPr>
      </w:pPr>
      <w:r w:rsidRPr="00751DBB">
        <w:rPr>
          <w:noProof/>
          <w:lang w:val="et-EE" w:eastAsia="et-EE"/>
        </w:rPr>
        <mc:AlternateContent>
          <mc:Choice Requires="wpc">
            <w:drawing>
              <wp:inline distT="0" distB="0" distL="0" distR="0" wp14:anchorId="49623A65" wp14:editId="5867046A">
                <wp:extent cx="4943475" cy="3409950"/>
                <wp:effectExtent l="0" t="0" r="28575" b="19050"/>
                <wp:docPr id="12" name="Canvas 23"/>
                <wp:cNvGraphicFramePr>
                  <a:graphicFrameLocks xmlns:a="http://schemas.openxmlformats.org/drawingml/2006/main"/>
                </wp:cNvGraphicFramePr>
                <a:graphic xmlns:a="http://schemas.openxmlformats.org/drawingml/2006/main">
                  <a:graphicData uri="http://schemas.microsoft.com/office/word/2010/wordprocessingCanvas">
                    <wpc:wpc>
                      <wpc:bg>
                        <a:noFill/>
                        <a:effectLst>
                          <a:softEdge rad="63500"/>
                        </a:effectLst>
                      </wpc:bg>
                      <wpc:whole>
                        <a:ln w="9525" cap="rnd" cmpd="sng" algn="ct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tileRect/>
                          </a:gradFill>
                          <a:prstDash val="solid"/>
                          <a:round/>
                          <a:headEnd type="none" w="med" len="med"/>
                          <a:tailEnd type="none" w="med" len="med"/>
                        </a:ln>
                      </wpc:whole>
                      <wps:wsp>
                        <wps:cNvPr id="24" name="Flowchart: Magnetic Disk 24"/>
                        <wps:cNvSpPr/>
                        <wps:spPr>
                          <a:xfrm>
                            <a:off x="1742483" y="2072935"/>
                            <a:ext cx="690159" cy="491311"/>
                          </a:xfrm>
                          <a:prstGeom prst="flowChartMagneticDisk">
                            <a:avLst/>
                          </a:prstGeom>
                        </wps:spPr>
                        <wps:style>
                          <a:lnRef idx="1">
                            <a:schemeClr val="accent5"/>
                          </a:lnRef>
                          <a:fillRef idx="2">
                            <a:schemeClr val="accent5"/>
                          </a:fillRef>
                          <a:effectRef idx="1">
                            <a:schemeClr val="accent5"/>
                          </a:effectRef>
                          <a:fontRef idx="minor">
                            <a:schemeClr val="dk1"/>
                          </a:fontRef>
                        </wps:style>
                        <wps:txbx>
                          <w:txbxContent>
                            <w:p w:rsidR="00942C86" w:rsidRDefault="00942C86" w:rsidP="00CF770B">
                              <w:pPr>
                                <w:jc w:val="center"/>
                              </w:pPr>
                              <w:r>
                                <w:t>OCSP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a:stCxn id="26" idx="2"/>
                          <a:endCxn id="24" idx="1"/>
                        </wps:cNvCnPr>
                        <wps:spPr>
                          <a:xfrm rot="5400000">
                            <a:off x="2142353" y="1774011"/>
                            <a:ext cx="244135" cy="353713"/>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Rounded Rectangle 26"/>
                        <wps:cNvSpPr/>
                        <wps:spPr>
                          <a:xfrm>
                            <a:off x="1147313" y="1321998"/>
                            <a:ext cx="2587925" cy="506802"/>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942C86" w:rsidRDefault="00942C86" w:rsidP="00CF770B">
                              <w:pPr>
                                <w:jc w:val="center"/>
                              </w:pPr>
                              <w:r>
                                <w:t xml:space="preserve">DigiDoc libraries </w:t>
                              </w:r>
                            </w:p>
                            <w:p w:rsidR="00942C86" w:rsidRDefault="00942C86" w:rsidP="00CF770B">
                              <w:pPr>
                                <w:jc w:val="center"/>
                              </w:pPr>
                              <w:r>
                                <w:t>(C, Java)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ounded Rectangle 29"/>
                        <wps:cNvSpPr/>
                        <wps:spPr>
                          <a:xfrm>
                            <a:off x="1452340" y="884289"/>
                            <a:ext cx="1052195" cy="41275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942C86" w:rsidRDefault="00942C86" w:rsidP="007A5E98">
                              <w:pPr>
                                <w:pStyle w:val="NormalWeb"/>
                                <w:spacing w:before="0" w:beforeAutospacing="0" w:after="120" w:afterAutospacing="0"/>
                                <w:jc w:val="both"/>
                              </w:pPr>
                              <w:r>
                                <w:rPr>
                                  <w:rFonts w:ascii="Helvetica 45" w:eastAsia="Times New Roman" w:hAnsi="Helvetica 45"/>
                                  <w:sz w:val="20"/>
                                  <w:szCs w:val="20"/>
                                  <w:lang w:val="et-EE"/>
                                </w:rPr>
                                <w:t>WebService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Rounded Rectangle 30"/>
                        <wps:cNvSpPr/>
                        <wps:spPr>
                          <a:xfrm>
                            <a:off x="194131" y="1572132"/>
                            <a:ext cx="734423" cy="41275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942C86" w:rsidRDefault="00942C86" w:rsidP="007A5E98">
                              <w:pPr>
                                <w:pStyle w:val="NormalWeb"/>
                                <w:spacing w:before="0" w:beforeAutospacing="0" w:after="120" w:afterAutospacing="0"/>
                                <w:jc w:val="both"/>
                              </w:pPr>
                              <w:r>
                                <w:rPr>
                                  <w:rFonts w:ascii="Helvetica 45" w:eastAsia="Times New Roman" w:hAnsi="Helvetica 45"/>
                                  <w:sz w:val="20"/>
                                  <w:szCs w:val="20"/>
                                  <w:lang w:val="et-EE"/>
                                </w:rPr>
                                <w:t> MSSP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2537417" y="332558"/>
                            <a:ext cx="759124" cy="954955"/>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942C86" w:rsidRDefault="00942C86" w:rsidP="00D03AC4">
                              <w:pPr>
                                <w:jc w:val="center"/>
                              </w:pPr>
                              <w:r>
                                <w:t>DigiDoc Client3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726660" y="330081"/>
                            <a:ext cx="758825" cy="525780"/>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942C86" w:rsidRDefault="00942C86" w:rsidP="007A5E98">
                              <w:r>
                                <w:t>DigiDoc portal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Double Bracket 34"/>
                        <wps:cNvSpPr/>
                        <wps:spPr>
                          <a:xfrm>
                            <a:off x="92022" y="217011"/>
                            <a:ext cx="948690" cy="327660"/>
                          </a:xfrm>
                          <a:prstGeom prst="bracketPair">
                            <a:avLst/>
                          </a:prstGeom>
                        </wps:spPr>
                        <wps:style>
                          <a:lnRef idx="3">
                            <a:schemeClr val="accent1"/>
                          </a:lnRef>
                          <a:fillRef idx="0">
                            <a:schemeClr val="accent1"/>
                          </a:fillRef>
                          <a:effectRef idx="2">
                            <a:schemeClr val="accent1"/>
                          </a:effectRef>
                          <a:fontRef idx="minor">
                            <a:schemeClr val="tx1"/>
                          </a:fontRef>
                        </wps:style>
                        <wps:txbx>
                          <w:txbxContent>
                            <w:p w:rsidR="00942C86" w:rsidRDefault="00942C86"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Double Bracket 35"/>
                        <wps:cNvSpPr/>
                        <wps:spPr>
                          <a:xfrm>
                            <a:off x="3664772" y="209164"/>
                            <a:ext cx="948055" cy="327025"/>
                          </a:xfrm>
                          <a:prstGeom prst="bracketPair">
                            <a:avLst/>
                          </a:prstGeom>
                        </wps:spPr>
                        <wps:style>
                          <a:lnRef idx="3">
                            <a:schemeClr val="accent1"/>
                          </a:lnRef>
                          <a:fillRef idx="0">
                            <a:schemeClr val="accent1"/>
                          </a:fillRef>
                          <a:effectRef idx="2">
                            <a:schemeClr val="accent1"/>
                          </a:effectRef>
                          <a:fontRef idx="minor">
                            <a:schemeClr val="tx1"/>
                          </a:fontRef>
                        </wps:style>
                        <wps:txbx>
                          <w:txbxContent>
                            <w:p w:rsidR="00942C86" w:rsidRDefault="00942C86"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a:stCxn id="34" idx="2"/>
                          <a:endCxn id="29" idx="1"/>
                        </wps:cNvCnPr>
                        <wps:spPr>
                          <a:xfrm rot="16200000" flipH="1">
                            <a:off x="736357" y="374680"/>
                            <a:ext cx="545993" cy="885973"/>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37" name="Straight Arrow Connector 37"/>
                        <wps:cNvCnPr>
                          <a:stCxn id="35" idx="2"/>
                          <a:endCxn id="26" idx="3"/>
                        </wps:cNvCnPr>
                        <wps:spPr>
                          <a:xfrm rot="5400000">
                            <a:off x="3417414" y="854013"/>
                            <a:ext cx="1039210" cy="403562"/>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39" name="Rounded Rectangle 39"/>
                        <wps:cNvSpPr/>
                        <wps:spPr>
                          <a:xfrm>
                            <a:off x="3483437" y="1651342"/>
                            <a:ext cx="1202863" cy="96651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942C86" w:rsidRDefault="00942C86"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CAPI/CSP</w:t>
                              </w:r>
                            </w:p>
                            <w:p w:rsidR="00942C86" w:rsidRDefault="00942C86"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CNG/Minidriver</w:t>
                              </w:r>
                            </w:p>
                            <w:p w:rsidR="00942C86" w:rsidRDefault="00942C86"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PKCS#11</w:t>
                              </w:r>
                            </w:p>
                            <w:p w:rsidR="00942C86" w:rsidRDefault="00942C86" w:rsidP="00CF770B">
                              <w:pPr>
                                <w:pStyle w:val="NormalWeb"/>
                                <w:spacing w:before="0" w:beforeAutospacing="0" w:after="120" w:afterAutospacing="0"/>
                                <w:jc w:val="both"/>
                              </w:pPr>
                              <w:r>
                                <w:rPr>
                                  <w:rFonts w:ascii="Helvetica 45" w:eastAsia="Times New Roman" w:hAnsi="Helvetica 45"/>
                                  <w:sz w:val="20"/>
                                  <w:szCs w:val="20"/>
                                  <w:lang w:val="et-EE"/>
                                </w:rPr>
                                <w:t>PKCS#12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Straight Arrow Connector 38"/>
                        <wps:cNvCnPr>
                          <a:stCxn id="30" idx="0"/>
                          <a:endCxn id="29" idx="1"/>
                        </wps:cNvCnPr>
                        <wps:spPr>
                          <a:xfrm rot="5400000" flipH="1" flipV="1">
                            <a:off x="766107" y="885900"/>
                            <a:ext cx="481468" cy="890997"/>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40" name="Folded Corner 40"/>
                        <wps:cNvSpPr/>
                        <wps:spPr>
                          <a:xfrm>
                            <a:off x="2673758" y="2063497"/>
                            <a:ext cx="474320" cy="301924"/>
                          </a:xfrm>
                          <a:prstGeom prst="foldedCorner">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942C86" w:rsidRDefault="00942C86" w:rsidP="00D03AC4">
                              <w:pPr>
                                <w:jc w:val="center"/>
                              </w:pPr>
                              <w:r>
                                <w:t>XML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a:stCxn id="26" idx="2"/>
                          <a:endCxn id="40" idx="0"/>
                        </wps:cNvCnPr>
                        <wps:spPr>
                          <a:xfrm>
                            <a:off x="2441276" y="1828800"/>
                            <a:ext cx="469642" cy="2346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a:stCxn id="30" idx="2"/>
                          <a:endCxn id="44" idx="0"/>
                        </wps:cNvCnPr>
                        <wps:spPr>
                          <a:xfrm>
                            <a:off x="561343" y="1984882"/>
                            <a:ext cx="2984" cy="380539"/>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44" name="Picture 44"/>
                          <pic:cNvPicPr>
                            <a:picLocks noChangeAspect="1"/>
                          </pic:cNvPicPr>
                        </pic:nvPicPr>
                        <pic:blipFill>
                          <a:blip r:embed="rId9"/>
                          <a:stretch>
                            <a:fillRect/>
                          </a:stretch>
                        </pic:blipFill>
                        <pic:spPr>
                          <a:xfrm>
                            <a:off x="269616" y="2365421"/>
                            <a:ext cx="589421" cy="589156"/>
                          </a:xfrm>
                          <a:prstGeom prst="rect">
                            <a:avLst/>
                          </a:prstGeom>
                        </pic:spPr>
                      </pic:pic>
                      <pic:pic xmlns:pic="http://schemas.openxmlformats.org/drawingml/2006/picture">
                        <pic:nvPicPr>
                          <pic:cNvPr id="48" name="Picture 48"/>
                          <pic:cNvPicPr>
                            <a:picLocks noChangeAspect="1"/>
                          </pic:cNvPicPr>
                        </pic:nvPicPr>
                        <pic:blipFill>
                          <a:blip r:embed="rId10"/>
                          <a:stretch>
                            <a:fillRect/>
                          </a:stretch>
                        </pic:blipFill>
                        <pic:spPr>
                          <a:xfrm>
                            <a:off x="3469148" y="2617852"/>
                            <a:ext cx="1060392" cy="718339"/>
                          </a:xfrm>
                          <a:prstGeom prst="rect">
                            <a:avLst/>
                          </a:prstGeom>
                        </pic:spPr>
                      </pic:pic>
                      <wps:wsp>
                        <wps:cNvPr id="49" name="Straight Connector 49"/>
                        <wps:cNvCnPr>
                          <a:endCxn id="48" idx="0"/>
                        </wps:cNvCnPr>
                        <wps:spPr>
                          <a:xfrm flipH="1">
                            <a:off x="3999344" y="2435755"/>
                            <a:ext cx="42914" cy="1820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Text Box 50"/>
                        <wps:cNvSpPr txBox="1"/>
                        <wps:spPr>
                          <a:xfrm>
                            <a:off x="4138800" y="3027027"/>
                            <a:ext cx="719139" cy="2615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Default="00942C86">
                              <w:r>
                                <w:t>ID card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0"/>
                        <wps:cNvSpPr txBox="1"/>
                        <wps:spPr>
                          <a:xfrm>
                            <a:off x="613992" y="2832505"/>
                            <a:ext cx="967277"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Default="00942C86" w:rsidP="001025B1">
                              <w:pPr>
                                <w:pStyle w:val="NormalWeb"/>
                                <w:spacing w:before="0" w:beforeAutospacing="0" w:after="120" w:afterAutospacing="0"/>
                                <w:jc w:val="both"/>
                              </w:pPr>
                              <w:r>
                                <w:rPr>
                                  <w:rFonts w:ascii="Helvetica 45" w:eastAsia="Times New Roman" w:hAnsi="Helvetica 45"/>
                                  <w:sz w:val="20"/>
                                  <w:szCs w:val="20"/>
                                  <w:lang w:val="et-EE"/>
                                </w:rPr>
                                <w:t>Mobile phone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23" o:spid="_x0000_s1026" editas="canvas" style="width:389.25pt;height:268.5pt;mso-position-horizontal-relative:char;mso-position-vertical-relative:line" coordsize="49434,34099"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9434;height:34099;visibility:visible;mso-wrap-style:square" stroked="t">
                  <v:fill o:detectmouseclick="t"/>
                  <v:stroke joinstyle="round" endcap="round"/>
                  <v:path o:connecttype="none"/>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4" o:spid="_x0000_s1028" type="#_x0000_t132" style="position:absolute;left:17424;top:20729;width:6902;height:49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bGXMUA&#10;AADbAAAADwAAAGRycy9kb3ducmV2LnhtbESPQWsCMRSE70L/Q3iFXqRmlWJlaxQrFFooBVd7f908&#10;N6ubl22SavrvjVDocZiZb5j5MtlOnMiH1rGC8agAQVw73XKjYLd9uZ+BCBFZY+eYFPxSgOXiZjDH&#10;Urszb+hUxUZkCIcSFZgY+1LKUBuyGEauJ87e3nmLMUvfSO3xnOG2k5OimEqLLecFgz2tDdXH6scq&#10;eJdmNT587oZv/uu5+t4/po/1MCl1d5tWTyAipfgf/mu/agWTB7h+yT9AL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lsZcxQAAANsAAAAPAAAAAAAAAAAAAAAAAJgCAABkcnMv&#10;ZG93bnJldi54bWxQSwUGAAAAAAQABAD1AAAAigMAAAAA&#10;" fillcolor="#a5d5e2 [1624]" strokecolor="#40a7c2 [3048]">
                  <v:fill color2="#e4f2f6 [504]" rotate="t" angle="180" colors="0 #9eeaff;22938f #bbefff;1 #e4f9ff" focus="100%" type="gradient"/>
                  <v:shadow on="t" color="black" opacity="24903f" origin=",.5" offset="0,.55556mm"/>
                  <v:textbox>
                    <w:txbxContent>
                      <w:p w:rsidR="00942C86" w:rsidRDefault="00942C86" w:rsidP="00CF770B">
                        <w:pPr>
                          <w:jc w:val="center"/>
                        </w:pPr>
                        <w:r>
                          <w:t>OCSP</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25" o:spid="_x0000_s1029" type="#_x0000_t34" style="position:absolute;left:21423;top:17740;width:2441;height:353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iLHcQAAADbAAAADwAAAGRycy9kb3ducmV2LnhtbESPT2vCQBTE7wW/w/KEXopuDFhs6ioi&#10;CI29VC14fWRfk8Xs2zS7+dNv7xYKPQ4z8xtmvR1tLXpqvXGsYDFPQBAXThsuFXxeDrMVCB+QNdaO&#10;ScEPedhuJg9rzLQb+ET9OZQiQthnqKAKocmk9EVFFv3cNcTR+3KtxRBlW0rd4hDhtpZpkjxLi4bj&#10;QoUN7SsqbufOKvjO38PHgg/Ny5AvO41X83Q0e6Uep+PuFUSgMfyH/9pvWkG6hN8v8QfIz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iIsdxAAAANsAAAAPAAAAAAAAAAAA&#10;AAAAAKECAABkcnMvZG93bnJldi54bWxQSwUGAAAAAAQABAD5AAAAkgMAAAAA&#10;" strokecolor="#4579b8 [3044]">
                  <v:stroke endarrow="open"/>
                </v:shape>
                <v:roundrect id="Rounded Rectangle 26" o:spid="_x0000_s1030" style="position:absolute;left:11473;top:13219;width:25879;height:50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oW8cMA&#10;AADbAAAADwAAAGRycy9kb3ducmV2LnhtbESPUWvCMBSF3wf+h3AHe5vpOhDpjGUrCDoErRvs9dJc&#10;m2JzU5Ko3b83wmCPh3POdziLcrS9uJAPnWMFL9MMBHHjdMetgu+v1fMcRIjIGnvHpOCXApTLycMC&#10;C+2uXNPlEFuRIBwKVGBiHAopQ2PIYpi6gTh5R+ctxiR9K7XHa4LbXuZZNpMWO04LBgeqDDWnw9kq&#10;2Pn6s95v8v3PK8Yq/zBzbM5bpZ4ex/c3EJHG+B/+a6+1gnwG9y/pB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oW8c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CF770B">
                        <w:pPr>
                          <w:jc w:val="center"/>
                        </w:pPr>
                        <w:r>
                          <w:t xml:space="preserve">DigiDoc libraries </w:t>
                        </w:r>
                      </w:p>
                      <w:p w:rsidR="00942C86" w:rsidRDefault="00942C86" w:rsidP="00CF770B">
                        <w:pPr>
                          <w:jc w:val="center"/>
                        </w:pPr>
                        <w:r>
                          <w:t>(C, Java)</w:t>
                        </w:r>
                      </w:p>
                    </w:txbxContent>
                  </v:textbox>
                </v:roundrect>
                <v:roundrect id="Rounded Rectangle 29" o:spid="_x0000_s1031" style="position:absolute;left:14523;top:8842;width:10522;height:4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WCg8MA&#10;AADbAAAADwAAAGRycy9kb3ducmV2LnhtbESPQWsCMRSE7wX/Q3iCt5p1C8WuRrFCoUqhrgpeH5vn&#10;ZnHzsiRR13/fFAo9DjPzDTNf9rYVN/KhcaxgMs5AEFdON1wrOB4+nqcgQkTW2DomBQ8KsFwMnuZY&#10;aHfnkm77WIsE4VCgAhNjV0gZKkMWw9h1xMk7O28xJulrqT3eE9y2Ms+yV2mx4bRgsKO1oeqyv1oF&#10;377clrtNvju9YFzn72aK1fVLqdGwX81AROrjf/iv/akV5G/w+yX9AL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WCg8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7A5E98">
                        <w:pPr>
                          <w:pStyle w:val="NormalWeb"/>
                          <w:spacing w:before="0" w:beforeAutospacing="0" w:after="120" w:afterAutospacing="0"/>
                          <w:jc w:val="both"/>
                        </w:pPr>
                        <w:r>
                          <w:rPr>
                            <w:rFonts w:ascii="Helvetica 45" w:eastAsia="Times New Roman" w:hAnsi="Helvetica 45"/>
                            <w:sz w:val="20"/>
                            <w:szCs w:val="20"/>
                            <w:lang w:val="et-EE"/>
                          </w:rPr>
                          <w:t>WebService</w:t>
                        </w:r>
                      </w:p>
                    </w:txbxContent>
                  </v:textbox>
                </v:roundrect>
                <v:roundrect id="Rounded Rectangle 30" o:spid="_x0000_s1032" style="position:absolute;left:1941;top:15721;width:7344;height:41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a9w8AA&#10;AADbAAAADwAAAGRycy9kb3ducmV2LnhtbERPXWvCMBR9H+w/hDvwbaZWEKlGUWEwZTCrgq+X5toU&#10;m5uSRK3/fnkQ9ng43/Nlb1txJx8axwpGwwwEceV0w7WC0/HrcwoiRGSNrWNS8KQAy8X72xwL7R5c&#10;0v0Qa5FCOBSowMTYFVKGypDFMHQdceIuzluMCfpaao+PFG5bmWfZRFpsODUY7GhjqLoeblbBry93&#10;5X6b789jjJt8baZY3X6UGnz0qxmISH38F7/c31rBOK1PX9IPkI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7a9w8AAAADbAAAADwAAAAAAAAAAAAAAAACYAgAAZHJzL2Rvd25y&#10;ZXYueG1sUEsFBgAAAAAEAAQA9QAAAIU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7A5E98">
                        <w:pPr>
                          <w:pStyle w:val="NormalWeb"/>
                          <w:spacing w:before="0" w:beforeAutospacing="0" w:after="120" w:afterAutospacing="0"/>
                          <w:jc w:val="both"/>
                        </w:pPr>
                        <w:r>
                          <w:rPr>
                            <w:rFonts w:ascii="Helvetica 45" w:eastAsia="Times New Roman" w:hAnsi="Helvetica 45"/>
                            <w:sz w:val="20"/>
                            <w:szCs w:val="20"/>
                            <w:lang w:val="et-EE"/>
                          </w:rPr>
                          <w:t> MSSP</w:t>
                        </w:r>
                      </w:p>
                    </w:txbxContent>
                  </v:textbox>
                </v:roundrect>
                <v:rect id="Rectangle 27" o:spid="_x0000_s1033" style="position:absolute;left:25374;top:3325;width:7591;height:9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2mG8UA&#10;AADbAAAADwAAAGRycy9kb3ducmV2LnhtbESP3WrCQBSE7wXfYTlCb0Q3elEluooGhLZeFH8e4Jg9&#10;JsHs2ZDdxKRP3y0UvBxm5htmve1MKVqqXWFZwWwagSBOrS44U3C9HCZLEM4jaywtk4KeHGw3w8Ea&#10;Y22ffKL27DMRIOxiVJB7X8VSujQng25qK+Lg3W1t0AdZZ1LX+AxwU8p5FL1LgwWHhRwrSnJKH+fG&#10;KPj6bNpmX96PfbJPbj/9cjH+lkel3kbdbgXCU+df4f/2h1YwX8Df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aYbxQAAANsAAAAPAAAAAAAAAAAAAAAAAJgCAABkcnMv&#10;ZG93bnJldi54bWxQSwUGAAAAAAQABAD1AAAAigMAAAAA&#10;" fillcolor="#215a69 [1640]" stroked="f">
                  <v:fill color2="#3da5c1 [3016]" rotate="t" angle="180" colors="0 #2787a0;52429f #36b1d2;1 #34b3d6" focus="100%" type="gradient">
                    <o:fill v:ext="view" type="gradientUnscaled"/>
                  </v:fill>
                  <v:shadow on="t" color="black" opacity="22937f" origin=",.5" offset="0,.63889mm"/>
                  <v:textbox>
                    <w:txbxContent>
                      <w:p w:rsidR="00942C86" w:rsidRDefault="00942C86" w:rsidP="00D03AC4">
                        <w:pPr>
                          <w:jc w:val="center"/>
                        </w:pPr>
                        <w:r>
                          <w:t>DigiDoc Client3</w:t>
                        </w:r>
                      </w:p>
                    </w:txbxContent>
                  </v:textbox>
                </v:rect>
                <v:rect id="Rectangle 32" o:spid="_x0000_s1034" style="position:absolute;left:17266;top:3300;width:7588;height:5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OTXsUA&#10;AADbAAAADwAAAGRycy9kb3ducmV2LnhtbESP0WrCQBRE3wX/YblCX0rdqGAldRUNFFp9kFo/4Jq9&#10;JqHZuyG7iYlf7woFH4eZOcMs150pRUu1KywrmIwjEMSp1QVnCk6/n28LEM4jaywtk4KeHKxXw8ES&#10;Y22v/EPt0WciQNjFqCD3voqldGlOBt3YVsTBu9jaoA+yzqSu8RrgppTTKJpLgwWHhRwrSnJK/46N&#10;UbD7btpmW172fbJNzrd+8f56kHulXkbd5gOEp84/w//tL61gNoXHl/AD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o5NexQAAANsAAAAPAAAAAAAAAAAAAAAAAJgCAABkcnMv&#10;ZG93bnJldi54bWxQSwUGAAAAAAQABAD1AAAAigMAAAAA&#10;" fillcolor="#215a69 [1640]" stroked="f">
                  <v:fill color2="#3da5c1 [3016]" rotate="t" angle="180" colors="0 #2787a0;52429f #36b1d2;1 #34b3d6" focus="100%" type="gradient">
                    <o:fill v:ext="view" type="gradientUnscaled"/>
                  </v:fill>
                  <v:shadow on="t" color="black" opacity="22937f" origin=",.5" offset="0,.63889mm"/>
                  <v:textbox>
                    <w:txbxContent>
                      <w:p w:rsidR="00942C86" w:rsidRDefault="00942C86" w:rsidP="007A5E98">
                        <w:r>
                          <w:t>DigiDoc portal</w:t>
                        </w:r>
                      </w:p>
                    </w:txbxContent>
                  </v:textbox>
                </v:re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4" o:spid="_x0000_s1035" type="#_x0000_t185" style="position:absolute;left:920;top:2170;width:9487;height:32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mR8MA&#10;AADbAAAADwAAAGRycy9kb3ducmV2LnhtbESPQUsDMRSE7wX/Q3iCtzZr05ayNi1WKoiHQle9PzbP&#10;zeLmvWWTtuu/N4LgcZiZb5jNbgydutAQW2EL97MCFHEtruXGwvvb83QNKiZkh50wWfimCLvtzWSD&#10;pZMrn+hSpUZlCMcSLfiU+lLrWHsKGGfSE2fvU4aAKcuh0W7Aa4aHTs+LYqUDtpwXPPb05Kn+qs7B&#10;wkEWh2Vh1q18VM6L2Z9fjTlae3c7Pj6ASjSm//Bf+8VZMAv4/ZJ/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mR8MAAADbAAAADwAAAAAAAAAAAAAAAACYAgAAZHJzL2Rv&#10;d25yZXYueG1sUEsFBgAAAAAEAAQA9QAAAIgDAAAAAA==&#10;" strokecolor="#4f81bd [3204]" strokeweight="3pt">
                  <v:shadow on="t" color="black" opacity="22937f" origin=",.5" offset="0,.63889mm"/>
                  <v:textbox>
                    <w:txbxContent>
                      <w:p w:rsidR="00942C86" w:rsidRDefault="00942C86"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v:textbox>
                </v:shape>
                <v:shape id="Double Bracket 35" o:spid="_x0000_s1036" type="#_x0000_t185" style="position:absolute;left:36647;top:2091;width:9481;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ND3MMA&#10;AADbAAAADwAAAGRycy9kb3ducmV2LnhtbESPQUvDQBSE74L/YXmCN7vRtVLSbIpKBfEgGO39kX3N&#10;hmbfC9ltG/+9Kwgeh5n5hqk2cxjUiabYC1u4XRSgiFtxPXcWvj5fblagYkJ2OAiThW+KsKkvLyos&#10;nZz5g05N6lSGcCzRgk9pLLWOraeAcSEjcfb2MgVMWU6ddhOeMzwM+q4oHnTAnvOCx5GePbWH5hgs&#10;bOV+uyzMqpdd47yYp+ObMe/WXl/Nj2tQieb0H/5rvzoLZgm/X/IP0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ND3MMAAADbAAAADwAAAAAAAAAAAAAAAACYAgAAZHJzL2Rv&#10;d25yZXYueG1sUEsFBgAAAAAEAAQA9QAAAIgDAAAAAA==&#10;" strokecolor="#4f81bd [3204]" strokeweight="3pt">
                  <v:shadow on="t" color="black" opacity="22937f" origin=",.5" offset="0,.63889mm"/>
                  <v:textbox>
                    <w:txbxContent>
                      <w:p w:rsidR="00942C86" w:rsidRDefault="00942C86"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v:textbox>
                </v:shape>
                <v:shapetype id="_x0000_t33" coordsize="21600,21600" o:spt="33" o:oned="t" path="m,l21600,r,21600e" filled="f">
                  <v:stroke joinstyle="miter"/>
                  <v:path arrowok="t" fillok="f" o:connecttype="none"/>
                  <o:lock v:ext="edit" shapetype="t"/>
                </v:shapetype>
                <v:shape id="Straight Arrow Connector 36" o:spid="_x0000_s1037" type="#_x0000_t33" style="position:absolute;left:7363;top:3746;width:5460;height:886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y1D8QAAADbAAAADwAAAGRycy9kb3ducmV2LnhtbESPQWsCMRSE74L/ITyhN81aQWRrlCoI&#10;LVSpa8HrY/PcbN28LJuoaX99IxQ8DjPzDTNfRtuIK3W+dqxgPMpAEJdO11wp+DpshjMQPiBrbByT&#10;gh/ysFz0e3PMtbvxnq5FqESCsM9RgQmhzaX0pSGLfuRa4uSdXGcxJNlVUnd4S3DbyOcsm0qLNacF&#10;gy2tDZXn4mIVHN+3u/C7mbTbj0sxK6M3359xpdTTIL6+gAgUwyP8337TCiZTu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zLUPxAAAANsAAAAPAAAAAAAAAAAA&#10;AAAAAKECAABkcnMvZG93bnJldi54bWxQSwUGAAAAAAQABAD5AAAAkgMAAAAA&#10;" strokecolor="#4f81bd [3204]" strokeweight="2pt">
                  <v:stroke startarrow="open" endarrow="open"/>
                  <v:shadow on="t" color="black" opacity="24903f" origin=",.5" offset="0,.55556mm"/>
                </v:shape>
                <v:shape id="Straight Arrow Connector 37" o:spid="_x0000_s1038" type="#_x0000_t33" style="position:absolute;left:34174;top:8539;width:10392;height:403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3keMQAAADbAAAADwAAAGRycy9kb3ducmV2LnhtbESP3YrCMBSE74V9h3AW9kY0XRf8qUZZ&#10;BGHrhWD1AY7NsS02J6VJbX37jSB4OczMN8xq05tK3KlxpWUF3+MIBHFmdcm5gvNpN5qDcB5ZY2WZ&#10;FDzIwWb9MVhhrG3HR7qnPhcBwi5GBYX3dSylywoy6Ma2Jg7e1TYGfZBNLnWDXYCbSk6iaCoNlhwW&#10;CqxpW1B2S1ujYLvPF4tz0tpLUnc7fUqGj8OkVerrs/9dgvDU+3f41f7TCn5m8PwSfo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DeR4xAAAANsAAAAPAAAAAAAAAAAA&#10;AAAAAKECAABkcnMvZG93bnJldi54bWxQSwUGAAAAAAQABAD5AAAAkgMAAAAA&#10;" strokecolor="#4f81bd [3204]" strokeweight="2pt">
                  <v:stroke startarrow="open" endarrow="open"/>
                  <v:shadow on="t" color="black" opacity="24903f" origin=",.5" offset="0,.55556mm"/>
                </v:shape>
                <v:roundrect id="Rounded Rectangle 39" o:spid="_x0000_s1039" style="position:absolute;left:34834;top:16513;width:12029;height:966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UXsMA&#10;AADbAAAADwAAAGRycy9kb3ducmV2LnhtbESPQWsCMRSE70L/Q3iF3jTbFURXo7RCoS0FXRW8PjbP&#10;zdLNy5JE3f57UxA8DjPzDbNY9bYVF/KhcazgdZSBIK6cbrhWcNh/DKcgQkTW2DomBX8UYLV8Giyw&#10;0O7KJV12sRYJwqFABSbGrpAyVIYshpHriJN3ct5iTNLXUnu8JrhtZZ5lE2mx4bRgsKO1oep3d7YK&#10;Nr78Lrdf+fY4xrjO380Uq/OPUi/P/dscRKQ+PsL39qdWMJ7B/5f0A+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wUXs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CAPI/CSP</w:t>
                        </w:r>
                      </w:p>
                      <w:p w:rsidR="00942C86" w:rsidRDefault="00942C86"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CNG/Minidriver</w:t>
                        </w:r>
                      </w:p>
                      <w:p w:rsidR="00942C86" w:rsidRDefault="00942C86"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PKCS#11</w:t>
                        </w:r>
                      </w:p>
                      <w:p w:rsidR="00942C86" w:rsidRDefault="00942C86" w:rsidP="00CF770B">
                        <w:pPr>
                          <w:pStyle w:val="NormalWeb"/>
                          <w:spacing w:before="0" w:beforeAutospacing="0" w:after="120" w:afterAutospacing="0"/>
                          <w:jc w:val="both"/>
                        </w:pPr>
                        <w:r>
                          <w:rPr>
                            <w:rFonts w:ascii="Helvetica 45" w:eastAsia="Times New Roman" w:hAnsi="Helvetica 45"/>
                            <w:sz w:val="20"/>
                            <w:szCs w:val="20"/>
                            <w:lang w:val="et-EE"/>
                          </w:rPr>
                          <w:t>PKCS#12</w:t>
                        </w:r>
                      </w:p>
                    </w:txbxContent>
                  </v:textbox>
                </v:roundrect>
                <v:shape id="Straight Arrow Connector 38" o:spid="_x0000_s1040" type="#_x0000_t33" style="position:absolute;left:7660;top:8859;width:4815;height:891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Oqfr4AAADbAAAADwAAAGRycy9kb3ducmV2LnhtbERPTYvCMBC9L/gfwgje1lRlpVSjqCB4&#10;ErYq4m1oxjbYTEoTtf57cxA8Pt73fNnZWjyo9caxgtEwAUFcOG24VHA8bH9TED4ga6wdk4IXeVgu&#10;ej9zzLR78j898lCKGMI+QwVVCE0mpS8qsuiHriGO3NW1FkOEbSl1i88Ybms5TpKptGg4NlTY0Kai&#10;4pbfrYL8+mdcfr5c0kDpaTteb3b7m1Fq0O9WMxCBuvAVf9w7rWASx8Yv8QfIx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M6p+vgAAANsAAAAPAAAAAAAAAAAAAAAAAKEC&#10;AABkcnMvZG93bnJldi54bWxQSwUGAAAAAAQABAD5AAAAjAMAAAAA&#10;" strokecolor="#4f81bd [3204]" strokeweight="2pt">
                  <v:stroke startarrow="open" endarrow="open"/>
                  <v:shadow on="t" color="black" opacity="24903f" origin=",.5" offset="0,.55556mm"/>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40" o:spid="_x0000_s1041" type="#_x0000_t65" style="position:absolute;left:26737;top:20634;width:4743;height:3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W9ecEA&#10;AADbAAAADwAAAGRycy9kb3ducmV2LnhtbERPz2vCMBS+D/wfwhO8jDWdjDKqUaRY2EWYnZfdHs2z&#10;KW1eShNt998vB8Hjx/d7u59tL+40+taxgvckBUFcO91yo+DyU759gvABWWPvmBT8kYf9bvGyxVy7&#10;ic90r0IjYgj7HBWYEIZcSl8bsugTNxBH7upGiyHCsZF6xCmG216u0zSTFluODQYHKgzVXXWzCjJD&#10;p+LWl/JyDEM1f2dF9/pbKbVazocNiEBzeIof7i+t4COuj1/iD5C7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VvXnBAAAA2wAAAA8AAAAAAAAAAAAAAAAAmAIAAGRycy9kb3du&#10;cmV2LnhtbFBLBQYAAAAABAAEAPUAAACGAwAAAAA=&#10;" adj="18000" fillcolor="#4bacc6 [3208]" strokecolor="#205867 [1608]" strokeweight="2pt">
                  <v:textbox>
                    <w:txbxContent>
                      <w:p w:rsidR="00942C86" w:rsidRDefault="00942C86" w:rsidP="00D03AC4">
                        <w:pPr>
                          <w:jc w:val="center"/>
                        </w:pPr>
                        <w:r>
                          <w:t>XML</w:t>
                        </w:r>
                      </w:p>
                    </w:txbxContent>
                  </v:textbox>
                </v:shape>
                <v:line id="Straight Connector 41" o:spid="_x0000_s1042" style="position:absolute;visibility:visible;mso-wrap-style:square" from="24412,18288" to="29109,20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N3HsQAAADbAAAADwAAAGRycy9kb3ducmV2LnhtbESPUWsCMRCE3wv9D2ELfas5tYpejSIF&#10;QWpf1P6A7WW9O7xsrslWz/56UxB8HGbmG2a26FyjThRi7dlAv5eBIi68rbk08LVfvUxARUG22Hgm&#10;AxeKsJg/Pswwt/7MWzrtpFQJwjFHA5VIm2sdi4ocxp5viZN38MGhJBlKbQOeE9w1epBlY+2w5rRQ&#10;YUvvFRXH3a8z8LP5XMfLdzOQ8ejv4xiWk6kMozHPT93yDZRQJ/fwrb22Bl778P8l/QA9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A3cexAAAANsAAAAPAAAAAAAAAAAA&#10;AAAAAKECAABkcnMvZG93bnJldi54bWxQSwUGAAAAAAQABAD5AAAAkgMAAAAA&#10;" strokecolor="#4579b8 [3044]"/>
                <v:shapetype id="_x0000_t32" coordsize="21600,21600" o:spt="32" o:oned="t" path="m,l21600,21600e" filled="f">
                  <v:path arrowok="t" fillok="f" o:connecttype="none"/>
                  <o:lock v:ext="edit" shapetype="t"/>
                </v:shapetype>
                <v:shape id="Straight Arrow Connector 42" o:spid="_x0000_s1043" type="#_x0000_t32" style="position:absolute;left:5613;top:19848;width:30;height:38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ajKsUAAADbAAAADwAAAGRycy9kb3ducmV2LnhtbESPQWvCQBSE7wX/w/KEXkrdVItIdCMi&#10;tBSRgrGgx0f2JZs2+zZktxr99a5Q6HGYmW+YxbK3jThR52vHCl5GCQjiwumaKwVf+7fnGQgfkDU2&#10;jknBhTwss8HDAlPtzryjUx4qESHsU1RgQmhTKX1hyKIfuZY4eqXrLIYou0rqDs8Rbhs5TpKptFhz&#10;XDDY0tpQ8ZP/WgXH66zqd8fJ9+Fza7bveUl+Q09KPQ771RxEoD78h//aH1rB6xjuX+IPk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ajKsUAAADbAAAADwAAAAAAAAAA&#10;AAAAAAChAgAAZHJzL2Rvd25yZXYueG1sUEsFBgAAAAAEAAQA+QAAAJMDAAAAAA==&#10;" strokecolor="#4f81bd [3204]" strokeweight="2pt">
                  <v:stroke startarrow="open" endarrow="open"/>
                  <v:shadow on="t" color="black" opacity="24903f" origin=",.5" offset="0,.55556mm"/>
                </v:shape>
                <v:shape id="Picture 44" o:spid="_x0000_s1044" type="#_x0000_t75" style="position:absolute;left:2696;top:23654;width:5894;height:58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sciPDAAAA2wAAAA8AAABkcnMvZG93bnJldi54bWxEj0Frg0AUhO+F/oflFXpr1hYRMdkEKRQK&#10;XlrrJbeH+6om7ltx17j5991AoMdhZr5hdodgRnGh2Q2WFbxuEhDErdUDdwqan4+XHITzyBpHy6Tg&#10;Sg4O+8eHHRbarvxNl9p3IkLYFaig934qpHRtTwbdxk7E0fu1s0Ef5dxJPeMa4WaUb0mSSYMDx4Ue&#10;J3rvqT3Xi1GQH8twDo7WryZrzHI9VdVprJR6fgrlFoSn4P/D9/anVpCmcPsSf4Dc/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qxyI8MAAADbAAAADwAAAAAAAAAAAAAAAACf&#10;AgAAZHJzL2Rvd25yZXYueG1sUEsFBgAAAAAEAAQA9wAAAI8DAAAAAA==&#10;">
                  <v:imagedata r:id="rId11" o:title=""/>
                  <v:path arrowok="t"/>
                </v:shape>
                <v:shape id="Picture 48" o:spid="_x0000_s1045" type="#_x0000_t75" style="position:absolute;left:34691;top:26178;width:10604;height:71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8Bug2+AAAA2wAAAA8AAABkcnMvZG93bnJldi54bWxET8uKwjAU3QvzD+EK7mzig2GsRhkEwd3g&#10;YzHLS3Ntqs1NSaLWv58shFkeznu16V0rHhRi41nDpFAgiCtvGq41nE+78ReImJANtp5Jw4sibNYf&#10;gxWWxj/5QI9jqkUO4ViiBptSV0oZK0sOY+E74sxdfHCYMgy1NAGfOdy1cqrUp3TYcG6w2NHWUnU7&#10;3p2GOlQnO7/hVF3vfuZ+f3ihLGs9GvbfSxCJ+vQvfrv3RsM8j81f8g+Q6z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8Bug2+AAAA2wAAAA8AAAAAAAAAAAAAAAAAnwIAAGRy&#10;cy9kb3ducmV2LnhtbFBLBQYAAAAABAAEAPcAAACKAwAAAAA=&#10;">
                  <v:imagedata r:id="rId12" o:title=""/>
                  <v:path arrowok="t"/>
                </v:shape>
                <v:line id="Straight Connector 49" o:spid="_x0000_s1046" style="position:absolute;flip:x;visibility:visible;mso-wrap-style:square" from="39993,24357" to="40422,2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BJfsUAAADbAAAADwAAAGRycy9kb3ducmV2LnhtbESPW2vCQBSE34X+h+UUfKsbL1RNXUUE&#10;MVjw/tDHQ/Y0Cc2ejdnVpP313ULBx2FmvmFmi9aU4k61Kywr6PciEMSp1QVnCi7n9csEhPPIGkvL&#10;pOCbHCzmT50Zxto2fKT7yWciQNjFqCD3voqldGlOBl3PVsTB+7S1QR9knUldYxPgppSDKHqVBgsO&#10;CzlWtMop/TrdjIIk4e32h9f7j/7huvHD4n03asZKdZ/b5RsIT61/hP/biVYwmsL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BJfsUAAADbAAAADwAAAAAAAAAA&#10;AAAAAAChAgAAZHJzL2Rvd25yZXYueG1sUEsFBgAAAAAEAAQA+QAAAJMDAAAAAA==&#10;" strokecolor="#4579b8 [3044]"/>
                <v:shapetype id="_x0000_t202" coordsize="21600,21600" o:spt="202" path="m,l,21600r21600,l21600,xe">
                  <v:stroke joinstyle="miter"/>
                  <v:path gradientshapeok="t" o:connecttype="rect"/>
                </v:shapetype>
                <v:shape id="Text Box 50" o:spid="_x0000_s1047" type="#_x0000_t202" style="position:absolute;left:41388;top:30270;width:7191;height:2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942C86" w:rsidRDefault="00942C86">
                        <w:r>
                          <w:t>ID card</w:t>
                        </w:r>
                      </w:p>
                    </w:txbxContent>
                  </v:textbox>
                </v:shape>
                <v:shape id="Text Box 50" o:spid="_x0000_s1048" type="#_x0000_t202" style="position:absolute;left:6139;top:28325;width:9673;height:2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942C86" w:rsidRDefault="00942C86" w:rsidP="001025B1">
                        <w:pPr>
                          <w:pStyle w:val="NormalWeb"/>
                          <w:spacing w:before="0" w:beforeAutospacing="0" w:after="120" w:afterAutospacing="0"/>
                          <w:jc w:val="both"/>
                        </w:pPr>
                        <w:r>
                          <w:rPr>
                            <w:rFonts w:ascii="Helvetica 45" w:eastAsia="Times New Roman" w:hAnsi="Helvetica 45"/>
                            <w:sz w:val="20"/>
                            <w:szCs w:val="20"/>
                            <w:lang w:val="et-EE"/>
                          </w:rPr>
                          <w:t>Mobile phone</w:t>
                        </w:r>
                      </w:p>
                    </w:txbxContent>
                  </v:textbox>
                </v:shape>
                <w10:anchorlock/>
              </v:group>
            </w:pict>
          </mc:Fallback>
        </mc:AlternateContent>
      </w:r>
    </w:p>
    <w:p w:rsidR="00C7672F" w:rsidRPr="00751DBB" w:rsidRDefault="008243C2" w:rsidP="00B844A3">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r w:rsidR="0056784A" w:rsidRPr="00751DBB">
        <w:rPr>
          <w:noProof/>
          <w:lang w:val="en-GB"/>
        </w:rPr>
        <w:t>1</w:t>
      </w:r>
      <w:r w:rsidRPr="00751DBB">
        <w:rPr>
          <w:noProof/>
          <w:lang w:val="en-GB"/>
        </w:rPr>
        <w:fldChar w:fldCharType="end"/>
      </w:r>
      <w:r w:rsidR="00B844A3" w:rsidRPr="00751DBB">
        <w:rPr>
          <w:lang w:val="en-GB"/>
        </w:rPr>
        <w:t xml:space="preserve"> DigiDoc framework</w:t>
      </w:r>
    </w:p>
    <w:p w:rsidR="00C0673E" w:rsidRPr="00751DBB" w:rsidRDefault="00C0673E" w:rsidP="00654204">
      <w:pPr>
        <w:spacing w:line="276" w:lineRule="auto"/>
        <w:rPr>
          <w:lang w:val="en-GB"/>
        </w:rPr>
      </w:pPr>
      <w:r w:rsidRPr="00751DBB">
        <w:rPr>
          <w:lang w:val="en-GB"/>
        </w:rPr>
        <w:t xml:space="preserve">It is easy to integrate DigiDoc components </w:t>
      </w:r>
      <w:r w:rsidR="00613597" w:rsidRPr="00751DBB">
        <w:rPr>
          <w:lang w:val="en-GB"/>
        </w:rPr>
        <w:t>in</w:t>
      </w:r>
      <w:r w:rsidRPr="00751DBB">
        <w:rPr>
          <w:lang w:val="en-GB"/>
        </w:rPr>
        <w:t>to existing applications in order to allow for creation, handling, forwarding and verification of digital signatures and support file</w:t>
      </w:r>
      <w:r w:rsidR="00AD55D5" w:rsidRPr="00751DBB">
        <w:rPr>
          <w:lang w:val="en-GB"/>
        </w:rPr>
        <w:t xml:space="preserve"> encryption/decryption. All </w:t>
      </w:r>
      <w:r w:rsidR="00654204" w:rsidRPr="00751DBB">
        <w:rPr>
          <w:lang w:val="en-GB"/>
        </w:rPr>
        <w:t>applications share a common</w:t>
      </w:r>
      <w:r w:rsidRPr="00751DBB">
        <w:rPr>
          <w:lang w:val="en-GB"/>
        </w:rPr>
        <w:t xml:space="preserve"> digitally si</w:t>
      </w:r>
      <w:r w:rsidR="00654204" w:rsidRPr="00751DBB">
        <w:rPr>
          <w:lang w:val="en-GB"/>
        </w:rPr>
        <w:t>gned file format (current versio</w:t>
      </w:r>
      <w:r w:rsidRPr="00751DBB">
        <w:rPr>
          <w:lang w:val="en-GB"/>
        </w:rPr>
        <w:t xml:space="preserve">n DIGIDOC-XML 1.3) which is a profile of </w:t>
      </w:r>
      <w:r w:rsidR="003B6146" w:rsidRPr="00751DBB">
        <w:rPr>
          <w:lang w:val="en-GB"/>
        </w:rPr>
        <w:t>XAdES</w:t>
      </w:r>
      <w:r w:rsidR="00AD55D5" w:rsidRPr="00751DBB">
        <w:rPr>
          <w:lang w:val="en-GB"/>
        </w:rPr>
        <w:t>.</w:t>
      </w:r>
    </w:p>
    <w:p w:rsidR="00AB547D" w:rsidRPr="00751DBB" w:rsidRDefault="00AB547D" w:rsidP="00AB547D">
      <w:pPr>
        <w:pStyle w:val="Heading2"/>
        <w:rPr>
          <w:lang w:val="en-GB"/>
        </w:rPr>
      </w:pPr>
      <w:bookmarkStart w:id="4" w:name="_Toc345343004"/>
      <w:r w:rsidRPr="00751DBB">
        <w:rPr>
          <w:lang w:val="en-GB"/>
        </w:rPr>
        <w:t>DigiDoc security model</w:t>
      </w:r>
      <w:bookmarkEnd w:id="4"/>
    </w:p>
    <w:p w:rsidR="0080784E" w:rsidRPr="00751DBB" w:rsidRDefault="0083715B" w:rsidP="009374E8">
      <w:pPr>
        <w:rPr>
          <w:lang w:val="en-GB"/>
        </w:rPr>
      </w:pPr>
      <w:r w:rsidRPr="00751DBB">
        <w:rPr>
          <w:lang w:val="en-GB"/>
        </w:rPr>
        <w:t xml:space="preserve">The </w:t>
      </w:r>
      <w:r w:rsidR="00CC0F7B" w:rsidRPr="00751DBB">
        <w:rPr>
          <w:lang w:val="en-GB"/>
        </w:rPr>
        <w:t xml:space="preserve">general </w:t>
      </w:r>
      <w:r w:rsidRPr="00751DBB">
        <w:rPr>
          <w:lang w:val="en-GB"/>
        </w:rPr>
        <w:t>security model</w:t>
      </w:r>
      <w:r w:rsidR="00CC0F7B" w:rsidRPr="00751DBB">
        <w:rPr>
          <w:lang w:val="en-GB"/>
        </w:rPr>
        <w:t xml:space="preserve"> of</w:t>
      </w:r>
      <w:r w:rsidRPr="00751DBB">
        <w:rPr>
          <w:lang w:val="en-GB"/>
        </w:rPr>
        <w:t xml:space="preserve"> </w:t>
      </w:r>
      <w:r w:rsidR="00CC0F7B" w:rsidRPr="00751DBB">
        <w:rPr>
          <w:lang w:val="en-GB"/>
        </w:rPr>
        <w:t>t</w:t>
      </w:r>
      <w:r w:rsidRPr="00751DBB">
        <w:rPr>
          <w:lang w:val="en-GB"/>
        </w:rPr>
        <w:t>he DigiDoc and Open</w:t>
      </w:r>
      <w:r w:rsidR="00FD6F04" w:rsidRPr="00751DBB">
        <w:rPr>
          <w:lang w:val="en-GB"/>
        </w:rPr>
        <w:t>XAdES</w:t>
      </w:r>
      <w:r w:rsidRPr="00751DBB">
        <w:rPr>
          <w:lang w:val="en-GB"/>
        </w:rPr>
        <w:t xml:space="preserve"> ideology</w:t>
      </w:r>
      <w:r w:rsidR="00CC0F7B" w:rsidRPr="00751DBB">
        <w:rPr>
          <w:lang w:val="en-GB"/>
        </w:rPr>
        <w:t xml:space="preserve"> </w:t>
      </w:r>
      <w:r w:rsidRPr="00751DBB">
        <w:rPr>
          <w:lang w:val="en-GB"/>
        </w:rPr>
        <w:t xml:space="preserve">works </w:t>
      </w:r>
      <w:r w:rsidR="00CC0F7B" w:rsidRPr="00751DBB">
        <w:rPr>
          <w:lang w:val="en-GB"/>
        </w:rPr>
        <w:t>by obtaining</w:t>
      </w:r>
      <w:r w:rsidR="00654204" w:rsidRPr="00751DBB">
        <w:rPr>
          <w:lang w:val="en-GB"/>
        </w:rPr>
        <w:t xml:space="preserve"> </w:t>
      </w:r>
      <w:r w:rsidRPr="00751DBB">
        <w:rPr>
          <w:lang w:val="en-GB"/>
        </w:rPr>
        <w:t>proof of validity of the signer’</w:t>
      </w:r>
      <w:r w:rsidR="006E3238" w:rsidRPr="00751DBB">
        <w:rPr>
          <w:lang w:val="en-GB"/>
        </w:rPr>
        <w:t xml:space="preserve">s </w:t>
      </w:r>
      <w:r w:rsidR="003150F4" w:rsidRPr="00751DBB">
        <w:rPr>
          <w:lang w:val="en-GB"/>
        </w:rPr>
        <w:t xml:space="preserve">X.509 </w:t>
      </w:r>
      <w:r w:rsidR="00C40938" w:rsidRPr="00751DBB">
        <w:rPr>
          <w:lang w:val="en-GB"/>
        </w:rPr>
        <w:t xml:space="preserve">digital </w:t>
      </w:r>
      <w:r w:rsidR="006E3238" w:rsidRPr="00751DBB">
        <w:rPr>
          <w:lang w:val="en-GB"/>
        </w:rPr>
        <w:t>certificate</w:t>
      </w:r>
      <w:r w:rsidRPr="00751DBB">
        <w:rPr>
          <w:lang w:val="en-GB"/>
        </w:rPr>
        <w:t xml:space="preserve"> </w:t>
      </w:r>
      <w:r w:rsidR="00C40938" w:rsidRPr="00751DBB">
        <w:rPr>
          <w:lang w:val="en-GB"/>
        </w:rPr>
        <w:t xml:space="preserve">issued by a certificate authority (CA) </w:t>
      </w:r>
      <w:r w:rsidRPr="00751DBB">
        <w:rPr>
          <w:lang w:val="en-GB"/>
        </w:rPr>
        <w:t>at</w:t>
      </w:r>
      <w:r w:rsidR="00CC0F7B" w:rsidRPr="00751DBB">
        <w:rPr>
          <w:lang w:val="en-GB"/>
        </w:rPr>
        <w:t xml:space="preserve"> the time of signature creation. </w:t>
      </w:r>
    </w:p>
    <w:p w:rsidR="00CC0F7B" w:rsidRPr="00751DBB" w:rsidRDefault="0083715B" w:rsidP="009374E8">
      <w:pPr>
        <w:rPr>
          <w:lang w:val="en-GB"/>
        </w:rPr>
      </w:pPr>
      <w:r w:rsidRPr="00751DBB">
        <w:rPr>
          <w:lang w:val="en-GB"/>
        </w:rPr>
        <w:t>This proof is obtained in the</w:t>
      </w:r>
      <w:r w:rsidR="00CC0F7B" w:rsidRPr="00751DBB">
        <w:rPr>
          <w:lang w:val="en-GB"/>
        </w:rPr>
        <w:t xml:space="preserve"> </w:t>
      </w:r>
      <w:r w:rsidRPr="00751DBB">
        <w:rPr>
          <w:lang w:val="en-GB"/>
        </w:rPr>
        <w:t xml:space="preserve">format of </w:t>
      </w:r>
      <w:r w:rsidR="00C40938" w:rsidRPr="00751DBB">
        <w:rPr>
          <w:lang w:val="en-GB"/>
        </w:rPr>
        <w:t>Online Certificate Status Protocol (</w:t>
      </w:r>
      <w:r w:rsidRPr="00751DBB">
        <w:rPr>
          <w:lang w:val="en-GB"/>
        </w:rPr>
        <w:t>OCSP</w:t>
      </w:r>
      <w:r w:rsidR="00C40938" w:rsidRPr="00751DBB">
        <w:rPr>
          <w:lang w:val="en-GB"/>
        </w:rPr>
        <w:t>)</w:t>
      </w:r>
      <w:r w:rsidRPr="00751DBB">
        <w:rPr>
          <w:lang w:val="en-GB"/>
        </w:rPr>
        <w:t xml:space="preserve"> response and stored within the signed</w:t>
      </w:r>
      <w:r w:rsidR="00CC0F7B" w:rsidRPr="00751DBB">
        <w:rPr>
          <w:lang w:val="en-GB"/>
        </w:rPr>
        <w:t xml:space="preserve"> </w:t>
      </w:r>
      <w:r w:rsidRPr="00751DBB">
        <w:rPr>
          <w:lang w:val="en-GB"/>
        </w:rPr>
        <w:t>document.</w:t>
      </w:r>
      <w:r w:rsidR="00CC0F7B" w:rsidRPr="00751DBB">
        <w:rPr>
          <w:lang w:val="en-GB"/>
        </w:rPr>
        <w:t xml:space="preserve"> </w:t>
      </w:r>
      <w:r w:rsidRPr="00751DBB">
        <w:rPr>
          <w:lang w:val="en-GB"/>
        </w:rPr>
        <w:t>Furthermore, (hash of the) created signature is sent within</w:t>
      </w:r>
      <w:r w:rsidR="00CC0F7B" w:rsidRPr="00751DBB">
        <w:rPr>
          <w:lang w:val="en-GB"/>
        </w:rPr>
        <w:t xml:space="preserve"> </w:t>
      </w:r>
      <w:r w:rsidRPr="00751DBB">
        <w:rPr>
          <w:lang w:val="en-GB"/>
        </w:rPr>
        <w:t>the OCSP request and received back within the response. This</w:t>
      </w:r>
      <w:r w:rsidR="00CC0F7B" w:rsidRPr="00751DBB">
        <w:rPr>
          <w:lang w:val="en-GB"/>
        </w:rPr>
        <w:t xml:space="preserve"> </w:t>
      </w:r>
      <w:r w:rsidRPr="00751DBB">
        <w:rPr>
          <w:lang w:val="en-GB"/>
        </w:rPr>
        <w:t>allows interpreting of the positive OCSP response as “at the</w:t>
      </w:r>
      <w:r w:rsidR="00CC0F7B" w:rsidRPr="00751DBB">
        <w:rPr>
          <w:lang w:val="en-GB"/>
        </w:rPr>
        <w:t xml:space="preserve"> </w:t>
      </w:r>
      <w:r w:rsidRPr="00751DBB">
        <w:rPr>
          <w:lang w:val="en-GB"/>
        </w:rPr>
        <w:t>time I saw this digitally signed file, corresponding</w:t>
      </w:r>
      <w:r w:rsidR="00CC0F7B" w:rsidRPr="00751DBB">
        <w:rPr>
          <w:lang w:val="en-GB"/>
        </w:rPr>
        <w:t xml:space="preserve"> </w:t>
      </w:r>
      <w:r w:rsidRPr="00751DBB">
        <w:rPr>
          <w:lang w:val="en-GB"/>
        </w:rPr>
        <w:t>certificate was valid”</w:t>
      </w:r>
      <w:r w:rsidR="00CC0F7B" w:rsidRPr="00751DBB">
        <w:rPr>
          <w:lang w:val="en-GB"/>
        </w:rPr>
        <w:t>.</w:t>
      </w:r>
    </w:p>
    <w:p w:rsidR="00CC0F7B" w:rsidRPr="00751DBB" w:rsidRDefault="00CC0F7B" w:rsidP="009374E8">
      <w:pPr>
        <w:rPr>
          <w:lang w:val="en-GB"/>
        </w:rPr>
      </w:pPr>
      <w:r w:rsidRPr="00751DBB">
        <w:rPr>
          <w:lang w:val="en-GB"/>
        </w:rPr>
        <w:t>The OCSP service is acting as a digital e-notary confirming signatures created</w:t>
      </w:r>
      <w:r w:rsidR="006E3238" w:rsidRPr="00751DBB">
        <w:rPr>
          <w:lang w:val="en-GB"/>
        </w:rPr>
        <w:t xml:space="preserve"> </w:t>
      </w:r>
      <w:r w:rsidRPr="00751DBB">
        <w:rPr>
          <w:lang w:val="en-GB"/>
        </w:rPr>
        <w:t xml:space="preserve">locally with </w:t>
      </w:r>
      <w:r w:rsidR="00613597" w:rsidRPr="00751DBB">
        <w:rPr>
          <w:lang w:val="en-GB"/>
        </w:rPr>
        <w:t xml:space="preserve">a </w:t>
      </w:r>
      <w:r w:rsidRPr="00751DBB">
        <w:rPr>
          <w:lang w:val="en-GB"/>
        </w:rPr>
        <w:t>smart</w:t>
      </w:r>
      <w:r w:rsidR="0080784E" w:rsidRPr="00751DBB">
        <w:rPr>
          <w:lang w:val="en-GB"/>
        </w:rPr>
        <w:t xml:space="preserve"> </w:t>
      </w:r>
      <w:r w:rsidRPr="00751DBB">
        <w:rPr>
          <w:lang w:val="en-GB"/>
        </w:rPr>
        <w:t xml:space="preserve">card. From infrastructure side, this security model requires a standard </w:t>
      </w:r>
      <w:r w:rsidR="004E2C76" w:rsidRPr="00751DBB">
        <w:rPr>
          <w:lang w:val="en-GB"/>
        </w:rPr>
        <w:t>OCSP</w:t>
      </w:r>
      <w:r w:rsidRPr="00751DBB">
        <w:rPr>
          <w:lang w:val="en-GB"/>
        </w:rPr>
        <w:t xml:space="preserve"> responder. Hash of the signature is placed on the “nonce” field of the OCSP request structure. In order to achieve the freshest certificate validity information, it is recommended to run the OCSP responder in “real-time” mode meaning that:</w:t>
      </w:r>
    </w:p>
    <w:p w:rsidR="00CC0F7B" w:rsidRPr="00751DBB" w:rsidRDefault="00CC0F7B" w:rsidP="00602608">
      <w:pPr>
        <w:pStyle w:val="ListParagraph"/>
        <w:numPr>
          <w:ilvl w:val="0"/>
          <w:numId w:val="5"/>
        </w:numPr>
        <w:rPr>
          <w:lang w:val="en-GB"/>
        </w:rPr>
      </w:pPr>
      <w:r w:rsidRPr="00751DBB">
        <w:rPr>
          <w:lang w:val="en-GB"/>
        </w:rPr>
        <w:lastRenderedPageBreak/>
        <w:t>certificate validity information is obtained from live database rather than from CRL (</w:t>
      </w:r>
      <w:r w:rsidR="003B6146" w:rsidRPr="00751DBB">
        <w:rPr>
          <w:lang w:val="en-GB"/>
        </w:rPr>
        <w:t>Certificate Revocation</w:t>
      </w:r>
      <w:r w:rsidRPr="00751DBB">
        <w:rPr>
          <w:lang w:val="en-GB"/>
        </w:rPr>
        <w:t xml:space="preserve"> List)</w:t>
      </w:r>
    </w:p>
    <w:p w:rsidR="00CC0F7B" w:rsidRPr="00751DBB" w:rsidRDefault="00CC0F7B" w:rsidP="00602608">
      <w:pPr>
        <w:pStyle w:val="ListParagraph"/>
        <w:numPr>
          <w:ilvl w:val="0"/>
          <w:numId w:val="5"/>
        </w:numPr>
        <w:rPr>
          <w:lang w:val="en-GB"/>
        </w:rPr>
      </w:pPr>
      <w:r w:rsidRPr="00751DBB">
        <w:rPr>
          <w:lang w:val="en-GB"/>
        </w:rPr>
        <w:t>the time value in the OCSP response is actual (as precise as possible)</w:t>
      </w:r>
    </w:p>
    <w:p w:rsidR="00CC0F7B" w:rsidRPr="00751DBB" w:rsidRDefault="00CC0F7B" w:rsidP="009374E8">
      <w:pPr>
        <w:rPr>
          <w:lang w:val="en-GB"/>
        </w:rPr>
      </w:pPr>
      <w:r w:rsidRPr="00751DBB">
        <w:rPr>
          <w:lang w:val="en-GB"/>
        </w:rPr>
        <w:t>To achieve long-time validity of digital signatures, a secure log system is employed within the model. All OCSP responses and changes in certificate validity are securely logged to preserve digital signature validity even after private key compromise of CA or OCSP responder. It is important to notice that additional time-stamps are not necessary when employing the security model described:</w:t>
      </w:r>
    </w:p>
    <w:p w:rsidR="00CC0F7B" w:rsidRPr="00751DBB" w:rsidRDefault="00CC0F7B" w:rsidP="00602608">
      <w:pPr>
        <w:pStyle w:val="ListParagraph"/>
        <w:numPr>
          <w:ilvl w:val="0"/>
          <w:numId w:val="6"/>
        </w:numPr>
        <w:rPr>
          <w:lang w:val="en-GB"/>
        </w:rPr>
      </w:pPr>
      <w:r w:rsidRPr="00751DBB">
        <w:rPr>
          <w:lang w:val="en-GB"/>
        </w:rPr>
        <w:t>time of signing and time of obtaining validity information is indicated in the OCSP response</w:t>
      </w:r>
    </w:p>
    <w:p w:rsidR="00BA7383" w:rsidRPr="00751DBB" w:rsidRDefault="00CC0F7B" w:rsidP="00602608">
      <w:pPr>
        <w:pStyle w:val="ListParagraph"/>
        <w:numPr>
          <w:ilvl w:val="0"/>
          <w:numId w:val="6"/>
        </w:numPr>
        <w:rPr>
          <w:lang w:val="en-GB"/>
        </w:rPr>
      </w:pPr>
      <w:r w:rsidRPr="00751DBB">
        <w:rPr>
          <w:lang w:val="en-GB"/>
        </w:rPr>
        <w:t>the secure log provides for long-time validity without need for archival timestamps</w:t>
      </w:r>
    </w:p>
    <w:p w:rsidR="0035039E" w:rsidRPr="00751DBB" w:rsidRDefault="00883A13" w:rsidP="0035039E">
      <w:pPr>
        <w:keepNext/>
        <w:rPr>
          <w:lang w:val="en-GB"/>
        </w:rPr>
      </w:pPr>
      <w:r w:rsidRPr="00751DBB">
        <w:rPr>
          <w:noProof/>
          <w:lang w:val="et-EE" w:eastAsia="et-EE"/>
        </w:rPr>
        <mc:AlternateContent>
          <mc:Choice Requires="wpc">
            <w:drawing>
              <wp:inline distT="0" distB="0" distL="0" distR="0" wp14:anchorId="03213A8B" wp14:editId="2CCF866B">
                <wp:extent cx="4986020" cy="3079750"/>
                <wp:effectExtent l="0" t="0" r="24130" b="25400"/>
                <wp:docPr id="28" name="Canvas 46115"/>
                <wp:cNvGraphicFramePr>
                  <a:graphicFrameLocks xmlns:a="http://schemas.openxmlformats.org/drawingml/2006/main"/>
                </wp:cNvGraphicFramePr>
                <a:graphic xmlns:a="http://schemas.openxmlformats.org/drawingml/2006/main">
                  <a:graphicData uri="http://schemas.microsoft.com/office/word/2010/wordprocessingCanvas">
                    <wpc:wpc>
                      <wpc:bg/>
                      <wpc:whole>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pc:whole>
                      <wps:wsp>
                        <wps:cNvPr id="75" name="Flowchart: Magnetic Disk 75"/>
                        <wps:cNvSpPr/>
                        <wps:spPr>
                          <a:xfrm>
                            <a:off x="2818671" y="1141329"/>
                            <a:ext cx="862642" cy="722980"/>
                          </a:xfrm>
                          <a:prstGeom prst="flowChartMagneticDisk">
                            <a:avLst/>
                          </a:prstGeom>
                        </wps:spPr>
                        <wps:style>
                          <a:lnRef idx="1">
                            <a:schemeClr val="accent5"/>
                          </a:lnRef>
                          <a:fillRef idx="2">
                            <a:schemeClr val="accent5"/>
                          </a:fillRef>
                          <a:effectRef idx="1">
                            <a:schemeClr val="accent5"/>
                          </a:effectRef>
                          <a:fontRef idx="minor">
                            <a:schemeClr val="dk1"/>
                          </a:fontRef>
                        </wps:style>
                        <wps:txbx>
                          <w:txbxContent>
                            <w:p w:rsidR="00942C86" w:rsidRDefault="00942C86" w:rsidP="00BA7383">
                              <w:pPr>
                                <w:jc w:val="center"/>
                              </w:pPr>
                              <w:r>
                                <w:t>OCSP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6" name="Picture 76"/>
                          <pic:cNvPicPr>
                            <a:picLocks noChangeAspect="1"/>
                          </pic:cNvPicPr>
                        </pic:nvPicPr>
                        <pic:blipFill>
                          <a:blip r:embed="rId13"/>
                          <a:stretch>
                            <a:fillRect/>
                          </a:stretch>
                        </pic:blipFill>
                        <pic:spPr>
                          <a:xfrm>
                            <a:off x="484145" y="2048757"/>
                            <a:ext cx="638356" cy="638356"/>
                          </a:xfrm>
                          <a:prstGeom prst="rect">
                            <a:avLst/>
                          </a:prstGeom>
                        </pic:spPr>
                      </pic:pic>
                      <pic:pic xmlns:pic="http://schemas.openxmlformats.org/drawingml/2006/picture">
                        <pic:nvPicPr>
                          <pic:cNvPr id="77" name="Picture 77"/>
                          <pic:cNvPicPr>
                            <a:picLocks noChangeAspect="1"/>
                          </pic:cNvPicPr>
                        </pic:nvPicPr>
                        <pic:blipFill>
                          <a:blip r:embed="rId14"/>
                          <a:stretch>
                            <a:fillRect/>
                          </a:stretch>
                        </pic:blipFill>
                        <pic:spPr>
                          <a:xfrm>
                            <a:off x="333272" y="1000490"/>
                            <a:ext cx="791218" cy="791218"/>
                          </a:xfrm>
                          <a:prstGeom prst="rect">
                            <a:avLst/>
                          </a:prstGeom>
                        </pic:spPr>
                      </pic:pic>
                      <pic:pic xmlns:pic="http://schemas.openxmlformats.org/drawingml/2006/picture">
                        <pic:nvPicPr>
                          <pic:cNvPr id="78" name="Picture 78"/>
                          <pic:cNvPicPr>
                            <a:picLocks noChangeAspect="1"/>
                          </pic:cNvPicPr>
                        </pic:nvPicPr>
                        <pic:blipFill>
                          <a:blip r:embed="rId15"/>
                          <a:stretch>
                            <a:fillRect/>
                          </a:stretch>
                        </pic:blipFill>
                        <pic:spPr>
                          <a:xfrm>
                            <a:off x="2870521" y="219002"/>
                            <a:ext cx="750202" cy="750136"/>
                          </a:xfrm>
                          <a:prstGeom prst="rect">
                            <a:avLst/>
                          </a:prstGeom>
                        </pic:spPr>
                      </pic:pic>
                      <wps:wsp>
                        <wps:cNvPr id="79" name="Flowchart: Magnetic Disk 79"/>
                        <wps:cNvSpPr/>
                        <wps:spPr>
                          <a:xfrm>
                            <a:off x="3943403" y="1105552"/>
                            <a:ext cx="862330" cy="722531"/>
                          </a:xfrm>
                          <a:prstGeom prst="flowChartMagneticDisk">
                            <a:avLst/>
                          </a:prstGeom>
                        </wps:spPr>
                        <wps:style>
                          <a:lnRef idx="1">
                            <a:schemeClr val="accent1"/>
                          </a:lnRef>
                          <a:fillRef idx="2">
                            <a:schemeClr val="accent1"/>
                          </a:fillRef>
                          <a:effectRef idx="1">
                            <a:schemeClr val="accent1"/>
                          </a:effectRef>
                          <a:fontRef idx="minor">
                            <a:schemeClr val="dk1"/>
                          </a:fontRef>
                        </wps:style>
                        <wps:txbx>
                          <w:txbxContent>
                            <w:p w:rsidR="00942C86" w:rsidRDefault="00942C86" w:rsidP="00BA7383">
                              <w:pPr>
                                <w:pStyle w:val="NormalWeb"/>
                                <w:spacing w:before="0" w:beforeAutospacing="0" w:after="120" w:afterAutospacing="0"/>
                                <w:jc w:val="center"/>
                              </w:pPr>
                              <w:r>
                                <w:rPr>
                                  <w:rFonts w:ascii="Helvetica 45" w:eastAsia="Times New Roman" w:hAnsi="Helvetica 45"/>
                                  <w:sz w:val="20"/>
                                  <w:szCs w:val="20"/>
                                  <w:lang w:val="et-EE"/>
                                </w:rPr>
                                <w:t>CA database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0" name="Straight Arrow Connector 80"/>
                        <wps:cNvCnPr>
                          <a:stCxn id="113" idx="2"/>
                          <a:endCxn id="75" idx="2"/>
                        </wps:cNvCnPr>
                        <wps:spPr>
                          <a:xfrm>
                            <a:off x="877312" y="1014273"/>
                            <a:ext cx="1941359" cy="48854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a:stCxn id="75" idx="2"/>
                          <a:endCxn id="76" idx="3"/>
                        </wps:cNvCnPr>
                        <wps:spPr>
                          <a:xfrm flipH="1">
                            <a:off x="1122501" y="1502819"/>
                            <a:ext cx="1696170" cy="8651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2" name="Straight Connector 112"/>
                        <wps:cNvCnPr>
                          <a:stCxn id="75" idx="1"/>
                          <a:endCxn id="78" idx="2"/>
                        </wps:cNvCnPr>
                        <wps:spPr>
                          <a:xfrm flipH="1" flipV="1">
                            <a:off x="3245622" y="969138"/>
                            <a:ext cx="4370" cy="1721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Folded Corner 113"/>
                        <wps:cNvSpPr/>
                        <wps:spPr>
                          <a:xfrm>
                            <a:off x="596690" y="315763"/>
                            <a:ext cx="561244" cy="698510"/>
                          </a:xfrm>
                          <a:prstGeom prst="foldedCorne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46117" name="Group 46117"/>
                        <wpg:cNvGrpSpPr/>
                        <wpg:grpSpPr>
                          <a:xfrm>
                            <a:off x="3077163" y="2242604"/>
                            <a:ext cx="1766658" cy="530681"/>
                            <a:chOff x="3104465" y="2242604"/>
                            <a:chExt cx="1766658" cy="530681"/>
                          </a:xfrm>
                        </wpg:grpSpPr>
                        <wpg:grpSp>
                          <wpg:cNvPr id="46116" name="Group 46116"/>
                          <wpg:cNvGrpSpPr/>
                          <wpg:grpSpPr>
                            <a:xfrm>
                              <a:off x="3104465" y="2475348"/>
                              <a:ext cx="1758316" cy="297937"/>
                              <a:chOff x="3104465" y="2423589"/>
                              <a:chExt cx="1758316" cy="297937"/>
                            </a:xfrm>
                          </wpg:grpSpPr>
                          <wps:wsp>
                            <wps:cNvPr id="74" name="Rounded Rectangle 74"/>
                            <wps:cNvSpPr/>
                            <wps:spPr>
                              <a:xfrm>
                                <a:off x="3104465" y="2423589"/>
                                <a:ext cx="1758316" cy="297937"/>
                              </a:xfrm>
                              <a:prstGeom prst="round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6" name="Group 116"/>
                            <wpg:cNvGrpSpPr>
                              <a:grpSpLocks noChangeAspect="1"/>
                            </wpg:cNvGrpSpPr>
                            <wpg:grpSpPr bwMode="auto">
                              <a:xfrm>
                                <a:off x="3182110" y="2540895"/>
                                <a:ext cx="1628170" cy="83946"/>
                                <a:chOff x="286" y="308"/>
                                <a:chExt cx="5768" cy="311"/>
                              </a:xfrm>
                            </wpg:grpSpPr>
                            <wps:wsp>
                              <wps:cNvPr id="117" name="Oval 117"/>
                              <wps:cNvSpPr>
                                <a:spLocks noChangeArrowheads="1"/>
                              </wps:cNvSpPr>
                              <wps:spPr bwMode="auto">
                                <a:xfrm>
                                  <a:off x="286" y="463"/>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118" name="Oval 118"/>
                              <wps:cNvSpPr>
                                <a:spLocks noChangeArrowheads="1"/>
                              </wps:cNvSpPr>
                              <wps:spPr bwMode="auto">
                                <a:xfrm>
                                  <a:off x="736" y="463"/>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119" name="Arc 23"/>
                              <wps:cNvSpPr>
                                <a:spLocks/>
                              </wps:cNvSpPr>
                              <wps:spPr bwMode="auto">
                                <a:xfrm rot="13494383" flipV="1">
                                  <a:off x="434" y="309"/>
                                  <a:ext cx="302" cy="30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121" name="Oval 121"/>
                              <wps:cNvSpPr>
                                <a:spLocks noChangeArrowheads="1"/>
                              </wps:cNvSpPr>
                              <wps:spPr bwMode="auto">
                                <a:xfrm>
                                  <a:off x="1188" y="463"/>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122" name="Arc 25"/>
                              <wps:cNvSpPr>
                                <a:spLocks/>
                              </wps:cNvSpPr>
                              <wps:spPr bwMode="auto">
                                <a:xfrm rot="13494383" flipV="1">
                                  <a:off x="886" y="308"/>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123" name="Oval 123"/>
                              <wps:cNvSpPr>
                                <a:spLocks noChangeArrowheads="1"/>
                              </wps:cNvSpPr>
                              <wps:spPr bwMode="auto">
                                <a:xfrm>
                                  <a:off x="1639" y="464"/>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124" name="Arc 27"/>
                              <wps:cNvSpPr>
                                <a:spLocks/>
                              </wps:cNvSpPr>
                              <wps:spPr bwMode="auto">
                                <a:xfrm rot="13494383" flipV="1">
                                  <a:off x="1338" y="309"/>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125" name="Oval 125"/>
                              <wps:cNvSpPr>
                                <a:spLocks noChangeArrowheads="1"/>
                              </wps:cNvSpPr>
                              <wps:spPr bwMode="auto">
                                <a:xfrm>
                                  <a:off x="2091" y="465"/>
                                  <a:ext cx="150" cy="154"/>
                                </a:xfrm>
                                <a:prstGeom prst="ellipse">
                                  <a:avLst/>
                                </a:prstGeom>
                                <a:solidFill>
                                  <a:srgbClr val="99CC00"/>
                                </a:solidFill>
                                <a:ln w="9525">
                                  <a:solidFill>
                                    <a:srgbClr val="000000"/>
                                  </a:solidFill>
                                  <a:round/>
                                  <a:headEnd/>
                                  <a:tailEnd/>
                                </a:ln>
                              </wps:spPr>
                              <wps:txbx>
                                <w:txbxContent>
                                  <w:p w:rsidR="00942C86" w:rsidRDefault="00942C86" w:rsidP="00D1445F"/>
                                </w:txbxContent>
                              </wps:txbx>
                              <wps:bodyPr/>
                            </wps:wsp>
                            <wps:wsp>
                              <wps:cNvPr id="126" name="Arc 29"/>
                              <wps:cNvSpPr>
                                <a:spLocks/>
                              </wps:cNvSpPr>
                              <wps:spPr bwMode="auto">
                                <a:xfrm rot="13494383" flipV="1">
                                  <a:off x="1789"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127" name="Oval 127"/>
                              <wps:cNvSpPr>
                                <a:spLocks noChangeArrowheads="1"/>
                              </wps:cNvSpPr>
                              <wps:spPr bwMode="auto">
                                <a:xfrm>
                                  <a:off x="2593" y="463"/>
                                  <a:ext cx="150" cy="154"/>
                                </a:xfrm>
                                <a:prstGeom prst="ellipse">
                                  <a:avLst/>
                                </a:prstGeom>
                                <a:solidFill>
                                  <a:srgbClr val="99CC00"/>
                                </a:solidFill>
                                <a:ln w="9525">
                                  <a:solidFill>
                                    <a:srgbClr val="000000"/>
                                  </a:solidFill>
                                  <a:round/>
                                  <a:headEnd/>
                                  <a:tailEnd/>
                                </a:ln>
                              </wps:spPr>
                              <wps:txbx>
                                <w:txbxContent>
                                  <w:p w:rsidR="00942C86" w:rsidRDefault="00942C86" w:rsidP="00D1445F"/>
                                </w:txbxContent>
                              </wps:txbx>
                              <wps:bodyPr/>
                            </wps:wsp>
                            <wps:wsp>
                              <wps:cNvPr id="46080" name="Arc 31"/>
                              <wps:cNvSpPr>
                                <a:spLocks/>
                              </wps:cNvSpPr>
                              <wps:spPr bwMode="auto">
                                <a:xfrm rot="13494383" flipV="1">
                                  <a:off x="2291" y="308"/>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46081" name="Oval 46081"/>
                              <wps:cNvSpPr>
                                <a:spLocks noChangeArrowheads="1"/>
                              </wps:cNvSpPr>
                              <wps:spPr bwMode="auto">
                                <a:xfrm>
                                  <a:off x="3094" y="463"/>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46082" name="Arc 33"/>
                              <wps:cNvSpPr>
                                <a:spLocks/>
                              </wps:cNvSpPr>
                              <wps:spPr bwMode="auto">
                                <a:xfrm rot="13494383" flipV="1">
                                  <a:off x="2793" y="308"/>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46083" name="Oval 46083"/>
                              <wps:cNvSpPr>
                                <a:spLocks noChangeArrowheads="1"/>
                              </wps:cNvSpPr>
                              <wps:spPr bwMode="auto">
                                <a:xfrm>
                                  <a:off x="3546" y="465"/>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46085" name="Arc 35"/>
                              <wps:cNvSpPr>
                                <a:spLocks/>
                              </wps:cNvSpPr>
                              <wps:spPr bwMode="auto">
                                <a:xfrm rot="13494383" flipV="1">
                                  <a:off x="3244" y="311"/>
                                  <a:ext cx="302" cy="30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46098" name="Oval 46098"/>
                              <wps:cNvSpPr>
                                <a:spLocks noChangeArrowheads="1"/>
                              </wps:cNvSpPr>
                              <wps:spPr bwMode="auto">
                                <a:xfrm>
                                  <a:off x="3998" y="465"/>
                                  <a:ext cx="150" cy="154"/>
                                </a:xfrm>
                                <a:prstGeom prst="ellipse">
                                  <a:avLst/>
                                </a:prstGeom>
                                <a:solidFill>
                                  <a:srgbClr val="99CC00"/>
                                </a:solidFill>
                                <a:ln w="9525">
                                  <a:solidFill>
                                    <a:srgbClr val="000000"/>
                                  </a:solidFill>
                                  <a:round/>
                                  <a:headEnd/>
                                  <a:tailEnd/>
                                </a:ln>
                              </wps:spPr>
                              <wps:txbx>
                                <w:txbxContent>
                                  <w:p w:rsidR="00942C86" w:rsidRDefault="00942C86" w:rsidP="00D1445F"/>
                                </w:txbxContent>
                              </wps:txbx>
                              <wps:bodyPr/>
                            </wps:wsp>
                            <wps:wsp>
                              <wps:cNvPr id="46099" name="Arc 37"/>
                              <wps:cNvSpPr>
                                <a:spLocks/>
                              </wps:cNvSpPr>
                              <wps:spPr bwMode="auto">
                                <a:xfrm rot="13494383" flipV="1">
                                  <a:off x="3696"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46100" name="Oval 46100"/>
                              <wps:cNvSpPr>
                                <a:spLocks noChangeArrowheads="1"/>
                              </wps:cNvSpPr>
                              <wps:spPr bwMode="auto">
                                <a:xfrm>
                                  <a:off x="4449" y="465"/>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46101" name="Arc 39"/>
                              <wps:cNvSpPr>
                                <a:spLocks/>
                              </wps:cNvSpPr>
                              <wps:spPr bwMode="auto">
                                <a:xfrm rot="13494383" flipV="1">
                                  <a:off x="4148" y="310"/>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46102" name="Oval 46102"/>
                              <wps:cNvSpPr>
                                <a:spLocks noChangeArrowheads="1"/>
                              </wps:cNvSpPr>
                              <wps:spPr bwMode="auto">
                                <a:xfrm>
                                  <a:off x="4901" y="465"/>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46103" name="Arc 41"/>
                              <wps:cNvSpPr>
                                <a:spLocks/>
                              </wps:cNvSpPr>
                              <wps:spPr bwMode="auto">
                                <a:xfrm rot="13494383" flipV="1">
                                  <a:off x="4599"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46104" name="Oval 46104"/>
                              <wps:cNvSpPr>
                                <a:spLocks noChangeArrowheads="1"/>
                              </wps:cNvSpPr>
                              <wps:spPr bwMode="auto">
                                <a:xfrm>
                                  <a:off x="5403" y="465"/>
                                  <a:ext cx="150" cy="154"/>
                                </a:xfrm>
                                <a:prstGeom prst="ellipse">
                                  <a:avLst/>
                                </a:prstGeom>
                                <a:solidFill>
                                  <a:srgbClr val="99CC00"/>
                                </a:solidFill>
                                <a:ln w="9525">
                                  <a:solidFill>
                                    <a:srgbClr val="000000"/>
                                  </a:solidFill>
                                  <a:round/>
                                  <a:headEnd/>
                                  <a:tailEnd/>
                                </a:ln>
                              </wps:spPr>
                              <wps:txbx>
                                <w:txbxContent>
                                  <w:p w:rsidR="00942C86" w:rsidRDefault="00942C86" w:rsidP="00D1445F"/>
                                </w:txbxContent>
                              </wps:txbx>
                              <wps:bodyPr/>
                            </wps:wsp>
                            <wps:wsp>
                              <wps:cNvPr id="46105" name="Arc 43"/>
                              <wps:cNvSpPr>
                                <a:spLocks/>
                              </wps:cNvSpPr>
                              <wps:spPr bwMode="auto">
                                <a:xfrm rot="13494383" flipV="1">
                                  <a:off x="5101"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s:wsp>
                              <wps:cNvPr id="46106" name="Oval 46106"/>
                              <wps:cNvSpPr>
                                <a:spLocks noChangeArrowheads="1"/>
                              </wps:cNvSpPr>
                              <wps:spPr bwMode="auto">
                                <a:xfrm>
                                  <a:off x="5904" y="465"/>
                                  <a:ext cx="150" cy="154"/>
                                </a:xfrm>
                                <a:prstGeom prst="ellipse">
                                  <a:avLst/>
                                </a:prstGeom>
                                <a:solidFill>
                                  <a:srgbClr val="00FFFF"/>
                                </a:solidFill>
                                <a:ln w="9525">
                                  <a:solidFill>
                                    <a:srgbClr val="000000"/>
                                  </a:solidFill>
                                  <a:round/>
                                  <a:headEnd/>
                                  <a:tailEnd/>
                                </a:ln>
                              </wps:spPr>
                              <wps:txbx>
                                <w:txbxContent>
                                  <w:p w:rsidR="00942C86" w:rsidRDefault="00942C86" w:rsidP="00D1445F"/>
                                </w:txbxContent>
                              </wps:txbx>
                              <wps:bodyPr/>
                            </wps:wsp>
                            <wps:wsp>
                              <wps:cNvPr id="46107" name="Arc 45"/>
                              <wps:cNvSpPr>
                                <a:spLocks/>
                              </wps:cNvSpPr>
                              <wps:spPr bwMode="auto">
                                <a:xfrm rot="13494383" flipV="1">
                                  <a:off x="5603" y="310"/>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942C86" w:rsidRDefault="00942C86" w:rsidP="00D1445F"/>
                                </w:txbxContent>
                              </wps:txbx>
                              <wps:bodyPr/>
                            </wps:wsp>
                          </wpg:grpSp>
                        </wpg:grpSp>
                        <wps:wsp>
                          <wps:cNvPr id="46108" name="Text Box 46108"/>
                          <wps:cNvSpPr txBox="1"/>
                          <wps:spPr>
                            <a:xfrm>
                              <a:off x="4000174" y="2242604"/>
                              <a:ext cx="870949" cy="2327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Pr="00D1445F" w:rsidRDefault="00942C86">
                                <w:pPr>
                                  <w:rPr>
                                    <w:sz w:val="18"/>
                                    <w:szCs w:val="18"/>
                                  </w:rPr>
                                </w:pPr>
                                <w:r w:rsidRPr="00D1445F">
                                  <w:rPr>
                                    <w:sz w:val="18"/>
                                    <w:szCs w:val="18"/>
                                  </w:rPr>
                                  <w:t>Secure 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s:wsp>
                        <wps:cNvPr id="46109" name="Text Box 67"/>
                        <wps:cNvSpPr txBox="1"/>
                        <wps:spPr>
                          <a:xfrm>
                            <a:off x="1172391" y="319276"/>
                            <a:ext cx="1060361" cy="5204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Pr="00B32891" w:rsidRDefault="00942C86" w:rsidP="00D1445F">
                              <w:pPr>
                                <w:pStyle w:val="NormalWeb"/>
                                <w:spacing w:before="0" w:beforeAutospacing="0" w:after="120" w:afterAutospacing="0"/>
                                <w:jc w:val="both"/>
                                <w:rPr>
                                  <w:i/>
                                  <w:sz w:val="18"/>
                                  <w:szCs w:val="18"/>
                                </w:rPr>
                              </w:pPr>
                              <w:r w:rsidRPr="00B32891">
                                <w:rPr>
                                  <w:rFonts w:ascii="Helvetica 45" w:eastAsia="Times New Roman" w:hAnsi="Helvetica 45"/>
                                  <w:i/>
                                  <w:sz w:val="18"/>
                                  <w:szCs w:val="18"/>
                                  <w:lang w:val="et-EE"/>
                                </w:rPr>
                                <w:t>’I just signed the document using this certificate’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110" name="Text Box 67"/>
                        <wps:cNvSpPr txBox="1"/>
                        <wps:spPr>
                          <a:xfrm>
                            <a:off x="1266933" y="2311951"/>
                            <a:ext cx="1305054" cy="6210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Pr="00B32891" w:rsidRDefault="00942C86" w:rsidP="00B32891">
                              <w:pPr>
                                <w:pStyle w:val="NormalWeb"/>
                                <w:spacing w:before="0" w:beforeAutospacing="0" w:after="120" w:afterAutospacing="0"/>
                                <w:jc w:val="both"/>
                                <w:rPr>
                                  <w:i/>
                                </w:rPr>
                              </w:pPr>
                              <w:r w:rsidRPr="00B32891">
                                <w:rPr>
                                  <w:rFonts w:ascii="Helvetica 45" w:eastAsia="Times New Roman" w:hAnsi="Helvetica 45"/>
                                  <w:i/>
                                  <w:sz w:val="18"/>
                                  <w:szCs w:val="18"/>
                                  <w:lang w:val="et-EE"/>
                                </w:rPr>
                                <w:t xml:space="preserve">’When I saw this signed </w:t>
                              </w:r>
                              <w:r>
                                <w:rPr>
                                  <w:rFonts w:ascii="Helvetica 45" w:eastAsia="Times New Roman" w:hAnsi="Helvetica 45"/>
                                  <w:i/>
                                  <w:sz w:val="18"/>
                                  <w:szCs w:val="18"/>
                                  <w:lang w:val="et-EE"/>
                                </w:rPr>
                                <w:t>document, the corresponding certifi</w:t>
                              </w:r>
                              <w:r w:rsidRPr="00B32891">
                                <w:rPr>
                                  <w:rFonts w:ascii="Helvetica 45" w:eastAsia="Times New Roman" w:hAnsi="Helvetica 45"/>
                                  <w:i/>
                                  <w:sz w:val="18"/>
                                  <w:szCs w:val="18"/>
                                  <w:lang w:val="et-EE"/>
                                </w:rPr>
                                <w:t>c</w:t>
                              </w:r>
                              <w:r>
                                <w:rPr>
                                  <w:rFonts w:ascii="Helvetica 45" w:eastAsia="Times New Roman" w:hAnsi="Helvetica 45"/>
                                  <w:i/>
                                  <w:sz w:val="18"/>
                                  <w:szCs w:val="18"/>
                                  <w:lang w:val="et-EE"/>
                                </w:rPr>
                                <w:t>a</w:t>
                              </w:r>
                              <w:r w:rsidRPr="00B32891">
                                <w:rPr>
                                  <w:rFonts w:ascii="Helvetica 45" w:eastAsia="Times New Roman" w:hAnsi="Helvetica 45"/>
                                  <w:i/>
                                  <w:sz w:val="18"/>
                                  <w:szCs w:val="18"/>
                                  <w:lang w:val="et-EE"/>
                                </w:rPr>
                                <w:t>te was valid’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111" name="Straight Arrow Connector 46111"/>
                        <wps:cNvCnPr>
                          <a:stCxn id="75" idx="3"/>
                          <a:endCxn id="74" idx="0"/>
                        </wps:cNvCnPr>
                        <wps:spPr>
                          <a:xfrm>
                            <a:off x="3249992" y="1864309"/>
                            <a:ext cx="706329" cy="61103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112" name="Straight Arrow Connector 46112"/>
                        <wps:cNvCnPr>
                          <a:stCxn id="79" idx="3"/>
                          <a:endCxn id="74" idx="0"/>
                        </wps:cNvCnPr>
                        <wps:spPr>
                          <a:xfrm flipH="1">
                            <a:off x="3956321" y="1828083"/>
                            <a:ext cx="418247" cy="6472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113" name="Text Box 46113"/>
                        <wps:cNvSpPr txBox="1"/>
                        <wps:spPr>
                          <a:xfrm rot="775801">
                            <a:off x="1608090" y="1081051"/>
                            <a:ext cx="707370" cy="2690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Pr="00B32891" w:rsidRDefault="00942C86">
                              <w:pPr>
                                <w:rPr>
                                  <w:sz w:val="18"/>
                                  <w:szCs w:val="18"/>
                                </w:rPr>
                              </w:pPr>
                              <w:r w:rsidRPr="00B32891">
                                <w:rPr>
                                  <w:sz w:val="18"/>
                                  <w:szCs w:val="18"/>
                                </w:rPr>
                                <w:t>Doc, Cert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114" name="Text Box 71"/>
                        <wps:cNvSpPr txBox="1"/>
                        <wps:spPr>
                          <a:xfrm rot="19908501">
                            <a:off x="1391190" y="1691893"/>
                            <a:ext cx="125501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Default="00942C86" w:rsidP="00B32891">
                              <w:pPr>
                                <w:pStyle w:val="NormalWeb"/>
                                <w:spacing w:before="0" w:beforeAutospacing="0" w:after="120" w:afterAutospacing="0"/>
                                <w:jc w:val="both"/>
                              </w:pPr>
                              <w:r>
                                <w:rPr>
                                  <w:rFonts w:ascii="Helvetica 45" w:eastAsia="Times New Roman" w:hAnsi="Helvetica 45"/>
                                  <w:sz w:val="18"/>
                                  <w:szCs w:val="18"/>
                                  <w:lang w:val="et-EE"/>
                                </w:rPr>
                                <w:t>(Doc,Cert,time)ok</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46115" o:spid="_x0000_s1049" editas="canvas" style="width:392.6pt;height:242.5pt;mso-position-horizontal-relative:char;mso-position-vertical-relative:line" coordsize="49860,30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">
                <v:shape id="_x0000_s1050" type="#_x0000_t75" style="position:absolute;width:49860;height:30797;visibility:visible;mso-wrap-style:square" stroked="t">
                  <v:fill o:detectmouseclick="t"/>
                  <v:path o:connecttype="none"/>
                </v:shape>
                <v:shape id="Flowchart: Magnetic Disk 75" o:spid="_x0000_s1051" type="#_x0000_t132" style="position:absolute;left:28186;top:11413;width:8627;height:7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lM2sUA&#10;AADbAAAADwAAAGRycy9kb3ducmV2LnhtbESPQWsCMRSE74X+h/AKXqRmFVrLahQrFCyUglu9PzfP&#10;zdrNyzaJmv77plDocZiZb5j5MtlOXMiH1rGC8agAQVw73XKjYPfxcv8EIkRkjZ1jUvBNAZaL25s5&#10;ltpdeUuXKjYiQziUqMDE2JdShtqQxTByPXH2js5bjFn6RmqP1wy3nZwUxaO02HJeMNjT2lD9WZ2t&#10;gjdpVuPTfjd89Yfn6us4Te/rYVJqcJdWMxCRUvwP/7U3WsH0AX6/5B8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UzaxQAAANsAAAAPAAAAAAAAAAAAAAAAAJgCAABkcnMv&#10;ZG93bnJldi54bWxQSwUGAAAAAAQABAD1AAAAigMAAAAA&#10;" fillcolor="#a5d5e2 [1624]" strokecolor="#40a7c2 [3048]">
                  <v:fill color2="#e4f2f6 [504]" rotate="t" angle="180" colors="0 #9eeaff;22938f #bbefff;1 #e4f9ff" focus="100%" type="gradient"/>
                  <v:shadow on="t" color="black" opacity="24903f" origin=",.5" offset="0,.55556mm"/>
                  <v:textbox>
                    <w:txbxContent>
                      <w:p w:rsidR="00942C86" w:rsidRDefault="00942C86" w:rsidP="00BA7383">
                        <w:pPr>
                          <w:jc w:val="center"/>
                        </w:pPr>
                        <w:r>
                          <w:t>OCSP</w:t>
                        </w:r>
                      </w:p>
                    </w:txbxContent>
                  </v:textbox>
                </v:shape>
                <v:shape id="Picture 76" o:spid="_x0000_s1052" type="#_x0000_t75" style="position:absolute;left:4841;top:20487;width:6384;height:6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lR4LEAAAA2wAAAA8AAABkcnMvZG93bnJldi54bWxEj09rAjEUxO8Fv0N4grea1YOtq1G0UpBS&#10;D/65eHtsnpvFzcuSRHf10zeFQo/DzPyGmS87W4s7+VA5VjAaZiCIC6crLhWcjp+v7yBCRNZYOyYF&#10;DwqwXPRe5phr1/Ke7odYigThkKMCE2OTSxkKQxbD0DXEybs4bzEm6UupPbYJbms5zrKJtFhxWjDY&#10;0Ieh4nq4WQXFbpyZ6Ya+zu365vG5a783l5VSg363moGI1MX/8F97qxW8TeD3S/oBcvE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lR4LEAAAA2wAAAA8AAAAAAAAAAAAAAAAA&#10;nwIAAGRycy9kb3ducmV2LnhtbFBLBQYAAAAABAAEAPcAAACQAwAAAAA=&#10;">
                  <v:imagedata r:id="rId16" o:title=""/>
                  <v:path arrowok="t"/>
                </v:shape>
                <v:shape id="Picture 77" o:spid="_x0000_s1053" type="#_x0000_t75" style="position:absolute;left:3332;top:10004;width:7912;height:79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o//TDAAAA2wAAAA8AAABkcnMvZG93bnJldi54bWxEj0FrAjEUhO+C/yE8oTfN7kKrrkaRtkLp&#10;rVbx+tg8N4ublzVJ3e2/bwqFHoeZ+YZZbwfbijv50DhWkM8yEMSV0w3XCo6f++kCRIjIGlvHpOCb&#10;Amw349EaS+16/qD7IdYiQTiUqMDE2JVShsqQxTBzHXHyLs5bjEn6WmqPfYLbVhZZ9iQtNpwWDHb0&#10;bKi6Hr6sghd/Wryer6Zf5o/YFca8731/U+phMuxWICIN8T/8137TCuZz+P2Sfo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ej/9MMAAADbAAAADwAAAAAAAAAAAAAAAACf&#10;AgAAZHJzL2Rvd25yZXYueG1sUEsFBgAAAAAEAAQA9wAAAI8DAAAAAA==&#10;">
                  <v:imagedata r:id="rId17" o:title=""/>
                  <v:path arrowok="t"/>
                </v:shape>
                <v:shape id="Picture 78" o:spid="_x0000_s1054" type="#_x0000_t75" style="position:absolute;left:28705;top:2190;width:7502;height:75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saXbAAAAA2wAAAA8AAABkcnMvZG93bnJldi54bWxET91qwjAUvh/4DuEMvJvp6pjSGUWUgheD&#10;suoDHJtjU9aclCat9e3NxWCXH9//ZjfZVozU+8axgvdFAoK4crrhWsHlnL+tQfiArLF1TAoe5GG3&#10;nb1sMNPuzj80lqEWMYR9hgpMCF0mpa8MWfQL1xFH7uZ6iyHCvpa6x3sMt61Mk+RTWmw4Nhjs6GCo&#10;+i0Hq+BYpN+Fv12XuTmem2mouRs/WKn567T/AhFoCv/iP/dJK1jFsfFL/AFy+w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qxpdsAAAADbAAAADwAAAAAAAAAAAAAAAACfAgAA&#10;ZHJzL2Rvd25yZXYueG1sUEsFBgAAAAAEAAQA9wAAAIwDAAAAAA==&#10;">
                  <v:imagedata r:id="rId18" o:title=""/>
                  <v:path arrowok="t"/>
                </v:shape>
                <v:shape id="Flowchart: Magnetic Disk 79" o:spid="_x0000_s1055" type="#_x0000_t132" style="position:absolute;left:39434;top:11055;width:8623;height:72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qYMMA&#10;AADbAAAADwAAAGRycy9kb3ducmV2LnhtbESPQWvCQBSE7wX/w/KE3ppNPdQ2ZpUi1FYPBaMHj4/s&#10;MxvMvo3ZbRL/vVso9DjMzDdMvhptI3rqfO1YwXOSgiAuna65UnA8fDy9gvABWWPjmBTcyMNqOXnI&#10;MdNu4D31RahEhLDPUIEJoc2k9KUhiz5xLXH0zq6zGKLsKqk7HCLcNnKWpi/SYs1xwWBLa0Plpfix&#10;kbIxmxlh1fjddf99Yvu53ZWs1ON0fF+ACDSG//Bf+0srmL/B75f4A+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ZqYM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w:txbxContent>
                      <w:p w:rsidR="00942C86" w:rsidRDefault="00942C86" w:rsidP="00BA7383">
                        <w:pPr>
                          <w:pStyle w:val="NormalWeb"/>
                          <w:spacing w:before="0" w:beforeAutospacing="0" w:after="120" w:afterAutospacing="0"/>
                          <w:jc w:val="center"/>
                        </w:pPr>
                        <w:r>
                          <w:rPr>
                            <w:rFonts w:ascii="Helvetica 45" w:eastAsia="Times New Roman" w:hAnsi="Helvetica 45"/>
                            <w:sz w:val="20"/>
                            <w:szCs w:val="20"/>
                            <w:lang w:val="et-EE"/>
                          </w:rPr>
                          <w:t>CA database</w:t>
                        </w:r>
                      </w:p>
                    </w:txbxContent>
                  </v:textbox>
                </v:shape>
                <v:shape id="Straight Arrow Connector 80" o:spid="_x0000_s1056" type="#_x0000_t32" style="position:absolute;left:8773;top:10142;width:19413;height:4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LXUb8AAADbAAAADwAAAGRycy9kb3ducmV2LnhtbERPy4rCMBTdD/gP4Q6403SUSumYighF&#10;t75Ad9fm9sE0N6VJtf79ZDEwy8N5rzejacWTetdYVvA1j0AQF1Y3XCm4nPNZAsJ5ZI2tZVLwJgeb&#10;bPKxxlTbFx/pefKVCCHsUlRQe9+lUrqiJoNubjviwJW2N+gD7Cupe3yFcNPKRRStpMGGQ0ONHe1q&#10;Kn5Og1GwLB/jPvFbmeQ3uxuGOI6v+V2p6ee4/QbhafT/4j/3QStIwvrwJfwAm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lLXUb8AAADbAAAADwAAAAAAAAAAAAAAAACh&#10;AgAAZHJzL2Rvd25yZXYueG1sUEsFBgAAAAAEAAQA+QAAAI0DAAAAAA==&#10;" strokecolor="#4579b8 [3044]">
                  <v:stroke endarrow="open"/>
                </v:shape>
                <v:shape id="Straight Arrow Connector 81" o:spid="_x0000_s1057" type="#_x0000_t32" style="position:absolute;left:11225;top:15028;width:16961;height:86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BFxMQAAADbAAAADwAAAGRycy9kb3ducmV2LnhtbESPX2vCMBTF3wd+h3AF32bqcEOqUcQx&#10;2BAcVUF8uzbXttjclCTa7tsvguDj4fz5cWaLztTiRs5XlhWMhgkI4tzqigsF+93X6wSED8gaa8uk&#10;4I88LOa9lxmm2rac0W0bChFH2KeooAyhSaX0eUkG/dA2xNE7W2cwROkKqR22cdzU8i1JPqTBiiOh&#10;xIZWJeWX7dVEyOc4e18f1qcxZcvf9vRz3AR3VGrQ75ZTEIG68Aw/2t9awWQE9y/xB8j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IEXExAAAANsAAAAPAAAAAAAAAAAA&#10;AAAAAKECAABkcnMvZG93bnJldi54bWxQSwUGAAAAAAQABAD5AAAAkgMAAAAA&#10;" strokecolor="#4579b8 [3044]">
                  <v:stroke endarrow="open"/>
                </v:shape>
                <v:line id="Straight Connector 112" o:spid="_x0000_s1058" style="position:absolute;flip:x y;visibility:visible;mso-wrap-style:square" from="32456,9691" to="32499,11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xh5MIAAADcAAAADwAAAGRycy9kb3ducmV2LnhtbERPS4vCMBC+L/gfwgje1lTRRapRdFHR&#10;0+Lj4m1oxrbYTGqSrXV//UZY2Nt8fM+ZLVpTiYacLy0rGPQTEMSZ1SXnCs6nzfsEhA/IGivLpOBJ&#10;HhbzztsMU20ffKDmGHIRQ9inqKAIoU6l9FlBBn3f1sSRu1pnMETocqkdPmK4qeQwST6kwZJjQ4E1&#10;fRaU3Y7fRoFe/2yb6p7djNw/V+uv0Rjd6qJUr9supyACteFf/Ofe6Th/MITXM/ECOf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rxh5MIAAADcAAAADwAAAAAAAAAAAAAA&#10;AAChAgAAZHJzL2Rvd25yZXYueG1sUEsFBgAAAAAEAAQA+QAAAJADAAAAAA==&#10;" strokecolor="#4579b8 [3044]"/>
                <v:shape id="Folded Corner 113" o:spid="_x0000_s1059" type="#_x0000_t65" style="position:absolute;left:5966;top:3157;width:5613;height:6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YXVcIA&#10;AADcAAAADwAAAGRycy9kb3ducmV2LnhtbERPTWvCQBC9F/wPywhegm6SQpXoJkghYI+1Kh6H7JgE&#10;s7Mhu41pf323UOhtHu9zdsVkOjHS4FrLCpJVDIK4srrlWsHpo1xuQDiPrLGzTAq+yEGRz552mGn7&#10;4Hcaj74WIYRdhgoa7/tMSlc1ZNCtbE8cuJsdDPoAh1rqAR8h3HQyjeMXabDl0NBgT68NVffjp1Fw&#10;Nmuduu8yiuJNqu3bJbomfaTUYj7ttyA8Tf5f/Oc+6DA/eYbfZ8IF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xhdVwgAAANwAAAAPAAAAAAAAAAAAAAAAAJgCAABkcnMvZG93&#10;bnJldi54bWxQSwUGAAAAAAQABAD1AAAAhwMAAAAA&#10;" adj="18000" fillcolor="#a7bfde [1620]" strokecolor="#4579b8 [3044]">
                  <v:fill color2="#e4ecf5 [500]" rotate="t" angle="180" colors="0 #a3c4ff;22938f #bfd5ff;1 #e5eeff" focus="100%" type="gradient"/>
                  <v:shadow on="t" color="black" opacity="24903f" origin=",.5" offset="0,.55556mm"/>
                </v:shape>
                <v:group id="Group 46117" o:spid="_x0000_s1060" style="position:absolute;left:30771;top:22426;width:17667;height:5306" coordorigin="31044,22426" coordsize="17666,5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FX3M8cAAADe&#10;AAAADwAAAAAAAAAAAAAAAACqAgAAZHJzL2Rvd25yZXYueG1sUEsFBgAAAAAEAAQA+gAAAJ4DAAAA&#10;AA==&#10;">
                  <v:group id="Group 46116" o:spid="_x0000_s1061" style="position:absolute;left:31044;top:24753;width:17583;height:2979" coordorigin="31044,24235" coordsize="17583,29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xlSqMcAAADe&#10;AAAADwAAAAAAAAAAAAAAAACqAgAAZHJzL2Rvd25yZXYueG1sUEsFBgAAAAAEAAQA+gAAAJ4DAAAA&#10;AA==&#10;">
                    <v:roundrect id="Rounded Rectangle 74" o:spid="_x0000_s1062" style="position:absolute;left:31044;top:24235;width:17583;height:29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mDsMA&#10;AADbAAAADwAAAGRycy9kb3ducmV2LnhtbESPS4vCQBCE74L/YWjBm04UUTfrKOILwZOPwx6bTJtk&#10;zfTEzKjZ/fWOIHgsquorajKrTSHuVLncsoJeNwJBnFidc6rgdFx3xiCcR9ZYWCYFf+RgNm02Jhhr&#10;++A93Q8+FQHCLkYFmfdlLKVLMjLourYkDt7ZVgZ9kFUqdYWPADeF7EfRUBrMOSxkWNIio+RyuBkF&#10;58E12qAbrm7L3s9XUux+tc7/lWq36vk3CE+1/4Tf7a1WMBrA60v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mDsMAAADbAAAADwAAAAAAAAAAAAAAAACYAgAAZHJzL2Rv&#10;d25yZXYueG1sUEsFBgAAAAAEAAQA9QAAAIgDAAAAAA==&#10;" fillcolor="white [3201]" strokecolor="#4f81bd [3204]"/>
                    <v:group id="Group 116" o:spid="_x0000_s1063" style="position:absolute;left:31821;top:25408;width:16281;height:840" coordorigin="286,308" coordsize="5768,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o:lock v:ext="edit" aspectratio="t"/>
                      <v:oval id="Oval 117" o:spid="_x0000_s1064" style="position:absolute;left:286;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NqncAA&#10;AADcAAAADwAAAGRycy9kb3ducmV2LnhtbERPzYrCMBC+C75DGGFvmrqwrlSjiCB0T0vVBxibaVJs&#10;JrXJavftN4Kwt/n4fme9HVwr7tSHxrOC+SwDQVx53bBRcD4dpksQISJrbD2Tgl8KsN2MR2vMtX9w&#10;SfdjNCKFcMhRgY2xy6UMlSWHYeY74sTVvncYE+yN1D0+Urhr5XuWLaTDhlODxY72lqrr8ccpKG76&#10;cjl8GfNdtr44fSykLetaqbfJsFuBiDTEf/HLXeg0f/4Jz2fSB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NqncAAAADcAAAADwAAAAAAAAAAAAAAAACYAgAAZHJzL2Rvd25y&#10;ZXYueG1sUEsFBgAAAAAEAAQA9QAAAIUDAAAAAA==&#10;" fillcolor="aqua">
                        <v:textbox>
                          <w:txbxContent>
                            <w:p w:rsidR="00942C86" w:rsidRDefault="00942C86" w:rsidP="00D1445F"/>
                          </w:txbxContent>
                        </v:textbox>
                      </v:oval>
                      <v:oval id="Oval 118" o:spid="_x0000_s1065" style="position:absolute;left:736;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z+78MA&#10;AADcAAAADwAAAGRycy9kb3ducmV2LnhtbESPQWvDMAyF74P+B6PCbqvTwcpI65ZSKGSnkXY/QI0V&#10;OzSW09hrs38/HQa7Sbyn9z5tdlPo1Z3G1EU2sFwUoIibaDt2Br7Ox5d3UCkjW+wjk4EfSrDbzp42&#10;WNr44Jrup+yUhHAq0YDPeSi1To2ngGkRB2LR2jgGzLKOTtsRHxIeev1aFCsdsGNp8DjQwVNzPX0H&#10;A9XNXi7HD+c+6z5W57eV9nXbGvM8n/ZrUJmm/G/+u66s4C+FVp6RC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z+78MAAADcAAAADwAAAAAAAAAAAAAAAACYAgAAZHJzL2Rv&#10;d25yZXYueG1sUEsFBgAAAAAEAAQA9QAAAIgDAAAAAA==&#10;" fillcolor="aqua">
                        <v:textbox>
                          <w:txbxContent>
                            <w:p w:rsidR="00942C86" w:rsidRDefault="00942C86" w:rsidP="00D1445F"/>
                          </w:txbxContent>
                        </v:textbox>
                      </v:oval>
                      <v:shape id="Arc 23" o:spid="_x0000_s1066" style="position:absolute;left:434;top:309;width:302;height:308;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SVb8MA&#10;AADcAAAADwAAAGRycy9kb3ducmV2LnhtbERPyWrDMBC9B/oPYgq5NXJ6yOJaNk4hTQ49ZKO9DtZ4&#10;odbItZTE+fsqUMhtHm+dJBtMKy7Uu8aygukkAkFcWN1wpeB0XL8sQDiPrLG1TApu5CBLn0YJxtpe&#10;eU+Xg69ECGEXo4La+y6W0hU1GXQT2xEHrrS9QR9gX0nd4zWEm1a+RtFMGmw4NNTY0XtNxc/hbBT8&#10;+q/VabPDz2j1vcvnZX5b5x+NUuPnIX8D4WnwD/G/e6vD/OkS7s+EC2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SVb8MAAADcAAAADwAAAAAAAAAAAAAAAACYAgAAZHJzL2Rv&#10;d25yZXYueG1sUEsFBgAAAAAEAAQA9QAAAIgDAAAAAA==&#10;" adj="-11796480,,5400" path="m,nfc11929,,21600,9670,21600,21600em,nsc11929,,21600,9670,21600,21600l,21600,,xe" filled="f">
                        <v:stroke startarrow="block" joinstyle="round"/>
                        <v:formulas/>
                        <v:path arrowok="t" o:extrusionok="f" o:connecttype="custom" o:connectlocs="0,0;302,308;0,308" o:connectangles="0,0,0" textboxrect="0,0,21600,21600"/>
                        <v:textbox>
                          <w:txbxContent>
                            <w:p w:rsidR="00942C86" w:rsidRDefault="00942C86" w:rsidP="00D1445F"/>
                          </w:txbxContent>
                        </v:textbox>
                      </v:shape>
                      <v:oval id="Oval 121" o:spid="_x0000_s1067" style="position:absolute;left:1188;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qdz8AA&#10;AADcAAAADwAAAGRycy9kb3ducmV2LnhtbERPzYrCMBC+C75DGGFvmiqsSDXKIgjdk1R9gLGZJmWb&#10;SW2yWt/eCAt7m4/vdza7wbXiTn1oPCuYzzIQxJXXDRsFl/NhugIRIrLG1jMpeFKA3XY82mCu/YNL&#10;up+iESmEQ44KbIxdLmWoLDkMM98RJ672vcOYYG+k7vGRwl0rF1m2lA4bTg0WO9pbqn5Ov05BcdPX&#10;6+HbmGPZ+uL8uZS2rGulPibD1xpEpCH+i//chU7zF3N4P5Mu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8qdz8AAAADcAAAADwAAAAAAAAAAAAAAAACYAgAAZHJzL2Rvd25y&#10;ZXYueG1sUEsFBgAAAAAEAAQA9QAAAIUDAAAAAA==&#10;" fillcolor="aqua">
                        <v:textbox>
                          <w:txbxContent>
                            <w:p w:rsidR="00942C86" w:rsidRDefault="00942C86" w:rsidP="00D1445F"/>
                          </w:txbxContent>
                        </v:textbox>
                      </v:oval>
                      <v:shape id="Arc 25" o:spid="_x0000_s1068" style="position:absolute;left:886;top:308;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zNo8MA&#10;AADcAAAADwAAAGRycy9kb3ducmV2LnhtbERPTWvCQBC9C/0PyxS8mU1zsCXNGmLB6sGDVWmvQ3ZM&#10;QrOzaXaN8d93BcHbPN7nZPloWjFQ7xrLCl6iGARxaXXDlYLjYTV7A+E8ssbWMim4koN88TTJMNX2&#10;wl807H0lQgi7FBXU3neplK6syaCLbEccuJPtDfoA+0rqHi8h3LQyieO5NNhwaKixo4+ayt/92Sj4&#10;89/L43qH23j5syteT8V1VXw2Sk2fx+IdhKfRP8R390aH+UkCt2fCB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zNo8MAAADcAAAADwAAAAAAAAAAAAAAAACYAgAAZHJzL2Rv&#10;d25yZXYueG1sUEsFBgAAAAAEAAQA9QAAAIgDA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942C86" w:rsidRDefault="00942C86" w:rsidP="00D1445F"/>
                          </w:txbxContent>
                        </v:textbox>
                      </v:shape>
                      <v:oval id="Oval 123" o:spid="_x0000_s1069" style="position:absolute;left:1639;top:464;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mI8EA&#10;AADcAAAADwAAAGRycy9kb3ducmV2LnhtbERP3WrCMBS+H/gO4Qx2t6ZzTKQaRQShu5KqD3BsTpNi&#10;c1KbqN3bm8Fgd+fj+z3L9eg6cachtJ4VfGQ5COLa65aNgtNx9z4HESKyxs4zKfihAOvV5GWJhfYP&#10;ruh+iEakEA4FKrAx9oWUobbkMGS+J05c4weHMcHBSD3gI4W7Tk7zfCYdtpwaLPa0tVRfDjenoLzq&#10;83n3bcy+6nx5/JpJWzWNUm+v42YBItIY/8V/7lKn+dNP+H0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UpiPBAAAA3AAAAA8AAAAAAAAAAAAAAAAAmAIAAGRycy9kb3du&#10;cmV2LnhtbFBLBQYAAAAABAAEAPUAAACGAwAAAAA=&#10;" fillcolor="aqua">
                        <v:textbox>
                          <w:txbxContent>
                            <w:p w:rsidR="00942C86" w:rsidRDefault="00942C86" w:rsidP="00D1445F"/>
                          </w:txbxContent>
                        </v:textbox>
                      </v:oval>
                      <v:shape id="Arc 27" o:spid="_x0000_s1070" style="position:absolute;left:1338;top:309;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nwTMQA&#10;AADcAAAADwAAAGRycy9kb3ducmV2LnhtbERPS2vCQBC+F/wPywjemo0iraSuEgVrDx58hPY6ZMck&#10;NDubZleT/Hu3UOhtPr7nLNe9qcWdWldZVjCNYhDEudUVFwqyy+55AcJ5ZI21ZVIwkIP1avS0xETb&#10;jk90P/tChBB2CSoovW8SKV1ekkEX2YY4cFfbGvQBtoXULXYh3NRyFscv0mDFoaHEhrYl5d/nm1Hw&#10;4z832f6Ih3jzdUxfr+mwS98rpSbjPn0D4an3/+I/94cO82dz+H0mXC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J8EzEAAAA3AAAAA8AAAAAAAAAAAAAAAAAmAIAAGRycy9k&#10;b3ducmV2LnhtbFBLBQYAAAAABAAEAPUAAACJ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942C86" w:rsidRDefault="00942C86" w:rsidP="00D1445F"/>
                          </w:txbxContent>
                        </v:textbox>
                      </v:shape>
                      <v:oval id="Oval 125" o:spid="_x0000_s1071" style="position:absolute;left:2091;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S3y8IA&#10;AADcAAAADwAAAGRycy9kb3ducmV2LnhtbERPS4vCMBC+C/sfwix401RhRapRdgWp4skHC3sbm7Ep&#10;NpNuE7X+eyMI3ubje8503tpKXKnxpWMFg34Cgjh3uuRCwWG/7I1B+ICssXJMCu7kYT776Ewx1e7G&#10;W7ruQiFiCPsUFZgQ6lRKnxuy6PuuJo7cyTUWQ4RNIXWDtxhuKzlMkpG0WHJsMFjTwlB+3l2sgt/s&#10;mGVZdVnbxWZZ/P1vzGrgfpTqfrbfExCB2vAWv9wrHecPv+D5TLx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tLfLwgAAANwAAAAPAAAAAAAAAAAAAAAAAJgCAABkcnMvZG93&#10;bnJldi54bWxQSwUGAAAAAAQABAD1AAAAhwMAAAAA&#10;" fillcolor="#9c0">
                        <v:textbox>
                          <w:txbxContent>
                            <w:p w:rsidR="00942C86" w:rsidRDefault="00942C86" w:rsidP="00D1445F"/>
                          </w:txbxContent>
                        </v:textbox>
                      </v:oval>
                      <v:shape id="Arc 29" o:spid="_x0000_s1072" style="position:absolute;left:1789;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fLoMQA&#10;AADcAAAADwAAAGRycy9kb3ducmV2LnhtbERPS2vCQBC+F/wPywi91U09pJJmlSjY9tBDtNJeh+zk&#10;QbOzMbs1yb/vCoK3+fiek25G04oL9a6xrOB5EYEgLqxuuFJw+to/rUA4j6yxtUwKJnKwWc8eUky0&#10;HfhAl6OvRAhhl6CC2vsukdIVNRl0C9sRB660vUEfYF9J3eMQwk0rl1EUS4MNh4YaO9rVVPwe/4yC&#10;s//ent5z/Iy2P3n2UmbTPntrlHqcj9krCE+jv4tv7g8d5i9juD4TLp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Xy6DEAAAA3AAAAA8AAAAAAAAAAAAAAAAAmAIAAGRycy9k&#10;b3ducmV2LnhtbFBLBQYAAAAABAAEAPUAAACJAw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942C86" w:rsidRDefault="00942C86" w:rsidP="00D1445F"/>
                          </w:txbxContent>
                        </v:textbox>
                      </v:shape>
                      <v:oval id="Oval 127" o:spid="_x0000_s1073" style="position:absolute;left:2593;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qMJ8IA&#10;AADcAAAADwAAAGRycy9kb3ducmV2LnhtbERPS4vCMBC+C/sfwix401QPq1Sj7ApSxZMPFvY2NmNT&#10;bCbdJmr990YQvM3H95zpvLWVuFLjS8cKBv0EBHHudMmFgsN+2RuD8AFZY+WYFNzJw3z20Zliqt2N&#10;t3TdhULEEPYpKjAh1KmUPjdk0fddTRy5k2sshgibQuoGbzHcVnKYJF/SYsmxwWBNC0P5eXexCn6z&#10;Y5Zl1WVtF5tl8fe/MauB+1Gq+9l+T0AEasNb/HKvdJw/HMHzmXi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KownwgAAANwAAAAPAAAAAAAAAAAAAAAAAJgCAABkcnMvZG93&#10;bnJldi54bWxQSwUGAAAAAAQABAD1AAAAhwMAAAAA&#10;" fillcolor="#9c0">
                        <v:textbox>
                          <w:txbxContent>
                            <w:p w:rsidR="00942C86" w:rsidRDefault="00942C86" w:rsidP="00D1445F"/>
                          </w:txbxContent>
                        </v:textbox>
                      </v:oval>
                      <v:shape id="Arc 31" o:spid="_x0000_s1074" style="position:absolute;left:2291;top:308;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pp8UA&#10;AADeAAAADwAAAGRycy9kb3ducmV2LnhtbESPy4rCMBSG98K8QzgD7jQZEUeqUeqAl4ULxxHdHppj&#10;W2xOahO1vr1ZDLj8+W9803lrK3GnxpeONXz1FQjizJmScw2Hv2VvDMIHZIOVY9LwJA/z2Udniolx&#10;D/6l+z7kIo6wT1BDEUKdSOmzgiz6vquJo3d2jcUQZZNL0+AjjttKDpQaSYslx4cCa/opKLvsb1bD&#10;NRwXh/UOt2px2qXf5/S5TFel1t3PNp2ACNSGd/i/vTEahiM1jgARJ6KAn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EGmnxQAAAN4AAAAPAAAAAAAAAAAAAAAAAJgCAABkcnMv&#10;ZG93bnJldi54bWxQSwUGAAAAAAQABAD1AAAAig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942C86" w:rsidRDefault="00942C86" w:rsidP="00D1445F"/>
                          </w:txbxContent>
                        </v:textbox>
                      </v:shape>
                      <v:oval id="Oval 46081" o:spid="_x0000_s1075" style="position:absolute;left:3094;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jarsUA&#10;AADeAAAADwAAAGRycy9kb3ducmV2LnhtbESPUWvCMBSF34X9h3AHvmnqmEU6o8hA6J5GdT/g2twm&#10;xeamazKt/34RBB8P55zvcNbb0XXiQkNoPStYzDMQxLXXLRsFP8f9bAUiRGSNnWdScKMA283LZI2F&#10;9leu6HKIRiQIhwIV2Bj7QspQW3IY5r4nTl7jB4cxycFIPeA1wV0n37Islw5bTgsWe/q0VJ8Pf05B&#10;+atPp/2XMd9V58vjMpe2ahqlpq/j7gNEpDE+w492qRW859lqAfc76Qr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NquxQAAAN4AAAAPAAAAAAAAAAAAAAAAAJgCAABkcnMv&#10;ZG93bnJldi54bWxQSwUGAAAAAAQABAD1AAAAigMAAAAA&#10;" fillcolor="aqua">
                        <v:textbox>
                          <w:txbxContent>
                            <w:p w:rsidR="00942C86" w:rsidRDefault="00942C86" w:rsidP="00D1445F"/>
                          </w:txbxContent>
                        </v:textbox>
                      </v:oval>
                      <v:shape id="Arc 33" o:spid="_x0000_s1076" style="position:absolute;left:2793;top:308;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5SS8YA&#10;AADeAAAADwAAAGRycy9kb3ducmV2LnhtbESPQWsCMRSE74X+h/AEbzVRxMpqlLWg9uDBWtHrY/Pc&#10;Xdy8rJuo679vhILHYWa+Yabz1lbiRo0vHWvo9xQI4syZknMN+9/lxxiED8gGK8ek4UEe5rP3tykm&#10;xt35h267kIsIYZ+ghiKEOpHSZwVZ9D1XE0fv5BqLIcoml6bBe4TbSg6UGkmLJceFAmv6Kig7765W&#10;wyUcFvv1Fjdqcdymn6f0sUxXpdbdTptOQARqwyv83/42GoYjNR7A806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5SS8YAAADeAAAADwAAAAAAAAAAAAAAAACYAgAAZHJz&#10;L2Rvd25yZXYueG1sUEsFBgAAAAAEAAQA9QAAAIsDA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942C86" w:rsidRDefault="00942C86" w:rsidP="00D1445F"/>
                          </w:txbxContent>
                        </v:textbox>
                      </v:shape>
                      <v:oval id="Oval 46083" o:spid="_x0000_s1077" style="position:absolute;left:3546;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bhQsUA&#10;AADeAAAADwAAAGRycy9kb3ducmV2LnhtbESPzWrDMBCE74G+g9hCbomc/pjgRAmlEHBPxXEeYGOt&#10;JRNr5Vpq4rx9VSj0OMzMN8x2P7leXGkMnWcFq2UGgrjxumOj4FQfFmsQISJr7D2TgjsF2O8eZlss&#10;tL9xRddjNCJBOBSowMY4FFKGxpLDsPQDcfJaPzqMSY5G6hFvCe56+ZRluXTYcVqwONC7peZy/HYK&#10;yi99Ph8+jPmsel/Wr7m0VdsqNX+c3jYgIk3xP/zXLrWClzxbP8PvnXQF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uFCxQAAAN4AAAAPAAAAAAAAAAAAAAAAAJgCAABkcnMv&#10;ZG93bnJldi54bWxQSwUGAAAAAAQABAD1AAAAigMAAAAA&#10;" fillcolor="aqua">
                        <v:textbox>
                          <w:txbxContent>
                            <w:p w:rsidR="00942C86" w:rsidRDefault="00942C86" w:rsidP="00D1445F"/>
                          </w:txbxContent>
                        </v:textbox>
                      </v:oval>
                      <v:shape id="Arc 35" o:spid="_x0000_s1078" style="position:absolute;left:3244;top:311;width:302;height:308;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fKP8cA&#10;AADeAAAADwAAAGRycy9kb3ducmV2LnhtbESPS2/CMBCE70j9D9ZW4lZsqvJQwKBQiZZDD7wE11W8&#10;JBHxOo0NhH9fV0LiOJqZbzTTeWsrcaXGl4419HsKBHHmTMm5hv1u+TYG4QOywcoxabiTh/nspTPF&#10;xLgbb+i6DbmIEPYJaihCqBMpfVaQRd9zNXH0Tq6xGKJscmkavEW4reS7UkNpseS4UGBNnwVl5+3F&#10;avgNh8X+e40/anFcp6NTel+mX6XW3dc2nYAI1IZn+NFeGQ0fQzUewP+deAX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nyj/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2,308;0,308" o:connectangles="0,0,0" textboxrect="0,0,21600,21600"/>
                        <v:textbox>
                          <w:txbxContent>
                            <w:p w:rsidR="00942C86" w:rsidRDefault="00942C86" w:rsidP="00D1445F"/>
                          </w:txbxContent>
                        </v:textbox>
                      </v:shape>
                      <v:oval id="Oval 46098" o:spid="_x0000_s1079" style="position:absolute;left:3998;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idMUA&#10;AADeAAAADwAAAGRycy9kb3ducmV2LnhtbERPz2vCMBS+D/Y/hDfwNlNFxNWmZROkiifdGOz2bN6a&#10;sualNrHW/345DHb8+H5nxWhbMVDvG8cKZtMEBHHldMO1go/37fMKhA/IGlvHpOBOHor88SHDVLsb&#10;H2k4hVrEEPYpKjAhdKmUvjJk0U9dRxy5b9dbDBH2tdQ93mK4beU8SZbSYsOxwWBHG0PVz+lqFXyW&#10;57Is2+vebg7b+utyMLuZe1Nq8jS+rkEEGsO/+M+90woWy+Ql7o134hW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J2J0xQAAAN4AAAAPAAAAAAAAAAAAAAAAAJgCAABkcnMv&#10;ZG93bnJldi54bWxQSwUGAAAAAAQABAD1AAAAigMAAAAA&#10;" fillcolor="#9c0">
                        <v:textbox>
                          <w:txbxContent>
                            <w:p w:rsidR="00942C86" w:rsidRDefault="00942C86" w:rsidP="00D1445F"/>
                          </w:txbxContent>
                        </v:textbox>
                      </v:oval>
                      <v:shape id="Arc 37" o:spid="_x0000_s1080" style="position:absolute;left:3696;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NW58gA&#10;AADeAAAADwAAAGRycy9kb3ducmV2LnhtbESPT2sCMRTE70K/Q3iF3mpSKVbXjbIWbD30oFbq9bF5&#10;+4duXtZNquu3NwXB4zAzv2HSRW8bcaLO1441vAwVCOLcmZpLDfvv1fMEhA/IBhvHpOFCHhbzh0GK&#10;iXFn3tJpF0oRIewT1FCF0CZS+rwii37oWuLoFa6zGKLsSmk6PEe4beRIqbG0WHNcqLCl94ry392f&#10;1XAMP8v95wa/1PKwyd6K7LLKPmqtnx77bAYiUB/u4Vt7bTS8jtV0Cv934hW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81bn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942C86" w:rsidRDefault="00942C86" w:rsidP="00D1445F"/>
                          </w:txbxContent>
                        </v:textbox>
                      </v:shape>
                      <v:oval id="Oval 46100" o:spid="_x0000_s1081" style="position:absolute;left:4449;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z8sMA&#10;AADeAAAADwAAAGRycy9kb3ducmV2LnhtbESP32rCMBTG7wXfIRzBO00dWkY1igyE7mpU9wDH5jQp&#10;Nie1ybR7++Vi4OXH94/f7jC6TjxoCK1nBatlBoK49rplo+D7clq8gwgRWWPnmRT8UoDDfjrZYaH9&#10;kyt6nKMRaYRDgQpsjH0hZagtOQxL3xMnr/GDw5jkYKQe8JnGXSffsiyXDltODxZ7+rBU384/TkF5&#10;19fr6dOYr6rz5WWTS1s1jVLz2Xjcgog0xlf4v11qBet8lSWAhJNQ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Zz8sMAAADeAAAADwAAAAAAAAAAAAAAAACYAgAAZHJzL2Rv&#10;d25yZXYueG1sUEsFBgAAAAAEAAQA9QAAAIgDAAAAAA==&#10;" fillcolor="aqua">
                        <v:textbox>
                          <w:txbxContent>
                            <w:p w:rsidR="00942C86" w:rsidRDefault="00942C86" w:rsidP="00D1445F"/>
                          </w:txbxContent>
                        </v:textbox>
                      </v:oval>
                      <v:shape id="Arc 39" o:spid="_x0000_s1082" style="position:absolute;left:4148;top:310;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7A+8cA&#10;AADeAAAADwAAAGRycy9kb3ducmV2LnhtbESPT2vCQBTE7wW/w/IKveluSrESXSUKVg8e/IdeH9ln&#10;Epp9m2a3Gr+9WxB6HGbmN8xk1tlaXKn1lWMNyUCBIM6dqbjQcDws+yMQPiAbrB2Thjt5mE17LxNM&#10;jbvxjq77UIgIYZ+ihjKEJpXS5yVZ9APXEEfv4lqLIcq2kKbFW4TbWr4rNZQWK44LJTa0KCn/3v9a&#10;DT/hND+utrhR8/M2+7xk92X2VWn99tplYxCBuvAffrbXRsPHMFEJ/N2JV0BO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uwPv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942C86" w:rsidRDefault="00942C86" w:rsidP="00D1445F"/>
                          </w:txbxContent>
                        </v:textbox>
                      </v:shape>
                      <v:oval id="Oval 46102" o:spid="_x0000_s1083" style="position:absolute;left:4901;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hIHsUA&#10;AADeAAAADwAAAGRycy9kb3ducmV2LnhtbESPUWvCMBSF34X9h3AF3zRVZhmdUWQgdE+juh9wbW6T&#10;suamazKt/34RBB8P55zvcDa70XXiQkNoPStYLjIQxLXXLRsF36fD/A1EiMgaO8+k4EYBdtuXyQYL&#10;7a9c0eUYjUgQDgUqsDH2hZShtuQwLHxPnLzGDw5jkoOResBrgrtOrrIslw5bTgsWe/qwVP8c/5yC&#10;8lefz4dPY76qzpendS5t1TRKzabj/h1EpDE+w492qRW85stsBfc76QrI7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SEgexQAAAN4AAAAPAAAAAAAAAAAAAAAAAJgCAABkcnMv&#10;ZG93bnJldi54bWxQSwUGAAAAAAQABAD1AAAAigMAAAAA&#10;" fillcolor="aqua">
                        <v:textbox>
                          <w:txbxContent>
                            <w:p w:rsidR="00942C86" w:rsidRDefault="00942C86" w:rsidP="00D1445F"/>
                          </w:txbxContent>
                        </v:textbox>
                      </v:oval>
                      <v:shape id="Arc 41" o:spid="_x0000_s1084" style="position:absolute;left:4599;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7F8gA&#10;AADeAAAADwAAAGRycy9kb3ducmV2LnhtbESPQWvCQBSE74X+h+UVequ7WrESXSUppPXQg1XR6yP7&#10;TILZtzG71fjvuwWhx2FmvmHmy9424kKdrx1rGA4UCOLCmZpLDbtt/jIF4QOywcYxabiRh+Xi8WGO&#10;iXFX/qbLJpQiQtgnqKEKoU2k9EVFFv3AtcTRO7rOYoiyK6Xp8BrhtpEjpSbSYs1xocKW3isqTpsf&#10;q+Ec9tnuc41fKjus07djesvTj1rr56c+nYEI1If/8L29MhrGk6F6hb878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8PsX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942C86" w:rsidRDefault="00942C86" w:rsidP="00D1445F"/>
                          </w:txbxContent>
                        </v:textbox>
                      </v:shape>
                      <v:oval id="Oval 46104" o:spid="_x0000_s1085" style="position:absolute;left:5403;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Hya8YA&#10;AADeAAAADwAAAGRycy9kb3ducmV2LnhtbESPQWvCQBSE74X+h+UVvOkmIiLRVawgUTyppeDtmX1m&#10;g9m3aXbV+O/dQqHHYWa+YWaLztbiTq2vHCtIBwkI4sLpiksFX8d1fwLCB2SNtWNS8CQPi/n72wwz&#10;7R68p/shlCJC2GeowITQZFL6wpBFP3ANcfQurrUYomxLqVt8RLit5TBJxtJixXHBYEMrQ8X1cLMK&#10;vvNznuf1bWtXu3V5+tmZTeo+lep9dMspiEBd+A//tTdawWicJiP4vROv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oHya8YAAADeAAAADwAAAAAAAAAAAAAAAACYAgAAZHJz&#10;L2Rvd25yZXYueG1sUEsFBgAAAAAEAAQA9QAAAIsDAAAAAA==&#10;" fillcolor="#9c0">
                        <v:textbox>
                          <w:txbxContent>
                            <w:p w:rsidR="00942C86" w:rsidRDefault="00942C86" w:rsidP="00D1445F"/>
                          </w:txbxContent>
                        </v:textbox>
                      </v:oval>
                      <v:shape id="Arc 43" o:spid="_x0000_s1086" style="position:absolute;left:5101;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G+MgA&#10;AADeAAAADwAAAGRycy9kb3ducmV2LnhtbESPQWvCQBSE74X+h+UVequ7SrUSXSUppPXQg1XR6yP7&#10;TILZtzG71fjvuwWhx2FmvmHmy9424kKdrx1rGA4UCOLCmZpLDbtt/jIF4QOywcYxabiRh+Xi8WGO&#10;iXFX/qbLJpQiQtgnqKEKoU2k9EVFFv3AtcTRO7rOYoiyK6Xp8BrhtpEjpSbSYs1xocKW3isqTpsf&#10;q+Ec9tnuc41fKjus07djesvTj1rr56c+nYEI1If/8L29MhpeJ0M1hr878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Vcb4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942C86" w:rsidRDefault="00942C86" w:rsidP="00D1445F"/>
                          </w:txbxContent>
                        </v:textbox>
                      </v:shape>
                      <v:oval id="Oval 46106" o:spid="_x0000_s1087" style="position:absolute;left:5904;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OHcQA&#10;AADeAAAADwAAAGRycy9kb3ducmV2LnhtbESPUWvCMBSF34X9h3AHvmmqbGV0RpGB0D2Nqj/g2twm&#10;xeama6LWf78MBB8P55zvcFab0XXiSkNoPStYzDMQxLXXLRsFx8Nu9gEiRGSNnWdScKcAm/XLZIWF&#10;9jeu6LqPRiQIhwIV2Bj7QspQW3IY5r4nTl7jB4cxycFIPeAtwV0nl1mWS4ctpwWLPX1Zqs/7i1NQ&#10;/urTafdtzE/V+fLwnktbNY1S09dx+wki0hif4Ue71Are8kWWw/+ddAX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zTh3EAAAA3gAAAA8AAAAAAAAAAAAAAAAAmAIAAGRycy9k&#10;b3ducmV2LnhtbFBLBQYAAAAABAAEAPUAAACJAwAAAAA=&#10;" fillcolor="aqua">
                        <v:textbox>
                          <w:txbxContent>
                            <w:p w:rsidR="00942C86" w:rsidRDefault="00942C86" w:rsidP="00D1445F"/>
                          </w:txbxContent>
                        </v:textbox>
                      </v:oval>
                      <v:shape id="Arc 45" o:spid="_x0000_s1088" style="position:absolute;left:5603;top:310;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v9FMcA&#10;AADeAAAADwAAAGRycy9kb3ducmV2LnhtbESPzWsCMRTE74X+D+EVetNEKSrrRlkF2x48+EV7fWze&#10;fuDmZbtJdf3vG0HocZiZ3zDpsreNuFDna8caRkMFgjh3puZSw+m4GcxA+IBssHFMGm7kYbl4fkox&#10;Me7Ke7ocQikihH2CGqoQ2kRKn1dk0Q9dSxy9wnUWQ5RdKU2H1wi3jRwrNZEWa44LFba0rig/H36t&#10;hp/wtTp97HCrVt+7bFpkt032Xmv9+tJncxCB+vAffrQ/jYa3yUhN4X4nX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L/RT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942C86" w:rsidRDefault="00942C86" w:rsidP="00D1445F"/>
                          </w:txbxContent>
                        </v:textbox>
                      </v:shape>
                    </v:group>
                  </v:group>
                  <v:shape id="Text Box 46108" o:spid="_x0000_s1089" type="#_x0000_t202" style="position:absolute;left:40001;top:22426;width:8710;height:2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sUMQA&#10;AADeAAAADwAAAGRycy9kb3ducmV2LnhtbERPy4rCMBTdD/gP4QqzG1NlFOmYihREGXThY+Pu2tw+&#10;mOamNlE7fr1ZCC4P5z2bd6YWN2pdZVnBcBCBIM6srrhQcDwsv6YgnEfWWFsmBf/kYJ70PmYYa3vn&#10;Hd32vhAhhF2MCkrvm1hKl5Vk0A1sQxy43LYGfYBtIXWL9xBuajmKook0WHFoKLGhtKTsb381Cn7T&#10;5RZ355GZPup0tckXzeV4Giv12e8WPyA8df4tfrnXWsH3ZBiFveFOuAIy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bLFDEAAAA3gAAAA8AAAAAAAAAAAAAAAAAmAIAAGRycy9k&#10;b3ducmV2LnhtbFBLBQYAAAAABAAEAPUAAACJAwAAAAA=&#10;" filled="f" stroked="f" strokeweight=".5pt">
                    <v:textbox>
                      <w:txbxContent>
                        <w:p w:rsidR="00942C86" w:rsidRPr="00D1445F" w:rsidRDefault="00942C86">
                          <w:pPr>
                            <w:rPr>
                              <w:sz w:val="18"/>
                              <w:szCs w:val="18"/>
                            </w:rPr>
                          </w:pPr>
                          <w:r w:rsidRPr="00D1445F">
                            <w:rPr>
                              <w:sz w:val="18"/>
                              <w:szCs w:val="18"/>
                            </w:rPr>
                            <w:t>Secure log</w:t>
                          </w:r>
                        </w:p>
                      </w:txbxContent>
                    </v:textbox>
                  </v:shape>
                </v:group>
                <v:shape id="Text Box 67" o:spid="_x0000_s1090" type="#_x0000_t202" style="position:absolute;left:11723;top:3192;width:10604;height:5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eJy8cA&#10;AADeAAAADwAAAGRycy9kb3ducmV2LnhtbESPQYvCMBSE78L+h/AWvGmqqLhdo0hBFNGDrhdvz+bZ&#10;lm1eahO1u7/eCILHYWa+YSazxpTiRrUrLCvodSMQxKnVBWcKDj+LzhiE88gaS8uk4I8czKYfrQnG&#10;2t55R7e9z0SAsItRQe59FUvp0pwMuq6tiIN3trVBH2SdSV3jPcBNKftRNJIGCw4LOVaU5JT+7q9G&#10;wTpZbHF36pvxf5ksN+d5dTkch0q1P5v5NwhPjX+HX+2VVjAY9aIveN4JV0BO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XicvHAAAA3gAAAA8AAAAAAAAAAAAAAAAAmAIAAGRy&#10;cy9kb3ducmV2LnhtbFBLBQYAAAAABAAEAPUAAACMAwAAAAA=&#10;" filled="f" stroked="f" strokeweight=".5pt">
                  <v:textbox>
                    <w:txbxContent>
                      <w:p w:rsidR="00942C86" w:rsidRPr="00B32891" w:rsidRDefault="00942C86" w:rsidP="00D1445F">
                        <w:pPr>
                          <w:pStyle w:val="NormalWeb"/>
                          <w:spacing w:before="0" w:beforeAutospacing="0" w:after="120" w:afterAutospacing="0"/>
                          <w:jc w:val="both"/>
                          <w:rPr>
                            <w:i/>
                            <w:sz w:val="18"/>
                            <w:szCs w:val="18"/>
                          </w:rPr>
                        </w:pPr>
                        <w:r w:rsidRPr="00B32891">
                          <w:rPr>
                            <w:rFonts w:ascii="Helvetica 45" w:eastAsia="Times New Roman" w:hAnsi="Helvetica 45"/>
                            <w:i/>
                            <w:sz w:val="18"/>
                            <w:szCs w:val="18"/>
                            <w:lang w:val="et-EE"/>
                          </w:rPr>
                          <w:t>’I just signed the document using this certificate’</w:t>
                        </w:r>
                      </w:p>
                    </w:txbxContent>
                  </v:textbox>
                </v:shape>
                <v:shape id="Text Box 67" o:spid="_x0000_s1091" type="#_x0000_t202" style="position:absolute;left:12669;top:23119;width:13050;height:6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i8UA&#10;AADeAAAADwAAAGRycy9kb3ducmV2LnhtbESPzYrCMBSF94LvEK7gTtOKI1KNIgVRZFzouHF3ba5t&#10;sbmpTdQ6Tz9ZCLM8nD+++bI1lXhS40rLCuJhBII4s7rkXMHpZz2YgnAeWWNlmRS8ycFy0e3MMdH2&#10;xQd6Hn0uwgi7BBUU3teJlC4ryKAb2po4eFfbGPRBNrnUDb7CuKnkKIom0mDJ4aHAmtKCstvxYRTs&#10;0vUeD5eRmf5W6eb7uqrvp/OXUv1eu5qB8NT6//CnvdUKxpM4DgABJ6C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9LaLxQAAAN4AAAAPAAAAAAAAAAAAAAAAAJgCAABkcnMv&#10;ZG93bnJldi54bWxQSwUGAAAAAAQABAD1AAAAigMAAAAA&#10;" filled="f" stroked="f" strokeweight=".5pt">
                  <v:textbox>
                    <w:txbxContent>
                      <w:p w:rsidR="00942C86" w:rsidRPr="00B32891" w:rsidRDefault="00942C86" w:rsidP="00B32891">
                        <w:pPr>
                          <w:pStyle w:val="NormalWeb"/>
                          <w:spacing w:before="0" w:beforeAutospacing="0" w:after="120" w:afterAutospacing="0"/>
                          <w:jc w:val="both"/>
                          <w:rPr>
                            <w:i/>
                          </w:rPr>
                        </w:pPr>
                        <w:r w:rsidRPr="00B32891">
                          <w:rPr>
                            <w:rFonts w:ascii="Helvetica 45" w:eastAsia="Times New Roman" w:hAnsi="Helvetica 45"/>
                            <w:i/>
                            <w:sz w:val="18"/>
                            <w:szCs w:val="18"/>
                            <w:lang w:val="et-EE"/>
                          </w:rPr>
                          <w:t xml:space="preserve">’When I saw this signed </w:t>
                        </w:r>
                        <w:r>
                          <w:rPr>
                            <w:rFonts w:ascii="Helvetica 45" w:eastAsia="Times New Roman" w:hAnsi="Helvetica 45"/>
                            <w:i/>
                            <w:sz w:val="18"/>
                            <w:szCs w:val="18"/>
                            <w:lang w:val="et-EE"/>
                          </w:rPr>
                          <w:t>document, the corresponding certifi</w:t>
                        </w:r>
                        <w:r w:rsidRPr="00B32891">
                          <w:rPr>
                            <w:rFonts w:ascii="Helvetica 45" w:eastAsia="Times New Roman" w:hAnsi="Helvetica 45"/>
                            <w:i/>
                            <w:sz w:val="18"/>
                            <w:szCs w:val="18"/>
                            <w:lang w:val="et-EE"/>
                          </w:rPr>
                          <w:t>c</w:t>
                        </w:r>
                        <w:r>
                          <w:rPr>
                            <w:rFonts w:ascii="Helvetica 45" w:eastAsia="Times New Roman" w:hAnsi="Helvetica 45"/>
                            <w:i/>
                            <w:sz w:val="18"/>
                            <w:szCs w:val="18"/>
                            <w:lang w:val="et-EE"/>
                          </w:rPr>
                          <w:t>a</w:t>
                        </w:r>
                        <w:r w:rsidRPr="00B32891">
                          <w:rPr>
                            <w:rFonts w:ascii="Helvetica 45" w:eastAsia="Times New Roman" w:hAnsi="Helvetica 45"/>
                            <w:i/>
                            <w:sz w:val="18"/>
                            <w:szCs w:val="18"/>
                            <w:lang w:val="et-EE"/>
                          </w:rPr>
                          <w:t>te was valid’</w:t>
                        </w:r>
                      </w:p>
                    </w:txbxContent>
                  </v:textbox>
                </v:shape>
                <v:shape id="Straight Arrow Connector 46111" o:spid="_x0000_s1092" type="#_x0000_t32" style="position:absolute;left:32499;top:18643;width:7064;height:61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c+8UAAADeAAAADwAAAGRycy9kb3ducmV2LnhtbESPQWvCQBSE7wX/w/IEb3UTbSREVxEh&#10;6LW2Bb09s88kmH0bshtN/31XEHocZuYbZrUZTCPu1LnasoJ4GoEgLqyuuVTw/ZW/pyCcR9bYWCYF&#10;v+Rgsx69rTDT9sGfdD/6UgQIuwwVVN63mZSuqMigm9qWOHhX2xn0QXal1B0+Atw0chZFC2mw5rBQ&#10;YUu7iorbsTcK5tfLsE/9Vqb5ye76PkmSn/ys1GQ8bJcgPA3+P/xqH7SCj0Ucx/C8E6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bc+8UAAADeAAAADwAAAAAAAAAA&#10;AAAAAAChAgAAZHJzL2Rvd25yZXYueG1sUEsFBgAAAAAEAAQA+QAAAJMDAAAAAA==&#10;" strokecolor="#4579b8 [3044]">
                  <v:stroke endarrow="open"/>
                </v:shape>
                <v:shape id="Straight Arrow Connector 46112" o:spid="_x0000_s1093" type="#_x0000_t32" style="position:absolute;left:39563;top:18280;width:4182;height:64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9N7McAAADeAAAADwAAAGRycy9kb3ducmV2LnhtbESPX2vCMBTF3wf7DuEOfJtppROpRpEN&#10;wSFs1A3Et2tz15Y1NyWJtn57Mxj4eDh/fpzFajCtuJDzjWUF6TgBQVxa3XCl4Ptr8zwD4QOyxtYy&#10;KbiSh9Xy8WGBubY9F3TZh0rEEfY5KqhD6HIpfVmTQT+2HXH0fqwzGKJ0ldQO+zhuWjlJkqk02HAk&#10;1NjRa03l7/5sIuQtK152h90po2L92Z/ejx/BHZUaPQ3rOYhAQ7iH/9tbrSCbpukE/u7EK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n03sxwAAAN4AAAAPAAAAAAAA&#10;AAAAAAAAAKECAABkcnMvZG93bnJldi54bWxQSwUGAAAAAAQABAD5AAAAlQMAAAAA&#10;" strokecolor="#4579b8 [3044]">
                  <v:stroke endarrow="open"/>
                </v:shape>
                <v:shape id="Text Box 46113" o:spid="_x0000_s1094" type="#_x0000_t202" style="position:absolute;left:16080;top:10810;width:7074;height:2691;rotation:84738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3xt8gA&#10;AADeAAAADwAAAGRycy9kb3ducmV2LnhtbESPQWvCQBSE74L/YXlCb7pJU6SkriKGlh68RFPPz+xr&#10;Esy+TbMbTfvru4WCx2FmvmFWm9G04kq9aywriBcRCOLS6oYrBcXxdf4Mwnlkja1lUvBNDjbr6WSF&#10;qbY3zul68JUIEHYpKqi971IpXVmTQbewHXHwPm1v0AfZV1L3eAtw08rHKFpKgw2HhRo72tVUXg6D&#10;UXA6535vx7fLvvpI2qwYsq/i+KPUw2zcvoDwNPp7+L/9rhU8LeM4gb874QrI9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bfG3yAAAAN4AAAAPAAAAAAAAAAAAAAAAAJgCAABk&#10;cnMvZG93bnJldi54bWxQSwUGAAAAAAQABAD1AAAAjQMAAAAA&#10;" filled="f" stroked="f" strokeweight=".5pt">
                  <v:textbox>
                    <w:txbxContent>
                      <w:p w:rsidR="00942C86" w:rsidRPr="00B32891" w:rsidRDefault="00942C86">
                        <w:pPr>
                          <w:rPr>
                            <w:sz w:val="18"/>
                            <w:szCs w:val="18"/>
                          </w:rPr>
                        </w:pPr>
                        <w:r w:rsidRPr="00B32891">
                          <w:rPr>
                            <w:sz w:val="18"/>
                            <w:szCs w:val="18"/>
                          </w:rPr>
                          <w:t>Doc, Cert</w:t>
                        </w:r>
                      </w:p>
                    </w:txbxContent>
                  </v:textbox>
                </v:shape>
                <v:shape id="Text Box 71" o:spid="_x0000_s1095" type="#_x0000_t202" style="position:absolute;left:13911;top:16918;width:12551;height:2686;rotation:-184756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9XfskA&#10;AADeAAAADwAAAGRycy9kb3ducmV2LnhtbESPX0vDQBDE3wW/w7GCL9JeIqWWtNdSxIIP/sFaKH1b&#10;ctvk2txeyK1N/PaeIPg4zMxvmMVq8I26UBddYAP5OANFXAbruDKw+9yMZqCiIFtsApOBb4qwWl5f&#10;LbCwoecPumylUgnCsUADtUhbaB3LmjzGcWiJk3cMnUdJsqu07bBPcN/o+yybao+O00KNLT3WVJ63&#10;X97A5oWdPDy1e31wvbye1nf5+f3NmNubYT0HJTTIf/iv/WwNTKZ5PoHfO+kK6O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f9XfskAAADeAAAADwAAAAAAAAAAAAAAAACYAgAA&#10;ZHJzL2Rvd25yZXYueG1sUEsFBgAAAAAEAAQA9QAAAI4DAAAAAA==&#10;" filled="f" stroked="f" strokeweight=".5pt">
                  <v:textbox>
                    <w:txbxContent>
                      <w:p w:rsidR="00942C86" w:rsidRDefault="00942C86" w:rsidP="00B32891">
                        <w:pPr>
                          <w:pStyle w:val="NormalWeb"/>
                          <w:spacing w:before="0" w:beforeAutospacing="0" w:after="120" w:afterAutospacing="0"/>
                          <w:jc w:val="both"/>
                        </w:pPr>
                        <w:r>
                          <w:rPr>
                            <w:rFonts w:ascii="Helvetica 45" w:eastAsia="Times New Roman" w:hAnsi="Helvetica 45"/>
                            <w:sz w:val="18"/>
                            <w:szCs w:val="18"/>
                            <w:lang w:val="et-EE"/>
                          </w:rPr>
                          <w:t>(Doc,Cert,time)ok</w:t>
                        </w:r>
                      </w:p>
                    </w:txbxContent>
                  </v:textbox>
                </v:shape>
                <w10:anchorlock/>
              </v:group>
            </w:pict>
          </mc:Fallback>
        </mc:AlternateContent>
      </w:r>
    </w:p>
    <w:p w:rsidR="00BA7383" w:rsidRPr="00751DBB" w:rsidRDefault="008243C2" w:rsidP="0035039E">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r w:rsidR="0056784A" w:rsidRPr="00751DBB">
        <w:rPr>
          <w:noProof/>
          <w:lang w:val="en-GB"/>
        </w:rPr>
        <w:t>2</w:t>
      </w:r>
      <w:r w:rsidRPr="00751DBB">
        <w:rPr>
          <w:noProof/>
          <w:lang w:val="en-GB"/>
        </w:rPr>
        <w:fldChar w:fldCharType="end"/>
      </w:r>
      <w:r w:rsidR="0035039E" w:rsidRPr="00751DBB">
        <w:rPr>
          <w:lang w:val="en-GB"/>
        </w:rPr>
        <w:t xml:space="preserve"> DigiDoc security model</w:t>
      </w:r>
    </w:p>
    <w:p w:rsidR="00AB547D" w:rsidRPr="00751DBB" w:rsidRDefault="00AB547D" w:rsidP="00AB547D">
      <w:pPr>
        <w:pStyle w:val="Heading2"/>
        <w:rPr>
          <w:lang w:val="en-GB"/>
        </w:rPr>
      </w:pPr>
      <w:bookmarkStart w:id="5" w:name="_Toc345343005"/>
      <w:r w:rsidRPr="00751DBB">
        <w:rPr>
          <w:lang w:val="en-GB"/>
        </w:rPr>
        <w:t>Format of digitally signed file</w:t>
      </w:r>
      <w:bookmarkEnd w:id="5"/>
    </w:p>
    <w:p w:rsidR="00AB547D" w:rsidRPr="00751DBB" w:rsidRDefault="0080784E" w:rsidP="00AB547D">
      <w:pPr>
        <w:rPr>
          <w:lang w:val="en-GB"/>
        </w:rPr>
      </w:pPr>
      <w:r w:rsidRPr="00751DBB">
        <w:rPr>
          <w:lang w:val="en-GB"/>
        </w:rPr>
        <w:t xml:space="preserve">The </w:t>
      </w:r>
      <w:r w:rsidR="00AB547D" w:rsidRPr="00751DBB">
        <w:rPr>
          <w:lang w:val="en-GB"/>
        </w:rPr>
        <w:t xml:space="preserve">format of the digitally signed file is based on </w:t>
      </w:r>
      <w:r w:rsidR="00AB547D" w:rsidRPr="00751DBB">
        <w:rPr>
          <w:b/>
          <w:lang w:val="en-GB"/>
        </w:rPr>
        <w:t>ETSI TS 101 903</w:t>
      </w:r>
      <w:r w:rsidR="00AB547D" w:rsidRPr="00751DBB">
        <w:rPr>
          <w:lang w:val="en-GB"/>
        </w:rPr>
        <w:t xml:space="preserve"> standard called </w:t>
      </w:r>
      <w:r w:rsidR="00AB547D" w:rsidRPr="00751DBB">
        <w:rPr>
          <w:b/>
          <w:lang w:val="en-GB"/>
        </w:rPr>
        <w:t>XML Advanced Electronic Signatures</w:t>
      </w:r>
      <w:r w:rsidRPr="00751DBB">
        <w:rPr>
          <w:b/>
          <w:lang w:val="en-GB"/>
        </w:rPr>
        <w:t xml:space="preserve"> </w:t>
      </w:r>
      <w:r w:rsidR="00AB547D" w:rsidRPr="00751DBB">
        <w:rPr>
          <w:b/>
          <w:lang w:val="en-GB"/>
        </w:rPr>
        <w:t>(XAdES)</w:t>
      </w:r>
      <w:r w:rsidR="00AB547D" w:rsidRPr="00751DBB">
        <w:rPr>
          <w:lang w:val="en-GB"/>
        </w:rPr>
        <w:t>.</w:t>
      </w:r>
      <w:r w:rsidR="00AB547D" w:rsidRPr="00751DBB">
        <w:rPr>
          <w:b/>
          <w:lang w:val="en-GB"/>
        </w:rPr>
        <w:t xml:space="preserve"> </w:t>
      </w:r>
      <w:r w:rsidR="00AB547D" w:rsidRPr="00751DBB">
        <w:rPr>
          <w:lang w:val="en-GB"/>
        </w:rPr>
        <w:t>This standard provides syntax for digital</w:t>
      </w:r>
      <w:r w:rsidRPr="00751DBB">
        <w:rPr>
          <w:lang w:val="en-GB"/>
        </w:rPr>
        <w:t xml:space="preserve"> </w:t>
      </w:r>
      <w:r w:rsidR="00AB547D" w:rsidRPr="00751DBB">
        <w:rPr>
          <w:lang w:val="en-GB"/>
        </w:rPr>
        <w:t>signatures with various levels of additional validity</w:t>
      </w:r>
      <w:r w:rsidRPr="00751DBB">
        <w:rPr>
          <w:lang w:val="en-GB"/>
        </w:rPr>
        <w:t xml:space="preserve"> </w:t>
      </w:r>
      <w:r w:rsidR="00AB547D" w:rsidRPr="00751DBB">
        <w:rPr>
          <w:lang w:val="en-GB"/>
        </w:rPr>
        <w:t>information.</w:t>
      </w:r>
      <w:r w:rsidR="00AE5A74" w:rsidRPr="00751DBB">
        <w:rPr>
          <w:lang w:val="en-GB"/>
        </w:rPr>
        <w:t xml:space="preserve"> </w:t>
      </w:r>
      <w:r w:rsidR="007E4DC5" w:rsidRPr="00751DBB">
        <w:rPr>
          <w:lang w:val="en-GB"/>
        </w:rPr>
        <w:t>C</w:t>
      </w:r>
      <w:r w:rsidR="00AE5A74" w:rsidRPr="00751DBB">
        <w:rPr>
          <w:lang w:val="en-GB"/>
        </w:rPr>
        <w:t>DigiDoc is implementing a subset of these standards.</w:t>
      </w:r>
    </w:p>
    <w:p w:rsidR="00AB547D" w:rsidRPr="00751DBB" w:rsidRDefault="00AB547D" w:rsidP="00AB547D">
      <w:pPr>
        <w:rPr>
          <w:lang w:val="en-GB"/>
        </w:rPr>
      </w:pPr>
      <w:r w:rsidRPr="00751DBB">
        <w:rPr>
          <w:lang w:val="en-GB"/>
        </w:rPr>
        <w:t>In order to comply with the sec</w:t>
      </w:r>
      <w:r w:rsidR="0080784E" w:rsidRPr="00751DBB">
        <w:rPr>
          <w:lang w:val="en-GB"/>
        </w:rPr>
        <w:t xml:space="preserve">urity model described above, </w:t>
      </w:r>
      <w:r w:rsidRPr="00751DBB">
        <w:rPr>
          <w:lang w:val="en-GB"/>
        </w:rPr>
        <w:t xml:space="preserve">the XAdES </w:t>
      </w:r>
      <w:r w:rsidR="001E348A" w:rsidRPr="00751DBB">
        <w:rPr>
          <w:lang w:val="en-GB"/>
        </w:rPr>
        <w:t>profile</w:t>
      </w:r>
      <w:r w:rsidR="009374E8" w:rsidRPr="00751DBB">
        <w:rPr>
          <w:lang w:val="en-GB"/>
        </w:rPr>
        <w:t xml:space="preserve"> </w:t>
      </w:r>
      <w:r w:rsidRPr="00751DBB">
        <w:rPr>
          <w:b/>
          <w:lang w:val="en-GB"/>
        </w:rPr>
        <w:t>XAdES-X-L</w:t>
      </w:r>
      <w:r w:rsidRPr="00751DBB">
        <w:rPr>
          <w:lang w:val="en-GB"/>
        </w:rPr>
        <w:t xml:space="preserve"> is used in the DigiDoc</w:t>
      </w:r>
      <w:r w:rsidR="0080784E" w:rsidRPr="00751DBB">
        <w:rPr>
          <w:lang w:val="en-GB"/>
        </w:rPr>
        <w:t xml:space="preserve"> </w:t>
      </w:r>
      <w:r w:rsidRPr="00751DBB">
        <w:rPr>
          <w:lang w:val="en-GB"/>
        </w:rPr>
        <w:t>system but “</w:t>
      </w:r>
      <w:r w:rsidRPr="00751DBB">
        <w:rPr>
          <w:b/>
          <w:lang w:val="en-GB"/>
        </w:rPr>
        <w:t>time-marks</w:t>
      </w:r>
      <w:r w:rsidRPr="00751DBB">
        <w:rPr>
          <w:lang w:val="en-GB"/>
        </w:rPr>
        <w:t>” are used instead of “time-stamps” –</w:t>
      </w:r>
      <w:r w:rsidR="0080784E" w:rsidRPr="00751DBB">
        <w:rPr>
          <w:lang w:val="en-GB"/>
        </w:rPr>
        <w:t xml:space="preserve"> </w:t>
      </w:r>
      <w:r w:rsidRPr="00751DBB">
        <w:rPr>
          <w:lang w:val="en-GB"/>
        </w:rPr>
        <w:t>sig</w:t>
      </w:r>
      <w:r w:rsidR="0080784E" w:rsidRPr="00751DBB">
        <w:rPr>
          <w:lang w:val="en-GB"/>
        </w:rPr>
        <w:t>n</w:t>
      </w:r>
      <w:r w:rsidRPr="00751DBB">
        <w:rPr>
          <w:lang w:val="en-GB"/>
        </w:rPr>
        <w:t>ing (and certificate validation) time comes with OCSP</w:t>
      </w:r>
      <w:r w:rsidR="0080784E" w:rsidRPr="00751DBB">
        <w:rPr>
          <w:lang w:val="en-GB"/>
        </w:rPr>
        <w:t xml:space="preserve"> </w:t>
      </w:r>
      <w:r w:rsidRPr="00751DBB">
        <w:rPr>
          <w:lang w:val="en-GB"/>
        </w:rPr>
        <w:t>response.</w:t>
      </w:r>
    </w:p>
    <w:p w:rsidR="00AB547D" w:rsidRPr="00751DBB" w:rsidRDefault="00AB547D" w:rsidP="00AB547D">
      <w:pPr>
        <w:rPr>
          <w:lang w:val="en-GB"/>
        </w:rPr>
      </w:pPr>
      <w:r w:rsidRPr="00751DBB">
        <w:rPr>
          <w:lang w:val="en-GB"/>
        </w:rPr>
        <w:t>This profile:</w:t>
      </w:r>
    </w:p>
    <w:p w:rsidR="00AB547D" w:rsidRPr="00751DBB" w:rsidRDefault="00AB547D" w:rsidP="00602608">
      <w:pPr>
        <w:pStyle w:val="ListParagraph"/>
        <w:numPr>
          <w:ilvl w:val="0"/>
          <w:numId w:val="6"/>
        </w:numPr>
        <w:rPr>
          <w:lang w:val="en-GB"/>
        </w:rPr>
      </w:pPr>
      <w:r w:rsidRPr="00751DBB">
        <w:rPr>
          <w:lang w:val="en-GB"/>
        </w:rPr>
        <w:t>allows for incorporating following signed properties</w:t>
      </w:r>
    </w:p>
    <w:p w:rsidR="00AB547D" w:rsidRPr="00751DBB" w:rsidRDefault="00AB547D" w:rsidP="00602608">
      <w:pPr>
        <w:pStyle w:val="ListParagraph"/>
        <w:numPr>
          <w:ilvl w:val="1"/>
          <w:numId w:val="6"/>
        </w:numPr>
        <w:rPr>
          <w:lang w:val="en-GB"/>
        </w:rPr>
      </w:pPr>
      <w:r w:rsidRPr="00751DBB">
        <w:rPr>
          <w:lang w:val="en-GB"/>
        </w:rPr>
        <w:t>Certificate used for signing</w:t>
      </w:r>
    </w:p>
    <w:p w:rsidR="00AB547D" w:rsidRPr="00751DBB" w:rsidRDefault="00AB547D" w:rsidP="00602608">
      <w:pPr>
        <w:pStyle w:val="ListParagraph"/>
        <w:numPr>
          <w:ilvl w:val="1"/>
          <w:numId w:val="6"/>
        </w:numPr>
        <w:rPr>
          <w:lang w:val="en-GB"/>
        </w:rPr>
      </w:pPr>
      <w:r w:rsidRPr="00751DBB">
        <w:rPr>
          <w:lang w:val="en-GB"/>
        </w:rPr>
        <w:t>Signing time</w:t>
      </w:r>
    </w:p>
    <w:p w:rsidR="00AB547D" w:rsidRPr="00751DBB" w:rsidRDefault="00AB547D" w:rsidP="00602608">
      <w:pPr>
        <w:pStyle w:val="ListParagraph"/>
        <w:numPr>
          <w:ilvl w:val="1"/>
          <w:numId w:val="6"/>
        </w:numPr>
        <w:rPr>
          <w:lang w:val="en-GB"/>
        </w:rPr>
      </w:pPr>
      <w:r w:rsidRPr="00751DBB">
        <w:rPr>
          <w:lang w:val="en-GB"/>
        </w:rPr>
        <w:t>Signature production place</w:t>
      </w:r>
    </w:p>
    <w:p w:rsidR="00AB547D" w:rsidRPr="00751DBB" w:rsidRDefault="00AB547D" w:rsidP="00602608">
      <w:pPr>
        <w:pStyle w:val="ListParagraph"/>
        <w:numPr>
          <w:ilvl w:val="1"/>
          <w:numId w:val="6"/>
        </w:numPr>
        <w:rPr>
          <w:lang w:val="en-GB"/>
        </w:rPr>
      </w:pPr>
      <w:r w:rsidRPr="00751DBB">
        <w:rPr>
          <w:lang w:val="en-GB"/>
        </w:rPr>
        <w:t>Signer role or resolution</w:t>
      </w:r>
    </w:p>
    <w:p w:rsidR="00AB547D" w:rsidRPr="00751DBB" w:rsidRDefault="00C31D96" w:rsidP="00602608">
      <w:pPr>
        <w:pStyle w:val="ListParagraph"/>
        <w:numPr>
          <w:ilvl w:val="0"/>
          <w:numId w:val="6"/>
        </w:numPr>
        <w:rPr>
          <w:lang w:val="en-GB"/>
        </w:rPr>
      </w:pPr>
      <w:r w:rsidRPr="00751DBB">
        <w:rPr>
          <w:lang w:val="en-GB"/>
        </w:rPr>
        <w:lastRenderedPageBreak/>
        <w:t>i</w:t>
      </w:r>
      <w:r w:rsidR="00AB547D" w:rsidRPr="00751DBB">
        <w:rPr>
          <w:lang w:val="en-GB"/>
        </w:rPr>
        <w:t>ncorporates full certificate validity information</w:t>
      </w:r>
      <w:r w:rsidR="0080784E" w:rsidRPr="00751DBB">
        <w:rPr>
          <w:lang w:val="en-GB"/>
        </w:rPr>
        <w:t xml:space="preserve"> </w:t>
      </w:r>
      <w:r w:rsidR="00AB547D" w:rsidRPr="00751DBB">
        <w:rPr>
          <w:lang w:val="en-GB"/>
        </w:rPr>
        <w:t>within the signature</w:t>
      </w:r>
    </w:p>
    <w:p w:rsidR="00AB547D" w:rsidRPr="00751DBB" w:rsidRDefault="00AB547D" w:rsidP="00602608">
      <w:pPr>
        <w:pStyle w:val="ListParagraph"/>
        <w:numPr>
          <w:ilvl w:val="1"/>
          <w:numId w:val="6"/>
        </w:numPr>
        <w:rPr>
          <w:lang w:val="en-GB"/>
        </w:rPr>
      </w:pPr>
      <w:r w:rsidRPr="00751DBB">
        <w:rPr>
          <w:lang w:val="en-GB"/>
        </w:rPr>
        <w:t>OCSP response</w:t>
      </w:r>
    </w:p>
    <w:p w:rsidR="00AB547D" w:rsidRPr="00751DBB" w:rsidRDefault="00AB547D" w:rsidP="00602608">
      <w:pPr>
        <w:pStyle w:val="ListParagraph"/>
        <w:numPr>
          <w:ilvl w:val="1"/>
          <w:numId w:val="6"/>
        </w:numPr>
        <w:rPr>
          <w:lang w:val="en-GB"/>
        </w:rPr>
      </w:pPr>
      <w:r w:rsidRPr="00751DBB">
        <w:rPr>
          <w:lang w:val="en-GB"/>
        </w:rPr>
        <w:t>OCSP responder certificate</w:t>
      </w:r>
    </w:p>
    <w:p w:rsidR="003A6131" w:rsidRPr="00751DBB" w:rsidRDefault="0080784E" w:rsidP="00AB547D">
      <w:pPr>
        <w:rPr>
          <w:lang w:val="en-GB"/>
        </w:rPr>
      </w:pPr>
      <w:r w:rsidRPr="00751DBB">
        <w:rPr>
          <w:lang w:val="en-GB"/>
        </w:rPr>
        <w:t>As a</w:t>
      </w:r>
      <w:r w:rsidR="00AB547D" w:rsidRPr="00751DBB">
        <w:rPr>
          <w:lang w:val="en-GB"/>
        </w:rPr>
        <w:t xml:space="preserve"> result, it is possible to verify signature validity</w:t>
      </w:r>
      <w:r w:rsidRPr="00751DBB">
        <w:rPr>
          <w:lang w:val="en-GB"/>
        </w:rPr>
        <w:t xml:space="preserve"> </w:t>
      </w:r>
      <w:r w:rsidR="00AB547D" w:rsidRPr="00751DBB">
        <w:rPr>
          <w:lang w:val="en-GB"/>
        </w:rPr>
        <w:t>without any additional external information – the verifier</w:t>
      </w:r>
      <w:r w:rsidRPr="00751DBB">
        <w:rPr>
          <w:lang w:val="en-GB"/>
        </w:rPr>
        <w:t xml:space="preserve"> </w:t>
      </w:r>
      <w:r w:rsidR="00AB547D" w:rsidRPr="00751DBB">
        <w:rPr>
          <w:lang w:val="en-GB"/>
        </w:rPr>
        <w:t>should trust the issu</w:t>
      </w:r>
      <w:r w:rsidR="00E802B2" w:rsidRPr="00751DBB">
        <w:rPr>
          <w:lang w:val="en-GB"/>
        </w:rPr>
        <w:t>er of signer’s certificate and the</w:t>
      </w:r>
      <w:r w:rsidR="00AB547D" w:rsidRPr="00751DBB">
        <w:rPr>
          <w:lang w:val="en-GB"/>
        </w:rPr>
        <w:t xml:space="preserve"> OCSP</w:t>
      </w:r>
      <w:r w:rsidRPr="00751DBB">
        <w:rPr>
          <w:lang w:val="en-GB"/>
        </w:rPr>
        <w:t xml:space="preserve"> </w:t>
      </w:r>
      <w:r w:rsidR="00AB547D" w:rsidRPr="00751DBB">
        <w:rPr>
          <w:lang w:val="en-GB"/>
        </w:rPr>
        <w:t>responder</w:t>
      </w:r>
      <w:r w:rsidR="00E802B2" w:rsidRPr="00751DBB">
        <w:rPr>
          <w:lang w:val="en-GB"/>
        </w:rPr>
        <w:t>’s</w:t>
      </w:r>
      <w:r w:rsidR="00AB547D" w:rsidRPr="00751DBB">
        <w:rPr>
          <w:lang w:val="en-GB"/>
        </w:rPr>
        <w:t xml:space="preserve"> certificate. Original files (which were signed) along</w:t>
      </w:r>
      <w:r w:rsidRPr="00751DBB">
        <w:rPr>
          <w:lang w:val="en-GB"/>
        </w:rPr>
        <w:t xml:space="preserve"> </w:t>
      </w:r>
      <w:r w:rsidR="00AB547D" w:rsidRPr="00751DBB">
        <w:rPr>
          <w:lang w:val="en-GB"/>
        </w:rPr>
        <w:t>with the signature(s), validation</w:t>
      </w:r>
      <w:r w:rsidRPr="00751DBB">
        <w:rPr>
          <w:lang w:val="en-GB"/>
        </w:rPr>
        <w:t xml:space="preserve"> </w:t>
      </w:r>
      <w:r w:rsidR="00AB547D" w:rsidRPr="00751DBB">
        <w:rPr>
          <w:lang w:val="en-GB"/>
        </w:rPr>
        <w:t>confirmation(s) and certificates are</w:t>
      </w:r>
      <w:r w:rsidRPr="00751DBB">
        <w:rPr>
          <w:lang w:val="en-GB"/>
        </w:rPr>
        <w:t xml:space="preserve"> </w:t>
      </w:r>
      <w:r w:rsidR="00AB547D" w:rsidRPr="00751DBB">
        <w:rPr>
          <w:lang w:val="en-GB"/>
        </w:rPr>
        <w:t>encapsulated within container with</w:t>
      </w:r>
      <w:r w:rsidRPr="00751DBB">
        <w:rPr>
          <w:lang w:val="en-GB"/>
        </w:rPr>
        <w:t xml:space="preserve"> “SignedDoc”</w:t>
      </w:r>
      <w:r w:rsidR="00AB547D" w:rsidRPr="00751DBB">
        <w:rPr>
          <w:lang w:val="en-GB"/>
        </w:rPr>
        <w:t xml:space="preserve"> as a root element.</w:t>
      </w:r>
    </w:p>
    <w:p w:rsidR="00FE5E7E" w:rsidRPr="00751DBB" w:rsidRDefault="00883A13" w:rsidP="00FE5E7E">
      <w:pPr>
        <w:keepNext/>
        <w:rPr>
          <w:lang w:val="en-GB"/>
        </w:rPr>
      </w:pPr>
      <w:r w:rsidRPr="00751DBB">
        <w:rPr>
          <w:noProof/>
          <w:lang w:val="et-EE" w:eastAsia="et-EE"/>
        </w:rPr>
        <mc:AlternateContent>
          <mc:Choice Requires="wpg">
            <w:drawing>
              <wp:inline distT="0" distB="0" distL="0" distR="0" wp14:anchorId="306478E3" wp14:editId="197E67EC">
                <wp:extent cx="3162300" cy="2788920"/>
                <wp:effectExtent l="0" t="0" r="19050" b="1143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62300" cy="2788920"/>
                          <a:chOff x="-101843" y="327535"/>
                          <a:chExt cx="2990471" cy="2769231"/>
                        </a:xfrm>
                      </wpg:grpSpPr>
                      <wps:wsp>
                        <wps:cNvPr id="5" name="Rounded Rectangle 5"/>
                        <wps:cNvSpPr/>
                        <wps:spPr>
                          <a:xfrm>
                            <a:off x="-101843" y="327535"/>
                            <a:ext cx="2990471" cy="2769231"/>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942C86" w:rsidRPr="0091709C" w:rsidRDefault="00942C86" w:rsidP="00D74A75">
                              <w:pPr>
                                <w:jc w:val="center"/>
                                <w:rPr>
                                  <w:sz w:val="24"/>
                                </w:rPr>
                              </w:pPr>
                              <w:r w:rsidRPr="0091709C">
                                <w:rPr>
                                  <w:sz w:val="24"/>
                                </w:rPr>
                                <w:t>SignedDoc container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8" name="Group 18"/>
                        <wpg:cNvGrpSpPr/>
                        <wpg:grpSpPr>
                          <a:xfrm>
                            <a:off x="138324" y="787739"/>
                            <a:ext cx="2303599" cy="2091038"/>
                            <a:chOff x="-137722" y="261528"/>
                            <a:chExt cx="2303599" cy="2091038"/>
                          </a:xfrm>
                        </wpg:grpSpPr>
                        <wpg:grpSp>
                          <wpg:cNvPr id="16" name="Group 16"/>
                          <wpg:cNvGrpSpPr/>
                          <wpg:grpSpPr>
                            <a:xfrm>
                              <a:off x="-65606" y="261528"/>
                              <a:ext cx="2231223" cy="1539286"/>
                              <a:chOff x="-169123" y="261528"/>
                              <a:chExt cx="2231223" cy="1539286"/>
                            </a:xfrm>
                          </wpg:grpSpPr>
                          <wpg:grpSp>
                            <wpg:cNvPr id="15" name="Group 15"/>
                            <wpg:cNvGrpSpPr/>
                            <wpg:grpSpPr>
                              <a:xfrm>
                                <a:off x="-169123" y="261528"/>
                                <a:ext cx="1804594" cy="1444056"/>
                                <a:chOff x="-169123" y="261528"/>
                                <a:chExt cx="1804594" cy="1444056"/>
                              </a:xfrm>
                            </wpg:grpSpPr>
                            <wps:wsp>
                              <wps:cNvPr id="6" name="Flowchart: Multidocument 6"/>
                              <wps:cNvSpPr/>
                              <wps:spPr>
                                <a:xfrm>
                                  <a:off x="436591" y="261528"/>
                                  <a:ext cx="1198880" cy="715645"/>
                                </a:xfrm>
                                <a:prstGeom prst="flowChartMultidocument">
                                  <a:avLst/>
                                </a:prstGeom>
                                <a:ln>
                                  <a:solidFill>
                                    <a:schemeClr val="bg1">
                                      <a:lumMod val="75000"/>
                                    </a:schemeClr>
                                  </a:solidFill>
                                </a:ln>
                                <a:effectLst>
                                  <a:outerShdw blurRad="40000" dist="20000" dir="5400000" rotWithShape="0">
                                    <a:srgbClr val="000000">
                                      <a:alpha val="38000"/>
                                    </a:srgbClr>
                                  </a:outerShdw>
                                  <a:reflection blurRad="6350" stA="52000" endA="300" endPos="35000" dir="5400000" sy="-100000" algn="bl" rotWithShape="0"/>
                                </a:effectLst>
                                <a:scene3d>
                                  <a:camera prst="orthographicFront"/>
                                  <a:lightRig rig="threePt" dir="t"/>
                                </a:scene3d>
                                <a:sp3d>
                                  <a:bevelT/>
                                </a:sp3d>
                              </wps:spPr>
                              <wps:style>
                                <a:lnRef idx="1">
                                  <a:schemeClr val="dk1"/>
                                </a:lnRef>
                                <a:fillRef idx="2">
                                  <a:schemeClr val="dk1"/>
                                </a:fillRef>
                                <a:effectRef idx="1">
                                  <a:schemeClr val="dk1"/>
                                </a:effectRef>
                                <a:fontRef idx="minor">
                                  <a:schemeClr val="dk1"/>
                                </a:fontRef>
                              </wps:style>
                              <wps:txbx>
                                <w:txbxContent>
                                  <w:p w:rsidR="00942C86" w:rsidRPr="00FE5E7E" w:rsidRDefault="00942C86" w:rsidP="00D74A75">
                                    <w:pPr>
                                      <w:jc w:val="center"/>
                                      <w:rPr>
                                        <w:sz w:val="24"/>
                                      </w:rPr>
                                    </w:pPr>
                                    <w:r w:rsidRPr="00FE5E7E">
                                      <w:rPr>
                                        <w:sz w:val="24"/>
                                      </w:rPr>
                                      <w:t>Data files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Double Bracket 7"/>
                              <wps:cNvSpPr/>
                              <wps:spPr>
                                <a:xfrm>
                                  <a:off x="-169123" y="1247250"/>
                                  <a:ext cx="920897" cy="458334"/>
                                </a:xfrm>
                                <a:prstGeom prst="bracketPair">
                                  <a:avLst/>
                                </a:prstGeom>
                              </wps:spPr>
                              <wps:style>
                                <a:lnRef idx="3">
                                  <a:schemeClr val="accent5"/>
                                </a:lnRef>
                                <a:fillRef idx="0">
                                  <a:schemeClr val="accent5"/>
                                </a:fillRef>
                                <a:effectRef idx="2">
                                  <a:schemeClr val="accent5"/>
                                </a:effectRef>
                                <a:fontRef idx="minor">
                                  <a:schemeClr val="tx1"/>
                                </a:fontRef>
                              </wps:style>
                              <wps:txbx>
                                <w:txbxContent>
                                  <w:p w:rsidR="00942C86" w:rsidRPr="0024468B" w:rsidRDefault="00942C86" w:rsidP="00D74A75">
                                    <w:pPr>
                                      <w:jc w:val="center"/>
                                      <w:rPr>
                                        <w:szCs w:val="18"/>
                                      </w:rPr>
                                    </w:pPr>
                                    <w:r w:rsidRPr="0024468B">
                                      <w:rPr>
                                        <w:szCs w:val="18"/>
                                      </w:rPr>
                                      <w:t>Signature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Horizontal Scroll 8"/>
                            <wps:cNvSpPr/>
                            <wps:spPr>
                              <a:xfrm>
                                <a:off x="1031599" y="1244441"/>
                                <a:ext cx="1030501" cy="556373"/>
                              </a:xfrm>
                              <a:prstGeom prst="horizontalScroll">
                                <a:avLst/>
                              </a:prstGeom>
                            </wps:spPr>
                            <wps:style>
                              <a:lnRef idx="0">
                                <a:schemeClr val="accent5"/>
                              </a:lnRef>
                              <a:fillRef idx="3">
                                <a:schemeClr val="accent5"/>
                              </a:fillRef>
                              <a:effectRef idx="3">
                                <a:schemeClr val="accent5"/>
                              </a:effectRef>
                              <a:fontRef idx="minor">
                                <a:schemeClr val="lt1"/>
                              </a:fontRef>
                            </wps:style>
                            <wps:txbx>
                              <w:txbxContent>
                                <w:p w:rsidR="00942C86" w:rsidRPr="00E84075" w:rsidRDefault="00942C86" w:rsidP="00274B1A">
                                  <w:pPr>
                                    <w:jc w:val="center"/>
                                    <w:rPr>
                                      <w:sz w:val="18"/>
                                      <w:szCs w:val="18"/>
                                    </w:rPr>
                                  </w:pPr>
                                  <w:r w:rsidRPr="00E84075">
                                    <w:rPr>
                                      <w:sz w:val="18"/>
                                      <w:szCs w:val="18"/>
                                    </w:rPr>
                                    <w:t>Certificate of signer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 name="Group 17"/>
                          <wpg:cNvGrpSpPr/>
                          <wpg:grpSpPr>
                            <a:xfrm>
                              <a:off x="-137722" y="1800814"/>
                              <a:ext cx="2303599" cy="551752"/>
                              <a:chOff x="-137722" y="273938"/>
                              <a:chExt cx="2303599" cy="551752"/>
                            </a:xfrm>
                          </wpg:grpSpPr>
                          <wps:wsp>
                            <wps:cNvPr id="9" name="Double Brace 9"/>
                            <wps:cNvSpPr/>
                            <wps:spPr>
                              <a:xfrm>
                                <a:off x="-137722" y="273938"/>
                                <a:ext cx="1077232" cy="450772"/>
                              </a:xfrm>
                              <a:prstGeom prst="bracePair">
                                <a:avLst/>
                              </a:prstGeom>
                              <a:ln>
                                <a:solidFill>
                                  <a:srgbClr val="386294"/>
                                </a:solidFill>
                              </a:ln>
                            </wps:spPr>
                            <wps:style>
                              <a:lnRef idx="3">
                                <a:schemeClr val="accent1"/>
                              </a:lnRef>
                              <a:fillRef idx="0">
                                <a:schemeClr val="accent1"/>
                              </a:fillRef>
                              <a:effectRef idx="2">
                                <a:schemeClr val="accent1"/>
                              </a:effectRef>
                              <a:fontRef idx="minor">
                                <a:schemeClr val="tx1"/>
                              </a:fontRef>
                            </wps:style>
                            <wps:txbx>
                              <w:txbxContent>
                                <w:p w:rsidR="00942C86" w:rsidRPr="00E84075" w:rsidRDefault="00942C86" w:rsidP="00274B1A">
                                  <w:pPr>
                                    <w:jc w:val="center"/>
                                    <w:rPr>
                                      <w:sz w:val="18"/>
                                      <w:szCs w:val="18"/>
                                    </w:rPr>
                                  </w:pPr>
                                  <w:r w:rsidRPr="00E84075">
                                    <w:rPr>
                                      <w:sz w:val="18"/>
                                      <w:szCs w:val="18"/>
                                    </w:rPr>
                                    <w:t>Validity confirm</w:t>
                                  </w:r>
                                  <w:r w:rsidRPr="0024468B">
                                    <w:rPr>
                                      <w:szCs w:val="20"/>
                                    </w:rPr>
                                    <w: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Horizontal Scroll 10"/>
                            <wps:cNvSpPr/>
                            <wps:spPr>
                              <a:xfrm>
                                <a:off x="1135276" y="274036"/>
                                <a:ext cx="1030601" cy="551654"/>
                              </a:xfrm>
                              <a:prstGeom prst="horizontalScroll">
                                <a:avLst/>
                              </a:prstGeom>
                            </wps:spPr>
                            <wps:style>
                              <a:lnRef idx="0">
                                <a:schemeClr val="accent1"/>
                              </a:lnRef>
                              <a:fillRef idx="3">
                                <a:schemeClr val="accent1"/>
                              </a:fillRef>
                              <a:effectRef idx="3">
                                <a:schemeClr val="accent1"/>
                              </a:effectRef>
                              <a:fontRef idx="minor">
                                <a:schemeClr val="lt1"/>
                              </a:fontRef>
                            </wps:style>
                            <wps:txbx>
                              <w:txbxContent>
                                <w:p w:rsidR="00942C86" w:rsidRPr="00E84075" w:rsidRDefault="00942C86" w:rsidP="00274B1A">
                                  <w:pPr>
                                    <w:jc w:val="center"/>
                                    <w:rPr>
                                      <w:sz w:val="18"/>
                                      <w:szCs w:val="18"/>
                                    </w:rPr>
                                  </w:pPr>
                                  <w:r w:rsidRPr="00E84075">
                                    <w:rPr>
                                      <w:sz w:val="18"/>
                                      <w:szCs w:val="18"/>
                                    </w:rPr>
                                    <w:t>Certificate of responder</w:t>
                                  </w:r>
                                </w:p>
                                <w:p w:rsidR="00942C86" w:rsidRDefault="00942C8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inline>
            </w:drawing>
          </mc:Choice>
          <mc:Fallback>
            <w:pict>
              <v:group id="Group 19" o:spid="_x0000_s1096" style="width:249pt;height:219.6pt;mso-position-horizontal-relative:char;mso-position-vertical-relative:line" coordorigin="-1018,3275" coordsize="29904,27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">
                <v:roundrect id="Rounded Rectangle 5" o:spid="_x0000_s1097" style="position:absolute;left:-1018;top:3275;width:29904;height:276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PRRsIA&#10;AADaAAAADwAAAGRycy9kb3ducmV2LnhtbESPQYvCMBSE7wv7H8IT9ramyipSjSILsitetHrx9mhe&#10;m2LzUppU6783guBxmPlmmMWqt7W4UusrxwpGwwQEce50xaWC03HzPQPhA7LG2jEpuJOH1fLzY4Gp&#10;djc+0DULpYgl7FNUYEJoUil9bsiiH7qGOHqFay2GKNtS6hZvsdzWcpwkU2mx4rhgsKFfQ/kl66yC&#10;SRd+dtuz6fL9ZfO3XxeTcbE9K/U16NdzEIH68A6/6H8dOXheiT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89FGwgAAANoAAAAPAAAAAAAAAAAAAAAAAJgCAABkcnMvZG93&#10;bnJldi54bWxQSwUGAAAAAAQABAD1AAAAhwMAAAAA&#10;" fillcolor="white [3201]" strokecolor="#4bacc6 [3208]" strokeweight="2pt">
                  <v:textbox>
                    <w:txbxContent>
                      <w:p w:rsidR="00942C86" w:rsidRPr="0091709C" w:rsidRDefault="00942C86" w:rsidP="00D74A75">
                        <w:pPr>
                          <w:jc w:val="center"/>
                          <w:rPr>
                            <w:sz w:val="24"/>
                          </w:rPr>
                        </w:pPr>
                        <w:r w:rsidRPr="0091709C">
                          <w:rPr>
                            <w:sz w:val="24"/>
                          </w:rPr>
                          <w:t>SignedDoc container</w:t>
                        </w:r>
                      </w:p>
                    </w:txbxContent>
                  </v:textbox>
                </v:roundrect>
                <v:group id="Group 18" o:spid="_x0000_s1098" style="position:absolute;left:1383;top:7877;width:23036;height:20910" coordorigin="-1377,2615" coordsize="23035,20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16" o:spid="_x0000_s1099" style="position:absolute;left:-656;top:2615;width:22312;height:15393" coordorigin="-1691,2615" coordsize="22312,15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5" o:spid="_x0000_s1100" style="position:absolute;left:-1691;top:2615;width:18045;height:14440" coordorigin="-1691,2615" coordsize="18045,14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6" o:spid="_x0000_s1101" type="#_x0000_t115" style="position:absolute;left:4365;top:2615;width:11989;height:7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mNgMIA&#10;AADaAAAADwAAAGRycy9kb3ducmV2LnhtbESPwWrDMBBE74H+g9hCb4mcHEJwI5tQSGtILrV76HFr&#10;bSxRa2UsJXb/PioUehxm5g2zL2fXixuNwXpWsF5lIIhbry13Cj6a43IHIkRkjb1nUvBDAcriYbHH&#10;XPuJ3+lWx04kCIccFZgYh1zK0BpyGFZ+IE7exY8OY5JjJ/WIU4K7Xm6ybCsdWk4LBgd6MdR+11en&#10;IDQd2ddddc0O9u3T4Ol8wa+g1NPjfHgGEWmO/+G/dqUVbOH3SroBs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aY2AwgAAANoAAAAPAAAAAAAAAAAAAAAAAJgCAABkcnMvZG93&#10;bnJldi54bWxQSwUGAAAAAAQABAD1AAAAhwMAAAAA&#10;" fillcolor="gray [1616]" strokecolor="#bfbfbf [2412]">
                        <v:fill color2="#d9d9d9 [496]" rotate="t" angle="180" colors="0 #bcbcbc;22938f #d0d0d0;1 #ededed" focus="100%" type="gradient"/>
                        <v:shadow on="t" color="black" opacity="24903f" origin=",.5" offset="0,.55556mm"/>
                        <v:textbox>
                          <w:txbxContent>
                            <w:p w:rsidR="00942C86" w:rsidRPr="00FE5E7E" w:rsidRDefault="00942C86" w:rsidP="00D74A75">
                              <w:pPr>
                                <w:jc w:val="center"/>
                                <w:rPr>
                                  <w:sz w:val="24"/>
                                </w:rPr>
                              </w:pPr>
                              <w:r w:rsidRPr="00FE5E7E">
                                <w:rPr>
                                  <w:sz w:val="24"/>
                                </w:rPr>
                                <w:t>Data files</w:t>
                              </w:r>
                            </w:p>
                          </w:txbxContent>
                        </v:textbox>
                      </v:shape>
                      <v:shape id="Double Bracket 7" o:spid="_x0000_s1102" type="#_x0000_t185" style="position:absolute;left:-1691;top:12472;width:9208;height:45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lCAsQA&#10;AADaAAAADwAAAGRycy9kb3ducmV2LnhtbESPT2vCQBTE74LfYXmCF6mbKtSSuooWBBF68A+Kt5fs&#10;axLMvg3ZNYnf3i0UPA4z8xtmvuxMKRqqXWFZwfs4AkGcWl1wpuB03Lx9gnAeWWNpmRQ8yMFy0e/N&#10;Mda25T01B5+JAGEXo4Lc+yqW0qU5GXRjWxEH79fWBn2QdSZ1jW2Am1JOouhDGiw4LORY0XdO6e1w&#10;Nwqml31lm/W12Z7Xo+SnSxO/axOlhoNu9QXCU+df4f/2ViuYwd+VcAPk4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ZQgLEAAAA2gAAAA8AAAAAAAAAAAAAAAAAmAIAAGRycy9k&#10;b3ducmV2LnhtbFBLBQYAAAAABAAEAPUAAACJAwAAAAA=&#10;" strokecolor="#4bacc6 [3208]" strokeweight="3pt">
                        <v:shadow on="t" color="black" opacity="22937f" origin=",.5" offset="0,.63889mm"/>
                        <v:textbox>
                          <w:txbxContent>
                            <w:p w:rsidR="00942C86" w:rsidRPr="0024468B" w:rsidRDefault="00942C86" w:rsidP="00D74A75">
                              <w:pPr>
                                <w:jc w:val="center"/>
                                <w:rPr>
                                  <w:szCs w:val="18"/>
                                </w:rPr>
                              </w:pPr>
                              <w:r w:rsidRPr="0024468B">
                                <w:rPr>
                                  <w:szCs w:val="18"/>
                                </w:rPr>
                                <w:t>Signature</w:t>
                              </w:r>
                            </w:p>
                          </w:txbxContent>
                        </v:textbox>
                      </v:shape>
                    </v:group>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8" o:spid="_x0000_s1103" type="#_x0000_t98" style="position:absolute;left:10315;top:12444;width:10306;height:5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hgYcEA&#10;AADaAAAADwAAAGRycy9kb3ducmV2LnhtbERPu27CMBTdkfoP1q3UBRGnRYogxURRWxBrQzt0u7Jv&#10;Hmp8ncYGwt/jAanj0Xlvisn24kyj7xwreE5SEMTamY4bBV/H3WIFwgdkg71jUnAlD8X2YbbB3LgL&#10;f9K5Co2IIexzVNCGMORSet2SRZ+4gThytRsthgjHRpoRLzHc9vIlTTNpsePY0OJAby3p3+pkFfwd&#10;5vv1SVdL/f6RZd/Zj67rUiv19DiVryACTeFffHcfjIK4NV6JN0B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IYGHBAAAA2gAAAA8AAAAAAAAAAAAAAAAAmAIAAGRycy9kb3du&#10;cmV2LnhtbFBLBQYAAAAABAAEAPUAAACGAwAAAAA=&#10;" fillcolor="#215a69 [1640]" stroked="f">
                      <v:fill color2="#3da5c1 [3016]" rotate="t" angle="180" colors="0 #2787a0;52429f #36b1d2;1 #34b3d6" focus="100%" type="gradient">
                        <o:fill v:ext="view" type="gradientUnscaled"/>
                      </v:fill>
                      <v:shadow on="t" color="black" opacity="22937f" origin=",.5" offset="0,.63889mm"/>
                      <v:textbox>
                        <w:txbxContent>
                          <w:p w:rsidR="00942C86" w:rsidRPr="00E84075" w:rsidRDefault="00942C86" w:rsidP="00274B1A">
                            <w:pPr>
                              <w:jc w:val="center"/>
                              <w:rPr>
                                <w:sz w:val="18"/>
                                <w:szCs w:val="18"/>
                              </w:rPr>
                            </w:pPr>
                            <w:r w:rsidRPr="00E84075">
                              <w:rPr>
                                <w:sz w:val="18"/>
                                <w:szCs w:val="18"/>
                              </w:rPr>
                              <w:t>Certificate of signer</w:t>
                            </w:r>
                          </w:p>
                        </w:txbxContent>
                      </v:textbox>
                    </v:shape>
                  </v:group>
                  <v:group id="Group 17" o:spid="_x0000_s1104" style="position:absolute;left:-1377;top:18008;width:23035;height:5517" coordorigin="-1377,2739" coordsize="23035,55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9" o:spid="_x0000_s1105" type="#_x0000_t186" style="position:absolute;left:-1377;top:2739;width:10772;height:4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UlscIA&#10;AADaAAAADwAAAGRycy9kb3ducmV2LnhtbESPQWvCQBSE74L/YXkFb7qxSG3TbMQGhOCt2kKPj93X&#10;JCT7NmRXTf69Wyh4HGbmGybbjbYTVxp841jBepWAINbONFwp+Doflq8gfEA22DkmBRN52OXzWYap&#10;cTf+pOspVCJC2KeooA6hT6X0uiaLfuV64uj9usFiiHKopBnwFuG2k89J8iItNhwXauypqEm3p4tV&#10;0G7WWhffVblt0RTyKNuP6SdRavE07t9BBBrDI/zfLo2CN/i7Em+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NSWxwgAAANoAAAAPAAAAAAAAAAAAAAAAAJgCAABkcnMvZG93&#10;bnJldi54bWxQSwUGAAAAAAQABAD1AAAAhwMAAAAA&#10;" strokecolor="#386294" strokeweight="3pt">
                      <v:shadow on="t" color="black" opacity="22937f" origin=",.5" offset="0,.63889mm"/>
                      <v:textbox>
                        <w:txbxContent>
                          <w:p w:rsidR="00942C86" w:rsidRPr="00E84075" w:rsidRDefault="00942C86" w:rsidP="00274B1A">
                            <w:pPr>
                              <w:jc w:val="center"/>
                              <w:rPr>
                                <w:sz w:val="18"/>
                                <w:szCs w:val="18"/>
                              </w:rPr>
                            </w:pPr>
                            <w:r w:rsidRPr="00E84075">
                              <w:rPr>
                                <w:sz w:val="18"/>
                                <w:szCs w:val="18"/>
                              </w:rPr>
                              <w:t>Validity confirm</w:t>
                            </w:r>
                            <w:r w:rsidRPr="0024468B">
                              <w:rPr>
                                <w:szCs w:val="20"/>
                              </w:rPr>
                              <w:t>ation</w:t>
                            </w:r>
                          </w:p>
                        </w:txbxContent>
                      </v:textbox>
                    </v:shape>
                    <v:shape id="Horizontal Scroll 10" o:spid="_x0000_s1106" type="#_x0000_t98" style="position:absolute;left:11352;top:2740;width:10306;height:5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9GlMQA&#10;AADbAAAADwAAAGRycy9kb3ducmV2LnhtbESPQW/CMAyF70j7D5En7YIghcOESgNiEwhOE5TtbjWm&#10;rWic0gTo9uvnAxI3W+/5vc/ZsneNulEXas8GJuMEFHHhbc2lge/jZjQDFSKyxcYzGfilAMvFyyDD&#10;1Po7H+iWx1JJCIcUDVQxtqnWoajIYRj7lli0k+8cRlm7UtsO7xLuGj1NknftsGZpqLClz4qKc351&#10;Bsqfr/3Ebk9/l30e7eVjNwxhfTXm7bVfzUFF6uPT/LjeWcEXevlFB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fRpTEAAAA2w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Pr="00E84075" w:rsidRDefault="00942C86" w:rsidP="00274B1A">
                            <w:pPr>
                              <w:jc w:val="center"/>
                              <w:rPr>
                                <w:sz w:val="18"/>
                                <w:szCs w:val="18"/>
                              </w:rPr>
                            </w:pPr>
                            <w:r w:rsidRPr="00E84075">
                              <w:rPr>
                                <w:sz w:val="18"/>
                                <w:szCs w:val="18"/>
                              </w:rPr>
                              <w:t>Certificate of responder</w:t>
                            </w:r>
                          </w:p>
                          <w:p w:rsidR="00942C86" w:rsidRDefault="00942C86"/>
                        </w:txbxContent>
                      </v:textbox>
                    </v:shape>
                  </v:group>
                </v:group>
                <w10:anchorlock/>
              </v:group>
            </w:pict>
          </mc:Fallback>
        </mc:AlternateContent>
      </w:r>
    </w:p>
    <w:p w:rsidR="00C91C45" w:rsidRPr="00751DBB" w:rsidRDefault="00792518" w:rsidP="00FE5E7E">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proofErr w:type="gramStart"/>
      <w:r w:rsidR="0056784A" w:rsidRPr="00751DBB">
        <w:rPr>
          <w:noProof/>
          <w:lang w:val="en-GB"/>
        </w:rPr>
        <w:t>3</w:t>
      </w:r>
      <w:r w:rsidRPr="00751DBB">
        <w:rPr>
          <w:lang w:val="en-GB"/>
        </w:rPr>
        <w:fldChar w:fldCharType="end"/>
      </w:r>
      <w:r w:rsidR="00FE5E7E" w:rsidRPr="00751DBB">
        <w:rPr>
          <w:lang w:val="en-GB"/>
        </w:rPr>
        <w:t xml:space="preserve"> SignedDoc container</w:t>
      </w:r>
      <w:proofErr w:type="gramEnd"/>
    </w:p>
    <w:p w:rsidR="007E4DC5" w:rsidRPr="00751DBB" w:rsidRDefault="007E4DC5" w:rsidP="003A6131">
      <w:pPr>
        <w:rPr>
          <w:lang w:val="en-GB"/>
        </w:rPr>
      </w:pPr>
      <w:r w:rsidRPr="00751DBB">
        <w:rPr>
          <w:lang w:val="en-GB"/>
        </w:rPr>
        <w:t xml:space="preserve">The library currently offers DIGIDOC-XML document format to be used. </w:t>
      </w:r>
    </w:p>
    <w:p w:rsidR="00AE5A74" w:rsidRPr="00751DBB" w:rsidRDefault="00AE5A74" w:rsidP="003A6131">
      <w:pPr>
        <w:rPr>
          <w:lang w:val="en-GB"/>
        </w:rPr>
      </w:pPr>
      <w:r w:rsidRPr="00751DBB">
        <w:rPr>
          <w:lang w:val="en-GB"/>
        </w:rPr>
        <w:t xml:space="preserve">The DIGIDOC-XML document format </w:t>
      </w:r>
      <w:r w:rsidR="006B0167" w:rsidRPr="00751DBB">
        <w:rPr>
          <w:lang w:val="en-GB"/>
        </w:rPr>
        <w:t>(</w:t>
      </w:r>
      <w:r w:rsidR="00190B94">
        <w:rPr>
          <w:lang w:val="en-GB"/>
        </w:rPr>
        <w:t xml:space="preserve">currently supported </w:t>
      </w:r>
      <w:r w:rsidRPr="00751DBB">
        <w:rPr>
          <w:lang w:val="en-GB"/>
        </w:rPr>
        <w:t>version 1.3</w:t>
      </w:r>
      <w:r w:rsidR="006B0167" w:rsidRPr="00751DBB">
        <w:rPr>
          <w:lang w:val="en-GB"/>
        </w:rPr>
        <w:t>)</w:t>
      </w:r>
      <w:r w:rsidRPr="00751DBB">
        <w:rPr>
          <w:lang w:val="en-GB"/>
        </w:rPr>
        <w:t xml:space="preserve"> is fully conforming to XAdES standard (note however that not every single detail allowed in XAdES standard is supported). </w:t>
      </w:r>
    </w:p>
    <w:p w:rsidR="00045889" w:rsidRPr="00751DBB" w:rsidRDefault="003A6131" w:rsidP="003A6131">
      <w:pPr>
        <w:rPr>
          <w:lang w:val="en-GB"/>
        </w:rPr>
      </w:pPr>
      <w:r w:rsidRPr="00751DBB">
        <w:rPr>
          <w:lang w:val="en-GB"/>
        </w:rPr>
        <w:t xml:space="preserve">DigiDoc system uses file extension </w:t>
      </w:r>
      <w:r w:rsidRPr="00751DBB">
        <w:rPr>
          <w:b/>
          <w:lang w:val="en-GB"/>
        </w:rPr>
        <w:t>.ddoc</w:t>
      </w:r>
      <w:r w:rsidRPr="00751DBB">
        <w:rPr>
          <w:lang w:val="en-GB"/>
        </w:rPr>
        <w:t xml:space="preserve"> to distinguish digitally signed files according to the described file format. Syntax of the .ddoc </w:t>
      </w:r>
      <w:r w:rsidR="00CB776B" w:rsidRPr="00751DBB">
        <w:rPr>
          <w:lang w:val="en-GB"/>
        </w:rPr>
        <w:t>file is described in</w:t>
      </w:r>
      <w:r w:rsidRPr="00751DBB">
        <w:rPr>
          <w:lang w:val="en-GB"/>
        </w:rPr>
        <w:t xml:space="preserve"> </w:t>
      </w:r>
      <w:r w:rsidR="0024094F" w:rsidRPr="00751DBB">
        <w:rPr>
          <w:lang w:val="en-GB"/>
        </w:rPr>
        <w:t xml:space="preserve">a </w:t>
      </w:r>
      <w:r w:rsidRPr="00751DBB">
        <w:rPr>
          <w:lang w:val="en-GB"/>
        </w:rPr>
        <w:t>separate document in</w:t>
      </w:r>
      <w:r w:rsidR="00CB776B" w:rsidRPr="00751DBB">
        <w:rPr>
          <w:lang w:val="en-GB"/>
        </w:rPr>
        <w:t xml:space="preserve"> </w:t>
      </w:r>
      <w:r w:rsidR="00045889" w:rsidRPr="00751DBB">
        <w:rPr>
          <w:lang w:val="en-GB"/>
        </w:rPr>
        <w:t>detail (</w:t>
      </w:r>
      <w:r w:rsidRPr="00751DBB">
        <w:rPr>
          <w:lang w:val="en-GB"/>
        </w:rPr>
        <w:t>see [6]</w:t>
      </w:r>
      <w:r w:rsidR="00045889" w:rsidRPr="00751DBB">
        <w:rPr>
          <w:lang w:val="en-GB"/>
        </w:rPr>
        <w:t>)</w:t>
      </w:r>
      <w:r w:rsidRPr="00751DBB">
        <w:rPr>
          <w:lang w:val="en-GB"/>
        </w:rPr>
        <w:t>.</w:t>
      </w:r>
    </w:p>
    <w:p w:rsidR="00DE6984" w:rsidRPr="00751DBB" w:rsidRDefault="0024094F" w:rsidP="003A6131">
      <w:pPr>
        <w:rPr>
          <w:lang w:val="en-GB"/>
        </w:rPr>
      </w:pPr>
      <w:r w:rsidRPr="00751DBB">
        <w:rPr>
          <w:lang w:val="en-GB"/>
        </w:rPr>
        <w:t>The DIGIDOC-XML document’s container is a single XML file which may contain embedded data file(s) and signature(s). It is possible to add data files to the container by</w:t>
      </w:r>
      <w:r w:rsidR="00DE6984" w:rsidRPr="00751DBB">
        <w:rPr>
          <w:lang w:val="en-GB"/>
        </w:rPr>
        <w:t>:</w:t>
      </w:r>
      <w:r w:rsidRPr="00751DBB">
        <w:rPr>
          <w:lang w:val="en-GB"/>
        </w:rPr>
        <w:t xml:space="preserve"> </w:t>
      </w:r>
    </w:p>
    <w:p w:rsidR="00DE6984" w:rsidRPr="00751DBB" w:rsidRDefault="0024094F" w:rsidP="00602608">
      <w:pPr>
        <w:pStyle w:val="ListParagraph"/>
        <w:numPr>
          <w:ilvl w:val="0"/>
          <w:numId w:val="30"/>
        </w:numPr>
        <w:rPr>
          <w:lang w:val="en-GB"/>
        </w:rPr>
      </w:pPr>
      <w:r w:rsidRPr="00751DBB">
        <w:rPr>
          <w:lang w:val="en-GB"/>
        </w:rPr>
        <w:t>embedding binary data in base</w:t>
      </w:r>
      <w:r w:rsidR="00DE6984" w:rsidRPr="00751DBB">
        <w:rPr>
          <w:lang w:val="en-GB"/>
        </w:rPr>
        <w:t>64 encoding (EMBEDDED_BASE64 mode),</w:t>
      </w:r>
    </w:p>
    <w:p w:rsidR="0024094F" w:rsidRPr="00391A9C" w:rsidRDefault="00DE6984" w:rsidP="00602608">
      <w:pPr>
        <w:pStyle w:val="ListParagraph"/>
        <w:numPr>
          <w:ilvl w:val="0"/>
          <w:numId w:val="30"/>
        </w:numPr>
        <w:rPr>
          <w:color w:val="808080" w:themeColor="background1" w:themeShade="80"/>
          <w:lang w:val="en-GB"/>
        </w:rPr>
      </w:pPr>
      <w:r w:rsidRPr="00391A9C">
        <w:rPr>
          <w:color w:val="808080" w:themeColor="background1" w:themeShade="80"/>
          <w:lang w:val="en-GB"/>
        </w:rPr>
        <w:t>embedding</w:t>
      </w:r>
      <w:r w:rsidR="0024094F" w:rsidRPr="00391A9C">
        <w:rPr>
          <w:color w:val="808080" w:themeColor="background1" w:themeShade="80"/>
          <w:lang w:val="en-GB"/>
        </w:rPr>
        <w:t xml:space="preserve"> </w:t>
      </w:r>
      <w:r w:rsidRPr="00391A9C">
        <w:rPr>
          <w:color w:val="808080" w:themeColor="background1" w:themeShade="80"/>
          <w:lang w:val="en-GB"/>
        </w:rPr>
        <w:t xml:space="preserve">pure text or XML </w:t>
      </w:r>
      <w:r w:rsidR="00391A9C">
        <w:rPr>
          <w:color w:val="808080" w:themeColor="background1" w:themeShade="80"/>
          <w:lang w:val="en-GB"/>
        </w:rPr>
        <w:t xml:space="preserve">– no longer supported </w:t>
      </w:r>
      <w:r w:rsidRPr="00391A9C">
        <w:rPr>
          <w:color w:val="808080" w:themeColor="background1" w:themeShade="80"/>
          <w:lang w:val="en-GB"/>
        </w:rPr>
        <w:t>(EMBEDDED mode),</w:t>
      </w:r>
    </w:p>
    <w:p w:rsidR="00DE6984" w:rsidRPr="00751DBB" w:rsidRDefault="00DE6984" w:rsidP="00602608">
      <w:pPr>
        <w:pStyle w:val="ListParagraph"/>
        <w:numPr>
          <w:ilvl w:val="0"/>
          <w:numId w:val="30"/>
        </w:numPr>
        <w:rPr>
          <w:color w:val="808080" w:themeColor="background1" w:themeShade="80"/>
          <w:lang w:val="en-GB"/>
        </w:rPr>
      </w:pPr>
      <w:proofErr w:type="gramStart"/>
      <w:r w:rsidRPr="00751DBB">
        <w:rPr>
          <w:color w:val="808080" w:themeColor="background1" w:themeShade="80"/>
          <w:lang w:val="en-GB"/>
        </w:rPr>
        <w:t>adding</w:t>
      </w:r>
      <w:proofErr w:type="gramEnd"/>
      <w:r w:rsidRPr="00751DBB">
        <w:rPr>
          <w:color w:val="808080" w:themeColor="background1" w:themeShade="80"/>
          <w:lang w:val="en-GB"/>
        </w:rPr>
        <w:t xml:space="preserve"> only reference to an external file – no longer supported (DETACHED mode).</w:t>
      </w:r>
    </w:p>
    <w:p w:rsidR="009F10E4" w:rsidRPr="00751DBB" w:rsidRDefault="009F10E4" w:rsidP="009F10E4">
      <w:pPr>
        <w:rPr>
          <w:lang w:val="en-GB"/>
        </w:rPr>
      </w:pPr>
      <w:r w:rsidRPr="00751DBB">
        <w:rPr>
          <w:lang w:val="en-GB"/>
        </w:rPr>
        <w:t>SHA-1 digest type is supported and set automatically.</w:t>
      </w:r>
    </w:p>
    <w:p w:rsidR="00BE2749" w:rsidRPr="00751DBB" w:rsidRDefault="00BE2749" w:rsidP="00CD492A">
      <w:pPr>
        <w:pStyle w:val="Pealkiri11"/>
        <w:rPr>
          <w:lang w:val="en-GB"/>
        </w:rPr>
      </w:pPr>
      <w:bookmarkStart w:id="6" w:name="_Toc314582093"/>
      <w:bookmarkStart w:id="7" w:name="_Toc314582194"/>
      <w:bookmarkStart w:id="8" w:name="_Toc345343006"/>
      <w:bookmarkEnd w:id="6"/>
      <w:bookmarkEnd w:id="7"/>
      <w:r w:rsidRPr="00751DBB">
        <w:rPr>
          <w:lang w:val="en-GB"/>
        </w:rPr>
        <w:lastRenderedPageBreak/>
        <w:t>Overview</w:t>
      </w:r>
      <w:bookmarkEnd w:id="8"/>
    </w:p>
    <w:p w:rsidR="009978D8" w:rsidRPr="00751DBB" w:rsidRDefault="009978D8" w:rsidP="004F5ADE">
      <w:pPr>
        <w:rPr>
          <w:lang w:val="en-GB"/>
        </w:rPr>
      </w:pPr>
      <w:r w:rsidRPr="00751DBB">
        <w:rPr>
          <w:lang w:val="en-GB"/>
        </w:rPr>
        <w:t>The following section describes</w:t>
      </w:r>
      <w:r w:rsidR="00BC602D" w:rsidRPr="00751DBB">
        <w:rPr>
          <w:lang w:val="en-GB"/>
        </w:rPr>
        <w:t xml:space="preserve"> the CDigiDoc</w:t>
      </w:r>
      <w:r w:rsidR="005B1B68" w:rsidRPr="00751DBB">
        <w:rPr>
          <w:lang w:val="en-GB"/>
        </w:rPr>
        <w:t xml:space="preserve"> library’s</w:t>
      </w:r>
      <w:r w:rsidR="00BC602D" w:rsidRPr="00751DBB">
        <w:rPr>
          <w:lang w:val="en-GB"/>
        </w:rPr>
        <w:t xml:space="preserve"> architecture, configuring possibilities and </w:t>
      </w:r>
      <w:r w:rsidR="00D22D73" w:rsidRPr="00751DBB">
        <w:rPr>
          <w:lang w:val="en-GB"/>
        </w:rPr>
        <w:t>examples</w:t>
      </w:r>
      <w:r w:rsidR="00BC602D" w:rsidRPr="00751DBB">
        <w:rPr>
          <w:lang w:val="en-GB"/>
        </w:rPr>
        <w:t xml:space="preserve"> of using it in C programs</w:t>
      </w:r>
      <w:r w:rsidRPr="00751DBB">
        <w:rPr>
          <w:lang w:val="en-GB"/>
        </w:rPr>
        <w:t>.</w:t>
      </w:r>
    </w:p>
    <w:p w:rsidR="00BE2749" w:rsidRPr="00751DBB" w:rsidRDefault="00045889" w:rsidP="00BE2749">
      <w:pPr>
        <w:rPr>
          <w:lang w:val="en-GB"/>
        </w:rPr>
      </w:pPr>
      <w:r w:rsidRPr="00751DBB">
        <w:rPr>
          <w:lang w:val="en-GB"/>
        </w:rPr>
        <w:t>C</w:t>
      </w:r>
      <w:r w:rsidR="006E3238" w:rsidRPr="00751DBB">
        <w:rPr>
          <w:lang w:val="en-GB"/>
        </w:rPr>
        <w:t xml:space="preserve">DigiDoc is a library </w:t>
      </w:r>
      <w:r w:rsidR="00947122" w:rsidRPr="00751DBB">
        <w:rPr>
          <w:lang w:val="en-GB"/>
        </w:rPr>
        <w:t xml:space="preserve">in C programming language </w:t>
      </w:r>
      <w:r w:rsidR="00A814E1" w:rsidRPr="00751DBB">
        <w:rPr>
          <w:lang w:val="en-GB"/>
        </w:rPr>
        <w:t>offering</w:t>
      </w:r>
      <w:r w:rsidR="00BE2749" w:rsidRPr="00751DBB">
        <w:rPr>
          <w:lang w:val="en-GB"/>
        </w:rPr>
        <w:t xml:space="preserve"> the following functionality:</w:t>
      </w:r>
    </w:p>
    <w:p w:rsidR="00F70EE0" w:rsidRPr="00751DBB" w:rsidRDefault="00526C3A" w:rsidP="00A35B78">
      <w:pPr>
        <w:pStyle w:val="ListParagraph"/>
        <w:numPr>
          <w:ilvl w:val="0"/>
          <w:numId w:val="2"/>
        </w:numPr>
        <w:rPr>
          <w:lang w:val="en-GB"/>
        </w:rPr>
      </w:pPr>
      <w:r w:rsidRPr="00751DBB">
        <w:rPr>
          <w:lang w:val="en-GB"/>
        </w:rPr>
        <w:t>Creating</w:t>
      </w:r>
      <w:r w:rsidR="00E37617" w:rsidRPr="00751DBB">
        <w:rPr>
          <w:lang w:val="en-GB"/>
        </w:rPr>
        <w:t xml:space="preserve"> files</w:t>
      </w:r>
      <w:r w:rsidR="00F70EE0" w:rsidRPr="00751DBB">
        <w:rPr>
          <w:lang w:val="en-GB"/>
        </w:rPr>
        <w:t xml:space="preserve"> in supported </w:t>
      </w:r>
      <w:r w:rsidR="00A814E1" w:rsidRPr="00751DBB">
        <w:rPr>
          <w:lang w:val="en-GB"/>
        </w:rPr>
        <w:t xml:space="preserve">DigiDoc </w:t>
      </w:r>
      <w:r w:rsidR="00F70EE0" w:rsidRPr="00751DBB">
        <w:rPr>
          <w:lang w:val="en-GB"/>
        </w:rPr>
        <w:t>formats</w:t>
      </w:r>
      <w:r w:rsidR="00A814E1" w:rsidRPr="00751DBB">
        <w:rPr>
          <w:lang w:val="en-GB"/>
        </w:rPr>
        <w:t>:</w:t>
      </w:r>
    </w:p>
    <w:p w:rsidR="00F70EE0" w:rsidRPr="00751DBB" w:rsidRDefault="00F70EE0" w:rsidP="00F70EE0">
      <w:pPr>
        <w:pStyle w:val="ListParagraph"/>
        <w:numPr>
          <w:ilvl w:val="1"/>
          <w:numId w:val="2"/>
        </w:numPr>
        <w:rPr>
          <w:b/>
          <w:lang w:val="en-GB"/>
        </w:rPr>
      </w:pPr>
      <w:r w:rsidRPr="00751DBB">
        <w:rPr>
          <w:b/>
          <w:lang w:val="en-GB"/>
        </w:rPr>
        <w:t>DIGIDOC-XML 1.3</w:t>
      </w:r>
    </w:p>
    <w:p w:rsidR="00F13B68" w:rsidRPr="00751DBB" w:rsidRDefault="00F13B68" w:rsidP="00A35B78">
      <w:pPr>
        <w:pStyle w:val="ListParagraph"/>
        <w:numPr>
          <w:ilvl w:val="0"/>
          <w:numId w:val="2"/>
        </w:numPr>
        <w:rPr>
          <w:lang w:val="en-GB"/>
        </w:rPr>
      </w:pPr>
      <w:r w:rsidRPr="00751DBB">
        <w:rPr>
          <w:lang w:val="en-GB"/>
        </w:rPr>
        <w:t xml:space="preserve">Digitally </w:t>
      </w:r>
      <w:r w:rsidRPr="00751DBB">
        <w:rPr>
          <w:b/>
          <w:lang w:val="en-GB"/>
        </w:rPr>
        <w:t>signing</w:t>
      </w:r>
      <w:r w:rsidRPr="00751DBB">
        <w:rPr>
          <w:lang w:val="en-GB"/>
        </w:rPr>
        <w:t xml:space="preserve"> the DigiDoc files using smart cards or other supported cryptographic tokens.</w:t>
      </w:r>
    </w:p>
    <w:p w:rsidR="00BE2749" w:rsidRPr="00751DBB" w:rsidRDefault="00F13B68" w:rsidP="00A35B78">
      <w:pPr>
        <w:pStyle w:val="ListParagraph"/>
        <w:numPr>
          <w:ilvl w:val="0"/>
          <w:numId w:val="2"/>
        </w:numPr>
        <w:rPr>
          <w:lang w:val="en-GB"/>
        </w:rPr>
      </w:pPr>
      <w:r w:rsidRPr="00751DBB">
        <w:rPr>
          <w:lang w:val="en-GB"/>
        </w:rPr>
        <w:t xml:space="preserve">Adding </w:t>
      </w:r>
      <w:r w:rsidR="00B42CA5" w:rsidRPr="00751DBB">
        <w:rPr>
          <w:b/>
          <w:lang w:val="en-GB"/>
        </w:rPr>
        <w:t>time</w:t>
      </w:r>
      <w:r w:rsidR="00CA45D2" w:rsidRPr="00751DBB">
        <w:rPr>
          <w:b/>
          <w:lang w:val="en-GB"/>
        </w:rPr>
        <w:t xml:space="preserve"> </w:t>
      </w:r>
      <w:r w:rsidR="00A814E1" w:rsidRPr="00751DBB">
        <w:rPr>
          <w:b/>
          <w:lang w:val="en-GB"/>
        </w:rPr>
        <w:t>marks</w:t>
      </w:r>
      <w:r w:rsidR="00045889" w:rsidRPr="00751DBB">
        <w:rPr>
          <w:lang w:val="en-GB"/>
        </w:rPr>
        <w:t xml:space="preserve"> </w:t>
      </w:r>
      <w:r w:rsidR="00B42CA5" w:rsidRPr="00751DBB">
        <w:rPr>
          <w:lang w:val="en-GB"/>
        </w:rPr>
        <w:t>and</w:t>
      </w:r>
      <w:r w:rsidR="00B42CA5" w:rsidRPr="00751DBB">
        <w:rPr>
          <w:b/>
          <w:lang w:val="en-GB"/>
        </w:rPr>
        <w:t xml:space="preserve"> validity</w:t>
      </w:r>
      <w:r w:rsidR="009A3C7B" w:rsidRPr="00751DBB">
        <w:rPr>
          <w:b/>
          <w:lang w:val="en-GB"/>
        </w:rPr>
        <w:t xml:space="preserve"> confirmations</w:t>
      </w:r>
      <w:r w:rsidRPr="00751DBB">
        <w:rPr>
          <w:lang w:val="en-GB"/>
        </w:rPr>
        <w:t xml:space="preserve"> to digital signatures</w:t>
      </w:r>
      <w:r w:rsidR="009A3C7B" w:rsidRPr="00751DBB">
        <w:rPr>
          <w:lang w:val="en-GB"/>
        </w:rPr>
        <w:t xml:space="preserve"> using </w:t>
      </w:r>
      <w:r w:rsidR="00BE2749" w:rsidRPr="00751DBB">
        <w:rPr>
          <w:lang w:val="en-GB"/>
        </w:rPr>
        <w:t xml:space="preserve">OCSP </w:t>
      </w:r>
      <w:r w:rsidR="009A3C7B" w:rsidRPr="00751DBB">
        <w:rPr>
          <w:lang w:val="en-GB"/>
        </w:rPr>
        <w:t>protocol</w:t>
      </w:r>
      <w:r w:rsidR="00BE2749" w:rsidRPr="00751DBB">
        <w:rPr>
          <w:lang w:val="en-GB"/>
        </w:rPr>
        <w:t>.</w:t>
      </w:r>
    </w:p>
    <w:p w:rsidR="00F13B68" w:rsidRPr="00751DBB" w:rsidRDefault="00F13B68" w:rsidP="00A35B78">
      <w:pPr>
        <w:pStyle w:val="ListParagraph"/>
        <w:numPr>
          <w:ilvl w:val="0"/>
          <w:numId w:val="2"/>
        </w:numPr>
        <w:rPr>
          <w:lang w:val="en-GB"/>
        </w:rPr>
      </w:pPr>
      <w:r w:rsidRPr="00751DBB">
        <w:rPr>
          <w:b/>
          <w:lang w:val="en-GB"/>
        </w:rPr>
        <w:t>Verifying</w:t>
      </w:r>
      <w:r w:rsidRPr="00751DBB">
        <w:rPr>
          <w:lang w:val="en-GB"/>
        </w:rPr>
        <w:t xml:space="preserve"> </w:t>
      </w:r>
      <w:r w:rsidR="00CA45D2" w:rsidRPr="00751DBB">
        <w:rPr>
          <w:lang w:val="en-GB"/>
        </w:rPr>
        <w:t xml:space="preserve">the </w:t>
      </w:r>
      <w:r w:rsidRPr="00751DBB">
        <w:rPr>
          <w:lang w:val="en-GB"/>
        </w:rPr>
        <w:t>digital signatures.</w:t>
      </w:r>
    </w:p>
    <w:p w:rsidR="0012557D" w:rsidRDefault="009A3C7B" w:rsidP="00A35B78">
      <w:pPr>
        <w:pStyle w:val="ListParagraph"/>
        <w:numPr>
          <w:ilvl w:val="0"/>
          <w:numId w:val="2"/>
        </w:numPr>
        <w:rPr>
          <w:lang w:val="en-GB"/>
        </w:rPr>
      </w:pPr>
      <w:r w:rsidRPr="00751DBB">
        <w:rPr>
          <w:lang w:val="en-GB"/>
        </w:rPr>
        <w:t>D</w:t>
      </w:r>
      <w:r w:rsidR="00BE2749" w:rsidRPr="00751DBB">
        <w:rPr>
          <w:lang w:val="en-GB"/>
        </w:rPr>
        <w:t xml:space="preserve">igital </w:t>
      </w:r>
      <w:r w:rsidR="00BE2749" w:rsidRPr="00751DBB">
        <w:rPr>
          <w:b/>
          <w:lang w:val="en-GB"/>
        </w:rPr>
        <w:t>encryption and decryption</w:t>
      </w:r>
      <w:r w:rsidR="00F13B68" w:rsidRPr="00751DBB">
        <w:rPr>
          <w:b/>
          <w:lang w:val="en-GB"/>
        </w:rPr>
        <w:t xml:space="preserve"> </w:t>
      </w:r>
      <w:r w:rsidR="00F13B68" w:rsidRPr="00751DBB">
        <w:rPr>
          <w:lang w:val="en-GB"/>
        </w:rPr>
        <w:t>of the DigiDoc files.</w:t>
      </w:r>
    </w:p>
    <w:p w:rsidR="001231C6" w:rsidRPr="001231C6" w:rsidRDefault="001231C6" w:rsidP="001231C6">
      <w:pPr>
        <w:rPr>
          <w:lang w:val="en-GB"/>
        </w:rPr>
      </w:pPr>
      <w:r w:rsidRPr="001231C6">
        <w:rPr>
          <w:b/>
          <w:lang w:val="en-GB"/>
        </w:rPr>
        <w:t>Note</w:t>
      </w:r>
      <w:r>
        <w:rPr>
          <w:lang w:val="en-GB"/>
        </w:rPr>
        <w:t xml:space="preserve">: older </w:t>
      </w:r>
      <w:r w:rsidR="00190B94">
        <w:rPr>
          <w:lang w:val="en-GB"/>
        </w:rPr>
        <w:t>DigiDoc file formats SK-XML, DIGIDOC-XML 1.1 and DIGIDOC-XML 1.2</w:t>
      </w:r>
      <w:r>
        <w:rPr>
          <w:lang w:val="en-GB"/>
        </w:rPr>
        <w:t xml:space="preserve"> </w:t>
      </w:r>
      <w:r w:rsidR="00190B94">
        <w:rPr>
          <w:lang w:val="en-GB"/>
        </w:rPr>
        <w:t>are supported only for backward compatibility in case of digital signature verification and data file extraction operations (creating new files and adding signatures is no longer supported).</w:t>
      </w:r>
    </w:p>
    <w:p w:rsidR="00146F70" w:rsidRPr="00751DBB" w:rsidRDefault="00EB7C80" w:rsidP="0035039E">
      <w:pPr>
        <w:rPr>
          <w:lang w:val="en-GB"/>
        </w:rPr>
      </w:pPr>
      <w:r w:rsidRPr="00751DBB">
        <w:rPr>
          <w:lang w:val="en-GB"/>
        </w:rPr>
        <w:t xml:space="preserve">The library supports </w:t>
      </w:r>
      <w:r w:rsidR="00623FE0" w:rsidRPr="00751DBB">
        <w:rPr>
          <w:lang w:val="en-GB"/>
        </w:rPr>
        <w:t xml:space="preserve">using </w:t>
      </w:r>
      <w:r w:rsidR="00A77263" w:rsidRPr="00751DBB">
        <w:rPr>
          <w:lang w:val="en-GB"/>
        </w:rPr>
        <w:t>PKCS#11 and PKCS#12</w:t>
      </w:r>
      <w:r w:rsidRPr="00751DBB">
        <w:rPr>
          <w:lang w:val="en-GB"/>
        </w:rPr>
        <w:t xml:space="preserve"> </w:t>
      </w:r>
      <w:r w:rsidR="003E5943" w:rsidRPr="00751DBB">
        <w:rPr>
          <w:lang w:val="en-GB"/>
        </w:rPr>
        <w:t>cryptographic</w:t>
      </w:r>
      <w:r w:rsidR="00623FE0" w:rsidRPr="00751DBB">
        <w:rPr>
          <w:lang w:val="en-GB"/>
        </w:rPr>
        <w:t xml:space="preserve"> tokens</w:t>
      </w:r>
      <w:r w:rsidR="003E5943" w:rsidRPr="00751DBB">
        <w:rPr>
          <w:lang w:val="en-GB"/>
        </w:rPr>
        <w:t>. Example of using PKCS#11 module is given in the following figure.</w:t>
      </w:r>
    </w:p>
    <w:p w:rsidR="00185DDC" w:rsidRPr="00751DBB" w:rsidRDefault="00883A13" w:rsidP="00185DDC">
      <w:pPr>
        <w:keepNext/>
        <w:rPr>
          <w:lang w:val="en-GB"/>
        </w:rPr>
      </w:pPr>
      <w:r w:rsidRPr="00751DBB">
        <w:rPr>
          <w:rFonts w:ascii="HelveticaNeue-Light" w:hAnsi="HelveticaNeue-Light" w:cs="HelveticaNeue-Light"/>
          <w:noProof/>
          <w:szCs w:val="20"/>
          <w:lang w:val="et-EE" w:eastAsia="et-EE"/>
        </w:rPr>
        <mc:AlternateContent>
          <mc:Choice Requires="wpc">
            <w:drawing>
              <wp:inline distT="0" distB="0" distL="0" distR="0" wp14:anchorId="72BD1AFA" wp14:editId="5BC0E1FA">
                <wp:extent cx="4959985" cy="3183255"/>
                <wp:effectExtent l="0" t="0" r="12065" b="17145"/>
                <wp:docPr id="86" name="Canvas 46120"/>
                <wp:cNvGraphicFramePr>
                  <a:graphicFrameLocks xmlns:a="http://schemas.openxmlformats.org/drawingml/2006/main"/>
                </wp:cNvGraphicFramePr>
                <a:graphic xmlns:a="http://schemas.openxmlformats.org/drawingml/2006/main">
                  <a:graphicData uri="http://schemas.microsoft.com/office/word/2010/wordprocessingCanvas">
                    <wpc:wpc>
                      <wpc:bg/>
                      <wpc:whole>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pc:whole>
                      <wpg:wgp>
                        <wpg:cNvPr id="141" name="Group 141"/>
                        <wpg:cNvGrpSpPr/>
                        <wpg:grpSpPr>
                          <a:xfrm>
                            <a:off x="4273967" y="2455671"/>
                            <a:ext cx="335915" cy="532130"/>
                            <a:chOff x="0" y="0"/>
                            <a:chExt cx="336430" cy="532481"/>
                          </a:xfrm>
                        </wpg:grpSpPr>
                        <wps:wsp>
                          <wps:cNvPr id="142" name="Rounded Rectangle 142"/>
                          <wps:cNvSpPr/>
                          <wps:spPr>
                            <a:xfrm>
                              <a:off x="0" y="0"/>
                              <a:ext cx="336430" cy="532481"/>
                            </a:xfrm>
                            <a:prstGeom prst="roundRect">
                              <a:avLst/>
                            </a:prstGeom>
                          </wps:spPr>
                          <wps:style>
                            <a:lnRef idx="1">
                              <a:schemeClr val="accent3"/>
                            </a:lnRef>
                            <a:fillRef idx="3">
                              <a:schemeClr val="accent3"/>
                            </a:fillRef>
                            <a:effectRef idx="2">
                              <a:schemeClr val="accent3"/>
                            </a:effectRef>
                            <a:fontRef idx="minor">
                              <a:schemeClr val="lt1"/>
                            </a:fontRef>
                          </wps:style>
                          <wps:txbx>
                            <w:txbxContent>
                              <w:p w:rsidR="00942C86" w:rsidRDefault="00942C86" w:rsidP="00185DDC"/>
                            </w:txbxContent>
                          </wps:txbx>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3" name="Picture 143"/>
                            <pic:cNvPicPr>
                              <a:picLocks noChangeAspect="1"/>
                            </pic:cNvPicPr>
                          </pic:nvPicPr>
                          <pic:blipFill>
                            <a:blip r:embed="rId19"/>
                            <a:stretch>
                              <a:fillRect/>
                            </a:stretch>
                          </pic:blipFill>
                          <pic:spPr>
                            <a:xfrm>
                              <a:off x="83287" y="64500"/>
                              <a:ext cx="172708" cy="146304"/>
                            </a:xfrm>
                            <a:prstGeom prst="rect">
                              <a:avLst/>
                            </a:prstGeom>
                          </pic:spPr>
                        </pic:pic>
                      </wpg:wgp>
                      <wpg:wgp>
                        <wpg:cNvPr id="53" name="Group 53"/>
                        <wpg:cNvGrpSpPr/>
                        <wpg:grpSpPr>
                          <a:xfrm>
                            <a:off x="3685478" y="2456757"/>
                            <a:ext cx="336430" cy="532481"/>
                            <a:chOff x="802164" y="2339885"/>
                            <a:chExt cx="336430" cy="532481"/>
                          </a:xfrm>
                        </wpg:grpSpPr>
                        <wps:wsp>
                          <wps:cNvPr id="51" name="Rounded Rectangle 51"/>
                          <wps:cNvSpPr/>
                          <wps:spPr>
                            <a:xfrm>
                              <a:off x="802164" y="2339885"/>
                              <a:ext cx="336430" cy="532481"/>
                            </a:xfrm>
                            <a:prstGeom prst="roundRect">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7" name="Picture 47"/>
                            <pic:cNvPicPr>
                              <a:picLocks noChangeAspect="1"/>
                            </pic:cNvPicPr>
                          </pic:nvPicPr>
                          <pic:blipFill>
                            <a:blip r:embed="rId19"/>
                            <a:stretch>
                              <a:fillRect/>
                            </a:stretch>
                          </pic:blipFill>
                          <pic:spPr>
                            <a:xfrm>
                              <a:off x="885451" y="2404385"/>
                              <a:ext cx="172708" cy="146304"/>
                            </a:xfrm>
                            <a:prstGeom prst="rect">
                              <a:avLst/>
                            </a:prstGeom>
                          </pic:spPr>
                        </pic:pic>
                      </wpg:wgp>
                      <wps:wsp>
                        <wps:cNvPr id="194" name="Rectangle 194"/>
                        <wps:cNvSpPr/>
                        <wps:spPr>
                          <a:xfrm>
                            <a:off x="3612415" y="1270491"/>
                            <a:ext cx="1079810" cy="715802"/>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942C86" w:rsidRDefault="00942C86" w:rsidP="00F465D1">
                              <w:pPr>
                                <w:pStyle w:val="NormalWeb"/>
                                <w:spacing w:before="0" w:beforeAutospacing="0" w:after="120" w:afterAutospacing="0"/>
                                <w:jc w:val="center"/>
                              </w:pPr>
                              <w:r>
                                <w:rPr>
                                  <w:rFonts w:ascii="Helvetica 45" w:eastAsia="Times New Roman" w:hAnsi="Helvetica 45"/>
                                  <w:sz w:val="20"/>
                                  <w:szCs w:val="20"/>
                                  <w:lang w:val="et-EE"/>
                                </w:rPr>
                                <w:t>PC/SC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5" name="Rectangle 195"/>
                        <wps:cNvSpPr/>
                        <wps:spPr>
                          <a:xfrm>
                            <a:off x="2073722" y="949744"/>
                            <a:ext cx="816783" cy="543281"/>
                          </a:xfrm>
                          <a:prstGeom prst="rect">
                            <a:avLst/>
                          </a:prstGeom>
                        </wps:spPr>
                        <wps:style>
                          <a:lnRef idx="1">
                            <a:schemeClr val="accent6"/>
                          </a:lnRef>
                          <a:fillRef idx="2">
                            <a:schemeClr val="accent6"/>
                          </a:fillRef>
                          <a:effectRef idx="1">
                            <a:schemeClr val="accent6"/>
                          </a:effectRef>
                          <a:fontRef idx="minor">
                            <a:schemeClr val="dk1"/>
                          </a:fontRef>
                        </wps:style>
                        <wps:txbx>
                          <w:txbxContent>
                            <w:p w:rsidR="00942C86" w:rsidRPr="007A0311" w:rsidRDefault="00942C86" w:rsidP="007A0311">
                              <w:pPr>
                                <w:pStyle w:val="NormalWeb"/>
                                <w:spacing w:before="0" w:beforeAutospacing="0" w:after="120" w:afterAutospacing="0"/>
                                <w:jc w:val="center"/>
                                <w:rPr>
                                  <w:u w:val="single"/>
                                </w:rPr>
                              </w:pPr>
                              <w:r w:rsidRPr="007A0311">
                                <w:rPr>
                                  <w:rFonts w:ascii="Helvetica 45" w:eastAsia="Times New Roman" w:hAnsi="Helvetica 45"/>
                                  <w:sz w:val="20"/>
                                  <w:szCs w:val="20"/>
                                  <w:u w:val="single"/>
                                  <w:lang w:val="et-EE"/>
                                </w:rPr>
                                <w:t>OpenSC</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46131" name="Group 46131"/>
                        <wpg:cNvGrpSpPr/>
                        <wpg:grpSpPr>
                          <a:xfrm>
                            <a:off x="230413" y="563215"/>
                            <a:ext cx="1129155" cy="628942"/>
                            <a:chOff x="585443" y="701544"/>
                            <a:chExt cx="1079509" cy="687070"/>
                          </a:xfrm>
                        </wpg:grpSpPr>
                        <wps:wsp>
                          <wps:cNvPr id="207" name="Rectangle 207"/>
                          <wps:cNvSpPr/>
                          <wps:spPr>
                            <a:xfrm>
                              <a:off x="585443" y="701544"/>
                              <a:ext cx="1079509" cy="687070"/>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942C86" w:rsidRPr="00E94128" w:rsidRDefault="00942C86" w:rsidP="00E94128">
                                <w:pPr>
                                  <w:pStyle w:val="NormalWeb"/>
                                  <w:spacing w:before="0" w:beforeAutospacing="0" w:after="120" w:afterAutospacing="0"/>
                                  <w:jc w:val="center"/>
                                  <w:rPr>
                                    <w:u w:val="single"/>
                                  </w:rPr>
                                </w:pPr>
                                <w:r>
                                  <w:rPr>
                                    <w:rFonts w:ascii="Helvetica 45" w:eastAsia="Times New Roman" w:hAnsi="Helvetica 45"/>
                                    <w:sz w:val="20"/>
                                    <w:szCs w:val="20"/>
                                    <w:u w:val="single"/>
                                    <w:lang w:val="et-EE"/>
                                  </w:rPr>
                                  <w:t>C</w:t>
                                </w:r>
                                <w:r w:rsidRPr="00E94128">
                                  <w:rPr>
                                    <w:rFonts w:ascii="Helvetica 45" w:eastAsia="Times New Roman" w:hAnsi="Helvetica 45"/>
                                    <w:sz w:val="20"/>
                                    <w:szCs w:val="20"/>
                                    <w:u w:val="single"/>
                                    <w:lang w:val="et-EE"/>
                                  </w:rPr>
                                  <w:t>DigiD</w:t>
                                </w:r>
                                <w:r w:rsidRPr="00985992">
                                  <w:rPr>
                                    <w:rFonts w:ascii="Helvetica 45" w:eastAsia="Times New Roman" w:hAnsi="Helvetica 45"/>
                                    <w:sz w:val="20"/>
                                    <w:szCs w:val="20"/>
                                    <w:lang w:val="et-EE"/>
                                  </w:rPr>
                                  <w:t>o</w:t>
                                </w:r>
                                <w:r w:rsidRPr="00E94128">
                                  <w:rPr>
                                    <w:rFonts w:ascii="Helvetica 45" w:eastAsia="Times New Roman" w:hAnsi="Helvetica 45"/>
                                    <w:sz w:val="20"/>
                                    <w:szCs w:val="20"/>
                                    <w:u w:val="single"/>
                                    <w:lang w:val="et-EE"/>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97" name="Group 197"/>
                          <wpg:cNvGrpSpPr/>
                          <wpg:grpSpPr>
                            <a:xfrm>
                              <a:off x="1387289" y="759672"/>
                              <a:ext cx="225861" cy="254329"/>
                              <a:chOff x="0" y="-3"/>
                              <a:chExt cx="569360" cy="629728"/>
                            </a:xfrm>
                          </wpg:grpSpPr>
                          <wps:wsp>
                            <wps:cNvPr id="198" name="Rectangle 198"/>
                            <wps:cNvSpPr/>
                            <wps:spPr>
                              <a:xfrm>
                                <a:off x="103525" y="-3"/>
                                <a:ext cx="465835" cy="629728"/>
                              </a:xfrm>
                              <a:prstGeom prst="rect">
                                <a:avLst/>
                              </a:prstGeom>
                              <a:ln/>
                            </wps:spPr>
                            <wps:style>
                              <a:lnRef idx="0">
                                <a:schemeClr val="accent5"/>
                              </a:lnRef>
                              <a:fillRef idx="3">
                                <a:schemeClr val="accent5"/>
                              </a:fillRef>
                              <a:effectRef idx="3">
                                <a:schemeClr val="accent5"/>
                              </a:effectRef>
                              <a:fontRef idx="minor">
                                <a:schemeClr val="lt1"/>
                              </a:fontRef>
                            </wps:style>
                            <wps:txbx>
                              <w:txbxContent>
                                <w:p w:rsidR="00942C86" w:rsidRDefault="00942C86" w:rsidP="00E94128">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99" name="Group 199"/>
                            <wpg:cNvGrpSpPr/>
                            <wpg:grpSpPr>
                              <a:xfrm>
                                <a:off x="0" y="103519"/>
                                <a:ext cx="231387" cy="422359"/>
                                <a:chOff x="0" y="103519"/>
                                <a:chExt cx="231387" cy="422359"/>
                              </a:xfrm>
                            </wpg:grpSpPr>
                            <wps:wsp>
                              <wps:cNvPr id="200" name="Rectangle 200"/>
                              <wps:cNvSpPr/>
                              <wps:spPr>
                                <a:xfrm>
                                  <a:off x="0" y="103519"/>
                                  <a:ext cx="231387" cy="155276"/>
                                </a:xfrm>
                                <a:prstGeom prst="rect">
                                  <a:avLst/>
                                </a:prstGeom>
                                <a:ln/>
                              </wps:spPr>
                              <wps:style>
                                <a:lnRef idx="0">
                                  <a:schemeClr val="accent5"/>
                                </a:lnRef>
                                <a:fillRef idx="3">
                                  <a:schemeClr val="accent5"/>
                                </a:fillRef>
                                <a:effectRef idx="3">
                                  <a:schemeClr val="accent5"/>
                                </a:effectRef>
                                <a:fontRef idx="minor">
                                  <a:schemeClr val="lt1"/>
                                </a:fontRef>
                              </wps:style>
                              <wps:txbx>
                                <w:txbxContent>
                                  <w:p w:rsidR="00942C86" w:rsidRDefault="00942C86" w:rsidP="00E94128">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0" y="370938"/>
                                  <a:ext cx="231141" cy="154940"/>
                                </a:xfrm>
                                <a:prstGeom prst="rect">
                                  <a:avLst/>
                                </a:prstGeom>
                                <a:ln/>
                              </wps:spPr>
                              <wps:style>
                                <a:lnRef idx="0">
                                  <a:schemeClr val="accent5"/>
                                </a:lnRef>
                                <a:fillRef idx="3">
                                  <a:schemeClr val="accent5"/>
                                </a:fillRef>
                                <a:effectRef idx="3">
                                  <a:schemeClr val="accent5"/>
                                </a:effectRef>
                                <a:fontRef idx="minor">
                                  <a:schemeClr val="lt1"/>
                                </a:fontRef>
                              </wps:style>
                              <wps:txbx>
                                <w:txbxContent>
                                  <w:p w:rsidR="00942C86" w:rsidRDefault="00942C86" w:rsidP="00E94128">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wgp>
                      <wpg:wgp>
                        <wpg:cNvPr id="22" name="Group 22"/>
                        <wpg:cNvGrpSpPr/>
                        <wpg:grpSpPr>
                          <a:xfrm>
                            <a:off x="1990542" y="1270510"/>
                            <a:ext cx="969718" cy="450930"/>
                            <a:chOff x="3265852" y="1169988"/>
                            <a:chExt cx="969718" cy="450930"/>
                          </a:xfrm>
                        </wpg:grpSpPr>
                        <wps:wsp>
                          <wps:cNvPr id="196" name="Rectangle 196"/>
                          <wps:cNvSpPr/>
                          <wps:spPr>
                            <a:xfrm>
                              <a:off x="3265852" y="1169988"/>
                              <a:ext cx="969718" cy="45093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942C86" w:rsidRPr="0098786A" w:rsidRDefault="00942C86" w:rsidP="0098786A">
                                <w:pPr>
                                  <w:pStyle w:val="NormalWeb"/>
                                  <w:spacing w:before="0" w:beforeAutospacing="0" w:after="120" w:afterAutospacing="0"/>
                                  <w:jc w:val="center"/>
                                  <w:rPr>
                                    <w:rFonts w:ascii="Helvetica 45" w:eastAsia="Times New Roman" w:hAnsi="Helvetica 45"/>
                                    <w:sz w:val="18"/>
                                    <w:szCs w:val="18"/>
                                    <w:lang w:val="et-EE"/>
                                  </w:rPr>
                                </w:pPr>
                                <w:r w:rsidRPr="007A0311">
                                  <w:rPr>
                                    <w:rFonts w:ascii="Helvetica 45" w:eastAsia="Times New Roman" w:hAnsi="Helvetica 45"/>
                                    <w:sz w:val="18"/>
                                    <w:szCs w:val="18"/>
                                    <w:lang w:val="et-EE"/>
                                  </w:rPr>
                                  <w:t>PKCS#11</w:t>
                                </w:r>
                              </w:p>
                            </w:txbxContent>
                          </wps:txbx>
                          <wps:bodyPr rot="0" spcFirstLastPara="0" vert="horz" wrap="square" lIns="10800" tIns="45720" rIns="91440" bIns="45720" numCol="1" spcCol="0" rtlCol="0" fromWordArt="0" anchor="ctr" anchorCtr="0" forceAA="0" compatLnSpc="1">
                            <a:prstTxWarp prst="textNoShape">
                              <a:avLst/>
                            </a:prstTxWarp>
                            <a:noAutofit/>
                          </wps:bodyPr>
                        </wps:wsp>
                        <wpg:grpSp>
                          <wpg:cNvPr id="209" name="Group 209"/>
                          <wpg:cNvGrpSpPr/>
                          <wpg:grpSpPr>
                            <a:xfrm>
                              <a:off x="3981706" y="1252018"/>
                              <a:ext cx="184467" cy="231141"/>
                              <a:chOff x="0" y="0"/>
                              <a:chExt cx="569343" cy="629729"/>
                            </a:xfrm>
                          </wpg:grpSpPr>
                          <wps:wsp>
                            <wps:cNvPr id="210" name="Rectangle 210"/>
                            <wps:cNvSpPr/>
                            <wps:spPr>
                              <a:xfrm>
                                <a:off x="103516" y="0"/>
                                <a:ext cx="465827" cy="629729"/>
                              </a:xfrm>
                              <a:prstGeom prst="rect">
                                <a:avLst/>
                              </a:prstGeom>
                              <a:ln/>
                            </wps:spPr>
                            <wps:style>
                              <a:lnRef idx="0">
                                <a:schemeClr val="accent6"/>
                              </a:lnRef>
                              <a:fillRef idx="3">
                                <a:schemeClr val="accent6"/>
                              </a:fillRef>
                              <a:effectRef idx="3">
                                <a:schemeClr val="accent6"/>
                              </a:effectRef>
                              <a:fontRef idx="minor">
                                <a:schemeClr val="lt1"/>
                              </a:fontRef>
                            </wps:style>
                            <wps:txbx>
                              <w:txbxContent>
                                <w:p w:rsidR="00942C86" w:rsidRDefault="00942C86" w:rsidP="00F465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211" name="Group 211"/>
                            <wpg:cNvGrpSpPr/>
                            <wpg:grpSpPr>
                              <a:xfrm>
                                <a:off x="0" y="103520"/>
                                <a:ext cx="231388" cy="422359"/>
                                <a:chOff x="0" y="103519"/>
                                <a:chExt cx="231387" cy="422359"/>
                              </a:xfrm>
                            </wpg:grpSpPr>
                            <wps:wsp>
                              <wps:cNvPr id="212" name="Rectangle 212"/>
                              <wps:cNvSpPr/>
                              <wps:spPr>
                                <a:xfrm>
                                  <a:off x="0" y="103519"/>
                                  <a:ext cx="231387" cy="155276"/>
                                </a:xfrm>
                                <a:prstGeom prst="rect">
                                  <a:avLst/>
                                </a:prstGeom>
                                <a:ln/>
                              </wps:spPr>
                              <wps:style>
                                <a:lnRef idx="0">
                                  <a:schemeClr val="accent6"/>
                                </a:lnRef>
                                <a:fillRef idx="3">
                                  <a:schemeClr val="accent6"/>
                                </a:fillRef>
                                <a:effectRef idx="3">
                                  <a:schemeClr val="accent6"/>
                                </a:effectRef>
                                <a:fontRef idx="minor">
                                  <a:schemeClr val="lt1"/>
                                </a:fontRef>
                              </wps:style>
                              <wps:txbx>
                                <w:txbxContent>
                                  <w:p w:rsidR="00942C86" w:rsidRDefault="00942C86" w:rsidP="00F465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0" y="370939"/>
                                  <a:ext cx="231141" cy="154939"/>
                                </a:xfrm>
                                <a:prstGeom prst="rect">
                                  <a:avLst/>
                                </a:prstGeom>
                                <a:ln/>
                              </wps:spPr>
                              <wps:style>
                                <a:lnRef idx="0">
                                  <a:schemeClr val="accent6"/>
                                </a:lnRef>
                                <a:fillRef idx="3">
                                  <a:schemeClr val="accent6"/>
                                </a:fillRef>
                                <a:effectRef idx="3">
                                  <a:schemeClr val="accent6"/>
                                </a:effectRef>
                                <a:fontRef idx="minor">
                                  <a:schemeClr val="lt1"/>
                                </a:fontRef>
                              </wps:style>
                              <wps:txbx>
                                <w:txbxContent>
                                  <w:p w:rsidR="00942C86" w:rsidRDefault="00942C86" w:rsidP="00F465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wgp>
                      <wpg:wgp>
                        <wpg:cNvPr id="21" name="Group 21"/>
                        <wpg:cNvGrpSpPr/>
                        <wpg:grpSpPr>
                          <a:xfrm>
                            <a:off x="4194576" y="1691662"/>
                            <a:ext cx="572771" cy="873717"/>
                            <a:chOff x="4646210" y="1978581"/>
                            <a:chExt cx="572771" cy="873717"/>
                          </a:xfrm>
                        </wpg:grpSpPr>
                        <wps:wsp>
                          <wps:cNvPr id="175" name="Rectangle 175"/>
                          <wps:cNvSpPr/>
                          <wps:spPr>
                            <a:xfrm>
                              <a:off x="4646210" y="2583525"/>
                              <a:ext cx="561871" cy="268773"/>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942C86" w:rsidRDefault="00942C86" w:rsidP="00B84D63">
                                <w:pPr>
                                  <w:pStyle w:val="NormalWeb"/>
                                  <w:spacing w:before="0" w:beforeAutospacing="0" w:after="120" w:afterAutospacing="0"/>
                                  <w:jc w:val="center"/>
                                </w:pPr>
                                <w:r>
                                  <w:rPr>
                                    <w:rFonts w:ascii="Helvetica 45" w:eastAsia="Times New Roman" w:hAnsi="Helvetica 45"/>
                                    <w:sz w:val="16"/>
                                    <w:szCs w:val="16"/>
                                    <w:lang w:val="et-EE"/>
                                  </w:rPr>
                                  <w:t>Reader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3" name="Rectangle 193"/>
                          <wps:cNvSpPr/>
                          <wps:spPr>
                            <a:xfrm>
                              <a:off x="4647192" y="1978581"/>
                              <a:ext cx="571789" cy="464671"/>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942C86" w:rsidRDefault="00942C86" w:rsidP="00E94128">
                                <w:pPr>
                                  <w:pStyle w:val="NormalWeb"/>
                                  <w:spacing w:before="0" w:beforeAutospacing="0" w:after="120" w:afterAutospacing="0"/>
                                  <w:jc w:val="both"/>
                                </w:pPr>
                                <w:r w:rsidRPr="00F465D1">
                                  <w:rPr>
                                    <w:rFonts w:ascii="Helvetica 45" w:eastAsia="Times New Roman" w:hAnsi="Helvetica 45"/>
                                    <w:sz w:val="16"/>
                                    <w:szCs w:val="16"/>
                                    <w:lang w:val="et-EE"/>
                                  </w:rPr>
                                  <w:t>CCID</w:t>
                                </w: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46122" name="Rectangle 46122"/>
                        <wps:cNvSpPr/>
                        <wps:spPr>
                          <a:xfrm>
                            <a:off x="3516505" y="2291740"/>
                            <a:ext cx="588928" cy="281045"/>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942C86" w:rsidRPr="00B84D63" w:rsidRDefault="00942C86" w:rsidP="00B84D63">
                              <w:pPr>
                                <w:jc w:val="center"/>
                                <w:rPr>
                                  <w:sz w:val="16"/>
                                  <w:szCs w:val="16"/>
                                </w:rPr>
                              </w:pPr>
                              <w:r w:rsidRPr="00B84D63">
                                <w:rPr>
                                  <w:sz w:val="16"/>
                                  <w:szCs w:val="16"/>
                                </w:rPr>
                                <w:t>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 name="Rectangle 174"/>
                        <wps:cNvSpPr/>
                        <wps:spPr>
                          <a:xfrm>
                            <a:off x="3474369" y="1695067"/>
                            <a:ext cx="692612" cy="461267"/>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942C86" w:rsidRPr="00F465D1" w:rsidRDefault="00942C86" w:rsidP="00B84D63">
                              <w:pPr>
                                <w:rPr>
                                  <w:sz w:val="16"/>
                                  <w:szCs w:val="16"/>
                                </w:rPr>
                              </w:pPr>
                              <w:r w:rsidRPr="00F465D1">
                                <w:rPr>
                                  <w:sz w:val="16"/>
                                  <w:szCs w:val="16"/>
                                </w:rPr>
                                <w:t>IFD Handler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1" name="Group 11"/>
                        <wpg:cNvGrpSpPr/>
                        <wpg:grpSpPr>
                          <a:xfrm>
                            <a:off x="3962833" y="1729763"/>
                            <a:ext cx="161650" cy="171907"/>
                            <a:chOff x="2447925" y="1979867"/>
                            <a:chExt cx="161650" cy="171907"/>
                          </a:xfrm>
                        </wpg:grpSpPr>
                        <wps:wsp>
                          <wps:cNvPr id="230" name="Rectangle 230"/>
                          <wps:cNvSpPr/>
                          <wps:spPr>
                            <a:xfrm>
                              <a:off x="2468246" y="1979867"/>
                              <a:ext cx="141329" cy="171907"/>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942C86" w:rsidRDefault="00942C86" w:rsidP="0098786A">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231" name="Group 231"/>
                          <wpg:cNvGrpSpPr/>
                          <wpg:grpSpPr>
                            <a:xfrm>
                              <a:off x="2447925" y="2017967"/>
                              <a:ext cx="76243" cy="106443"/>
                              <a:chOff x="-4256253" y="1293666"/>
                              <a:chExt cx="231439" cy="389918"/>
                            </a:xfrm>
                          </wpg:grpSpPr>
                          <wps:wsp>
                            <wps:cNvPr id="232" name="Rectangle 232"/>
                            <wps:cNvSpPr/>
                            <wps:spPr>
                              <a:xfrm>
                                <a:off x="-4256198" y="1293666"/>
                                <a:ext cx="231384" cy="155274"/>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942C86" w:rsidRDefault="00942C86" w:rsidP="0098786A">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3" name="Rectangle 233"/>
                            <wps:cNvSpPr/>
                            <wps:spPr>
                              <a:xfrm>
                                <a:off x="-4256253" y="1528642"/>
                                <a:ext cx="231141" cy="154942"/>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942C86" w:rsidRDefault="00942C86" w:rsidP="0098786A">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s:wsp>
                        <wps:cNvPr id="43" name="Straight Connector 43"/>
                        <wps:cNvCnPr/>
                        <wps:spPr>
                          <a:xfrm>
                            <a:off x="1635607" y="51784"/>
                            <a:ext cx="8627" cy="3036499"/>
                          </a:xfrm>
                          <a:prstGeom prst="line">
                            <a:avLst/>
                          </a:prstGeom>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3203757" y="67839"/>
                            <a:ext cx="0" cy="2968685"/>
                          </a:xfrm>
                          <a:prstGeom prst="line">
                            <a:avLst/>
                          </a:prstGeom>
                          <a:ln/>
                        </wps:spPr>
                        <wps:style>
                          <a:lnRef idx="1">
                            <a:schemeClr val="accent1"/>
                          </a:lnRef>
                          <a:fillRef idx="0">
                            <a:schemeClr val="accent1"/>
                          </a:fillRef>
                          <a:effectRef idx="0">
                            <a:schemeClr val="accent1"/>
                          </a:effectRef>
                          <a:fontRef idx="minor">
                            <a:schemeClr val="tx1"/>
                          </a:fontRef>
                        </wps:style>
                        <wps:bodyPr/>
                      </wps:wsp>
                      <wps:wsp>
                        <wps:cNvPr id="45" name="Text Box 45"/>
                        <wps:cNvSpPr txBox="1"/>
                        <wps:spPr>
                          <a:xfrm>
                            <a:off x="82807" y="77594"/>
                            <a:ext cx="1362974" cy="3882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Default="00942C86" w:rsidP="0086154D">
                              <w:pPr>
                                <w:jc w:val="left"/>
                              </w:pPr>
                              <w:r>
                                <w:t>C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 name="Text Box 45"/>
                        <wps:cNvSpPr txBox="1"/>
                        <wps:spPr>
                          <a:xfrm>
                            <a:off x="1729348" y="58071"/>
                            <a:ext cx="1362710" cy="387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Default="00942C86" w:rsidP="006F1A81">
                              <w:pPr>
                                <w:pStyle w:val="NormalWeb"/>
                                <w:spacing w:before="0" w:beforeAutospacing="0" w:after="120" w:afterAutospacing="0"/>
                              </w:pPr>
                              <w:r>
                                <w:rPr>
                                  <w:rFonts w:ascii="Helvetica 45" w:eastAsia="Times New Roman" w:hAnsi="Helvetica 45"/>
                                  <w:sz w:val="20"/>
                                  <w:szCs w:val="20"/>
                                  <w:lang w:val="et-EE"/>
                                </w:rPr>
                                <w:t>PKCS#11 Module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5" name="Text Box 45"/>
                        <wps:cNvSpPr txBox="1"/>
                        <wps:spPr>
                          <a:xfrm>
                            <a:off x="3380558" y="59238"/>
                            <a:ext cx="1362075" cy="406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2C86" w:rsidRDefault="00942C86" w:rsidP="006F1A81">
                              <w:pPr>
                                <w:pStyle w:val="NormalWeb"/>
                                <w:spacing w:before="0" w:beforeAutospacing="0" w:after="120" w:afterAutospacing="0"/>
                              </w:pPr>
                              <w:r>
                                <w:rPr>
                                  <w:rFonts w:ascii="Helvetica 45" w:eastAsia="Times New Roman" w:hAnsi="Helvetica 45"/>
                                  <w:sz w:val="20"/>
                                  <w:szCs w:val="20"/>
                                  <w:lang w:val="et-EE"/>
                                </w:rPr>
                                <w:t>Host operating system &amp; Hardware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 name="Straight Arrow Connector 54"/>
                        <wps:cNvCnPr>
                          <a:stCxn id="174" idx="2"/>
                          <a:endCxn id="46122" idx="0"/>
                        </wps:cNvCnPr>
                        <wps:spPr>
                          <a:xfrm flipH="1">
                            <a:off x="3810969" y="2156334"/>
                            <a:ext cx="9706" cy="1354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5" name="Straight Arrow Connector 145"/>
                        <wps:cNvCnPr>
                          <a:stCxn id="193" idx="2"/>
                          <a:endCxn id="175" idx="0"/>
                        </wps:cNvCnPr>
                        <wps:spPr>
                          <a:xfrm flipH="1">
                            <a:off x="4475512" y="2156333"/>
                            <a:ext cx="5941" cy="1402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5" name="Elbow Connector 55"/>
                        <wps:cNvCnPr>
                          <a:stCxn id="207" idx="3"/>
                        </wps:cNvCnPr>
                        <wps:spPr>
                          <a:xfrm>
                            <a:off x="1359568" y="877686"/>
                            <a:ext cx="630893" cy="610760"/>
                          </a:xfrm>
                          <a:prstGeom prst="bentConnector3">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6" name="Elbow Connector 56"/>
                        <wps:cNvCnPr>
                          <a:stCxn id="195" idx="3"/>
                          <a:endCxn id="194" idx="1"/>
                        </wps:cNvCnPr>
                        <wps:spPr>
                          <a:xfrm>
                            <a:off x="2890505" y="1221385"/>
                            <a:ext cx="721910" cy="407007"/>
                          </a:xfrm>
                          <a:prstGeom prst="bentConnector3">
                            <a:avLst>
                              <a:gd name="adj1" fmla="val 50000"/>
                            </a:avLst>
                          </a:prstGeom>
                          <a:ln>
                            <a:tailEnd type="arrow"/>
                          </a:ln>
                        </wps:spPr>
                        <wps:style>
                          <a:lnRef idx="2">
                            <a:schemeClr val="accent1"/>
                          </a:lnRef>
                          <a:fillRef idx="0">
                            <a:schemeClr val="accent1"/>
                          </a:fillRef>
                          <a:effectRef idx="1">
                            <a:schemeClr val="accent1"/>
                          </a:effectRef>
                          <a:fontRef idx="minor">
                            <a:schemeClr val="tx1"/>
                          </a:fontRef>
                        </wps:style>
                        <wps:bodyPr/>
                      </wps:wsp>
                      <wpg:wgp>
                        <wpg:cNvPr id="178" name="Group 178"/>
                        <wpg:cNvGrpSpPr/>
                        <wpg:grpSpPr>
                          <a:xfrm>
                            <a:off x="4566855" y="1740682"/>
                            <a:ext cx="161290" cy="171450"/>
                            <a:chOff x="0" y="0"/>
                            <a:chExt cx="161650" cy="171907"/>
                          </a:xfrm>
                        </wpg:grpSpPr>
                        <wps:wsp>
                          <wps:cNvPr id="179" name="Rectangle 179"/>
                          <wps:cNvSpPr/>
                          <wps:spPr>
                            <a:xfrm>
                              <a:off x="20321" y="0"/>
                              <a:ext cx="141329" cy="171907"/>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942C86" w:rsidRDefault="00942C86" w:rsidP="00CA45D2">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80" name="Group 180"/>
                          <wpg:cNvGrpSpPr/>
                          <wpg:grpSpPr>
                            <a:xfrm>
                              <a:off x="0" y="38100"/>
                              <a:ext cx="76243" cy="106443"/>
                              <a:chOff x="0" y="38100"/>
                              <a:chExt cx="231439" cy="389918"/>
                            </a:xfrm>
                          </wpg:grpSpPr>
                          <wps:wsp>
                            <wps:cNvPr id="182" name="Rectangle 182"/>
                            <wps:cNvSpPr/>
                            <wps:spPr>
                              <a:xfrm>
                                <a:off x="55" y="38100"/>
                                <a:ext cx="231384" cy="155273"/>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942C86" w:rsidRDefault="00942C86" w:rsidP="00CA45D2">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3" name="Rectangle 183"/>
                            <wps:cNvSpPr/>
                            <wps:spPr>
                              <a:xfrm>
                                <a:off x="0" y="273076"/>
                                <a:ext cx="231141" cy="154942"/>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942C86" w:rsidRDefault="00942C86" w:rsidP="00CA45D2">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c:wpc>
                  </a:graphicData>
                </a:graphic>
              </wp:inline>
            </w:drawing>
          </mc:Choice>
          <mc:Fallback>
            <w:pict>
              <v:group id="Canvas 46120" o:spid="_x0000_s1107" editas="canvas" style="width:390.55pt;height:250.65pt;mso-position-horizontal-relative:char;mso-position-vertical-relative:line" coordsize="49599,318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">
                <v:shape id="_x0000_s1108" type="#_x0000_t75" style="position:absolute;width:49599;height:31832;visibility:visible;mso-wrap-style:square" stroked="t">
                  <v:fill o:detectmouseclick="t"/>
                  <v:path o:connecttype="none"/>
                </v:shape>
                <v:group id="Group 141" o:spid="_x0000_s1109" style="position:absolute;left:42739;top:24556;width:3359;height:5322" coordsize="3364,5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roundrect id="Rounded Rectangle 142" o:spid="_x0000_s1110" style="position:absolute;width:3364;height:53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r2S78A&#10;AADcAAAADwAAAGRycy9kb3ducmV2LnhtbERPS4vCMBC+C/sfwix409QiS61NZREEPfoAr0MztmWb&#10;SUmitv56s7Cwt/n4nlNsBtOJBznfWlawmCcgiCurW64VXM67WQbCB2SNnWVSMJKHTfkxKTDX9slH&#10;epxCLWII+xwVNCH0uZS+asign9ueOHI36wyGCF0ttcNnDDedTJPkSxpsOTY02NO2oerndDcKcFyx&#10;vzqkw+JV39IsNWObGaWmn8P3GkSgIfyL/9x7HecvU/h9Jl4gy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CvZLvwAAANwAAAAPAAAAAAAAAAAAAAAAAJgCAABkcnMvZG93bnJl&#10;di54bWxQSwUGAAAAAAQABAD1AAAAhAM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942C86" w:rsidRDefault="00942C86" w:rsidP="00185DDC"/>
                      </w:txbxContent>
                    </v:textbox>
                  </v:roundrect>
                  <v:shape id="Picture 143" o:spid="_x0000_s1111" type="#_x0000_t75" style="position:absolute;left:832;top:645;width:1727;height:1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aYljIAAAA3AAAAA8AAABkcnMvZG93bnJldi54bWxEj0FLw0AQhe+C/2EZwZvdWEtTYrfFiiW9&#10;tGKigrchOyar2dmQ3bapv94tCN5meO9782a+HGwrDtR741jB7SgBQVw5bbhW8Fqub2YgfEDW2Dom&#10;BSfysFxcXswx0+7IL3QoQi1iCPsMFTQhdJmUvmrIoh+5jjhqn663GOLa11L3eIzhtpXjJJlKi4bj&#10;hQY7emyo+i72NtaY7dL0Lf/6MfnKvO+3HyU+P5VKXV8ND/cgAg3h3/xHb3TkJndwfiZOIBe/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q2mJYyAAAANwAAAAPAAAAAAAAAAAA&#10;AAAAAJ8CAABkcnMvZG93bnJldi54bWxQSwUGAAAAAAQABAD3AAAAlAMAAAAA&#10;">
                    <v:imagedata r:id="rId20" o:title=""/>
                    <v:path arrowok="t"/>
                  </v:shape>
                </v:group>
                <v:group id="Group 53" o:spid="_x0000_s1112" style="position:absolute;left:36854;top:24567;width:3365;height:5325" coordorigin="8021,23398" coordsize="3364,5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roundrect id="Rounded Rectangle 51" o:spid="_x0000_s1113" style="position:absolute;left:8021;top:23398;width:3364;height:53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nEwcEA&#10;AADbAAAADwAAAGRycy9kb3ducmV2LnhtbESPwWrDMBBE74X8g9hAb41sQ4vjWAkhUGiOTQu5LtZa&#10;NrFWRlISO19fFQo9DjPzhql3kx3EjXzoHSvIVxkI4sbpno2C76/3lxJEiMgaB8ekYKYAu+3iqcZK&#10;uzt/0u0UjUgQDhUq6GIcKylD05HFsHIjcfJa5y3GJL2R2uM9we0giyx7kxZ7TgsdjnToqLmcrlYB&#10;zmsOZ490zB+mLcrCzn1plXpeTvsNiEhT/A//tT+0gtccfr+kH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JxMHBAAAA2wAAAA8AAAAAAAAAAAAAAAAAmAIAAGRycy9kb3du&#10;cmV2LnhtbFBLBQYAAAAABAAEAPUAAACGAwAAAAA=&#10;" fillcolor="#506329 [1638]" strokecolor="#94b64e [3046]">
                    <v:fill color2="#93b64c [3014]" rotate="t" angle="180" colors="0 #769535;52429f #9bc348;1 #9cc746" focus="100%" type="gradient">
                      <o:fill v:ext="view" type="gradientUnscaled"/>
                    </v:fill>
                    <v:shadow on="t" color="black" opacity="22937f" origin=",.5" offset="0,.63889mm"/>
                  </v:roundrect>
                  <v:shape id="Picture 47" o:spid="_x0000_s1114" type="#_x0000_t75" style="position:absolute;left:8854;top:24043;width:1727;height:1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OqcrGAAAA2wAAAA8AAABkcnMvZG93bnJldi54bWxEj0FrwkAQhe+F/odlCt7qpkUaia5ii2Iv&#10;rWhU8DZkx2Tb7GzIrpr213cLgsfHm/e9eeNpZ2txptYbxwqe+gkI4sJpw6WCbb54HILwAVlj7ZgU&#10;/JCH6eT+boyZdhde03kTShEh7DNUUIXQZFL6oiKLvu8a4ugdXWsxRNmWUrd4iXBby+ckeZEWDceG&#10;Cht6q6j43pxsfGP4maa75devWb6a/enjkONqnivVe+hmIxCBunA7vqbftYJBCv9bIgDk5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U6pysYAAADbAAAADwAAAAAAAAAAAAAA&#10;AACfAgAAZHJzL2Rvd25yZXYueG1sUEsFBgAAAAAEAAQA9wAAAJIDAAAAAA==&#10;">
                    <v:imagedata r:id="rId20" o:title=""/>
                    <v:path arrowok="t"/>
                  </v:shape>
                </v:group>
                <v:rect id="Rectangle 194" o:spid="_x0000_s1115" style="position:absolute;left:36124;top:12704;width:10798;height:7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7xFrsA&#10;AADcAAAADwAAAGRycy9kb3ducmV2LnhtbERPSwrCMBDdC94hjOBOU0VEq1FEEHQl/vZDMzbFZlKb&#10;qPX2RhDczeN9Z75sbCmeVPvCsYJBPwFBnDldcK7gfNr0JiB8QNZYOiYFb/KwXLRbc0y1e/GBnseQ&#10;ixjCPkUFJoQqldJnhiz6vquII3d1tcUQYZ1LXeMrhttSDpNkLC0WHBsMVrQ2lN2OD6uAzORyR7ve&#10;7W+OHtPNqsQgL0p1O81qBiJQE/7in3ur4/zpCL7PxAvk4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xe8Ra7AAAA3AAAAA8AAAAAAAAAAAAAAAAAmAIAAGRycy9kb3ducmV2Lnht&#10;bFBLBQYAAAAABAAEAPUAAACAAwAAAAA=&#10;" fillcolor="#a7bfde [1620]" strokecolor="#4579b8 [3044]">
                  <v:fill color2="#e4ecf5 [500]" rotate="t" angle="180" colors="0 #a3c4ff;22938f #bfd5ff;1 #e5eeff" focus="100%" type="gradient"/>
                  <v:shadow on="t" color="black" opacity="24903f" origin=",.5" offset="0,.55556mm"/>
                  <v:textbox>
                    <w:txbxContent>
                      <w:p w:rsidR="00942C86" w:rsidRDefault="00942C86" w:rsidP="00F465D1">
                        <w:pPr>
                          <w:pStyle w:val="NormalWeb"/>
                          <w:spacing w:before="0" w:beforeAutospacing="0" w:after="120" w:afterAutospacing="0"/>
                          <w:jc w:val="center"/>
                        </w:pPr>
                        <w:r>
                          <w:rPr>
                            <w:rFonts w:ascii="Helvetica 45" w:eastAsia="Times New Roman" w:hAnsi="Helvetica 45"/>
                            <w:sz w:val="20"/>
                            <w:szCs w:val="20"/>
                            <w:lang w:val="et-EE"/>
                          </w:rPr>
                          <w:t>PC/SC</w:t>
                        </w:r>
                      </w:p>
                    </w:txbxContent>
                  </v:textbox>
                </v:rect>
                <v:rect id="Rectangle 195" o:spid="_x0000_s1116" style="position:absolute;left:20737;top:9497;width:8168;height:5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f+KL8A&#10;AADcAAAADwAAAGRycy9kb3ducmV2LnhtbERPTYvCMBC9C/sfwix401RR2a2N4i4KelR38To0Yxva&#10;TEoTtf57Iwje5vE+J1t2thZXar1xrGA0TEAQ504bLhT8HTeDLxA+IGusHZOCO3lYLj56Gaba3XhP&#10;10MoRAxhn6KCMoQmldLnJVn0Q9cQR+7sWoshwraQusVbDLe1HCfJTFo0HBtKbOi3pLw6XKyCjT6Z&#10;2lcrV+z+f9bWTkIzNlqp/me3moMI1IW3+OXe6jj/ewrPZ+IFc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t/4ovwAAANwAAAAPAAAAAAAAAAAAAAAAAJgCAABkcnMvZG93bnJl&#10;di54bWxQSwUGAAAAAAQABAD1AAAAhAMAAAAA&#10;" fillcolor="#fbcaa2 [1625]" strokecolor="#f68c36 [3049]">
                  <v:fill color2="#fdefe3 [505]" rotate="t" angle="180" colors="0 #ffbe86;22938f #ffd0aa;1 #ffebdb" focus="100%" type="gradient"/>
                  <v:shadow on="t" color="black" opacity="24903f" origin=",.5" offset="0,.55556mm"/>
                  <v:textbox>
                    <w:txbxContent>
                      <w:p w:rsidR="00942C86" w:rsidRPr="007A0311" w:rsidRDefault="00942C86" w:rsidP="007A0311">
                        <w:pPr>
                          <w:pStyle w:val="NormalWeb"/>
                          <w:spacing w:before="0" w:beforeAutospacing="0" w:after="120" w:afterAutospacing="0"/>
                          <w:jc w:val="center"/>
                          <w:rPr>
                            <w:u w:val="single"/>
                          </w:rPr>
                        </w:pPr>
                        <w:r w:rsidRPr="007A0311">
                          <w:rPr>
                            <w:rFonts w:ascii="Helvetica 45" w:eastAsia="Times New Roman" w:hAnsi="Helvetica 45"/>
                            <w:sz w:val="20"/>
                            <w:szCs w:val="20"/>
                            <w:u w:val="single"/>
                            <w:lang w:val="et-EE"/>
                          </w:rPr>
                          <w:t>OpenSC</w:t>
                        </w:r>
                      </w:p>
                    </w:txbxContent>
                  </v:textbox>
                </v:rect>
                <v:group id="Group 46131" o:spid="_x0000_s1117" style="position:absolute;left:2304;top:5632;width:11291;height:6289" coordorigin="5854,7015" coordsize="10795,6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0WWvMcAAADe&#10;AAAADwAAAAAAAAAAAAAAAACqAgAAZHJzL2Rvd25yZXYueG1sUEsFBgAAAAAEAAQA+gAAAJ4DAAAA&#10;AA==&#10;">
                  <v:rect id="Rectangle 207" o:spid="_x0000_s1118" style="position:absolute;left:5854;top:7015;width:10795;height:68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B5xsYA&#10;AADcAAAADwAAAGRycy9kb3ducmV2LnhtbESP3WrCQBSE7wXfYTlCb0Q3elEluooGhLZeFH8e4Jg9&#10;JsHs2ZDdxKRP3y0UvBxm5htmve1MKVqqXWFZwWwagSBOrS44U3C9HCZLEM4jaywtk4KeHGw3w8Ea&#10;Y22ffKL27DMRIOxiVJB7X8VSujQng25qK+Lg3W1t0AdZZ1LX+AxwU8p5FL1LgwWHhRwrSnJKH+fG&#10;KPj6bNpmX96PfbJPbj/9cjH+lkel3kbdbgXCU+df4f/2h1YwjxbwdyYc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B5xsYAAADcAAAADwAAAAAAAAAAAAAAAACYAgAAZHJz&#10;L2Rvd25yZXYueG1sUEsFBgAAAAAEAAQA9QAAAIsDAAAAAA==&#10;" fillcolor="#215a69 [1640]" stroked="f">
                    <v:fill color2="#3da5c1 [3016]" rotate="t" angle="180" colors="0 #2787a0;52429f #36b1d2;1 #34b3d6" focus="100%" type="gradient">
                      <o:fill v:ext="view" type="gradientUnscaled"/>
                    </v:fill>
                    <v:shadow on="t" color="black" opacity="22937f" origin=",.5" offset="0,.63889mm"/>
                    <v:textbox>
                      <w:txbxContent>
                        <w:p w:rsidR="00942C86" w:rsidRPr="00E94128" w:rsidRDefault="00942C86" w:rsidP="00E94128">
                          <w:pPr>
                            <w:pStyle w:val="NormalWeb"/>
                            <w:spacing w:before="0" w:beforeAutospacing="0" w:after="120" w:afterAutospacing="0"/>
                            <w:jc w:val="center"/>
                            <w:rPr>
                              <w:u w:val="single"/>
                            </w:rPr>
                          </w:pPr>
                          <w:r>
                            <w:rPr>
                              <w:rFonts w:ascii="Helvetica 45" w:eastAsia="Times New Roman" w:hAnsi="Helvetica 45"/>
                              <w:sz w:val="20"/>
                              <w:szCs w:val="20"/>
                              <w:u w:val="single"/>
                              <w:lang w:val="et-EE"/>
                            </w:rPr>
                            <w:t>C</w:t>
                          </w:r>
                          <w:r w:rsidRPr="00E94128">
                            <w:rPr>
                              <w:rFonts w:ascii="Helvetica 45" w:eastAsia="Times New Roman" w:hAnsi="Helvetica 45"/>
                              <w:sz w:val="20"/>
                              <w:szCs w:val="20"/>
                              <w:u w:val="single"/>
                              <w:lang w:val="et-EE"/>
                            </w:rPr>
                            <w:t>DigiD</w:t>
                          </w:r>
                          <w:r w:rsidRPr="00985992">
                            <w:rPr>
                              <w:rFonts w:ascii="Helvetica 45" w:eastAsia="Times New Roman" w:hAnsi="Helvetica 45"/>
                              <w:sz w:val="20"/>
                              <w:szCs w:val="20"/>
                              <w:lang w:val="et-EE"/>
                            </w:rPr>
                            <w:t>o</w:t>
                          </w:r>
                          <w:r w:rsidRPr="00E94128">
                            <w:rPr>
                              <w:rFonts w:ascii="Helvetica 45" w:eastAsia="Times New Roman" w:hAnsi="Helvetica 45"/>
                              <w:sz w:val="20"/>
                              <w:szCs w:val="20"/>
                              <w:u w:val="single"/>
                              <w:lang w:val="et-EE"/>
                            </w:rPr>
                            <w:t>c</w:t>
                          </w:r>
                        </w:p>
                      </w:txbxContent>
                    </v:textbox>
                  </v:rect>
                  <v:group id="Group 197" o:spid="_x0000_s1119" style="position:absolute;left:13872;top:7596;width:2259;height:2544" coordorigin="" coordsize="5693,6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rect id="Rectangle 198" o:spid="_x0000_s1120" style="position:absolute;left:1035;width:4658;height: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ZT8cA&#10;AADcAAAADwAAAGRycy9kb3ducmV2LnhtbESPQU/CQBCF7yT+h82YeDGy1QNiZSHSxETgQER/wNgd&#10;2sbubNPdlpZfzxxIuM3kvXnvm8VqcLXqqQ2VZwPP0wQUce5txYWB35/PpzmoEJEt1p7JwEgBVsu7&#10;yQJT60/8Tf0hFkpCOKRooIyxSbUOeUkOw9Q3xKIdfeswytoW2rZ4knBX65ckmWmHFUtDiQ1lJeX/&#10;h84Z2G66vlvXx92YrbO/8zh/fdzrnTEP98PHO6hIQ7yZr9dfVvDfhFaekQn08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AGU/HAAAA3AAAAA8AAAAAAAAAAAAAAAAAmAIAAGRy&#10;cy9kb3ducmV2LnhtbFBLBQYAAAAABAAEAPUAAACMAwAAAAA=&#10;" fillcolor="#215a69 [1640]" stroked="f">
                      <v:fill color2="#3da5c1 [3016]" rotate="t" angle="180" colors="0 #2787a0;52429f #36b1d2;1 #34b3d6" focus="100%" type="gradient">
                        <o:fill v:ext="view" type="gradientUnscaled"/>
                      </v:fill>
                      <v:shadow on="t" color="black" opacity="22937f" origin=",.5" offset="0,.63889mm"/>
                      <v:textbox>
                        <w:txbxContent>
                          <w:p w:rsidR="00942C86" w:rsidRDefault="00942C86" w:rsidP="00E94128">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199" o:spid="_x0000_s1121" style="position:absolute;top:1035;width:2313;height:4223" coordorigin=",1035" coordsize="2313,4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rect id="Rectangle 200" o:spid="_x0000_s1122" style="position:absolute;top:1035;width:2313;height:1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nhssUA&#10;AADcAAAADwAAAGRycy9kb3ducmV2LnhtbESP3WrCQBSE7wXfYTlCb0Q3etFKdBUNCLZeFH8e4Jg9&#10;JsHs2ZDdxKRP3y0UvBxm5htmtelMKVqqXWFZwWwagSBOrS44U3C97CcLEM4jaywtk4KeHGzWw8EK&#10;Y22ffKL27DMRIOxiVJB7X8VSujQng25qK+Lg3W1t0AdZZ1LX+AxwU8p5FL1LgwWHhRwrSnJKH+fG&#10;KPj6bNpmV96PfbJLbj/94mP8LY9KvY267RKEp86/wv/tg1YQiPB3Jhw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GyxQAAANwAAAAPAAAAAAAAAAAAAAAAAJgCAABkcnMv&#10;ZG93bnJldi54bWxQSwUGAAAAAAQABAD1AAAAigMAAAAA&#10;" fillcolor="#215a69 [1640]" stroked="f">
                        <v:fill color2="#3da5c1 [3016]" rotate="t" angle="180" colors="0 #2787a0;52429f #36b1d2;1 #34b3d6" focus="100%" type="gradient">
                          <o:fill v:ext="view" type="gradientUnscaled"/>
                        </v:fill>
                        <v:shadow on="t" color="black" opacity="22937f" origin=",.5" offset="0,.63889mm"/>
                        <v:textbox>
                          <w:txbxContent>
                            <w:p w:rsidR="00942C86" w:rsidRDefault="00942C86" w:rsidP="00E94128">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201" o:spid="_x0000_s1123" style="position:absolute;top:3709;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VEKcYA&#10;AADcAAAADwAAAGRycy9kb3ducmV2LnhtbESP3WrCQBSE7wu+w3KE3hTd6EUr0VU0IFi9KP48wDF7&#10;TILZsyG7iYlP3y0UvBxm5htmsepMKVqqXWFZwWQcgSBOrS44U3A5b0czEM4jaywtk4KeHKyWg7cF&#10;xto++EjtyWciQNjFqCD3voqldGlOBt3YVsTBu9naoA+yzqSu8RHgppTTKPqUBgsOCzlWlOSU3k+N&#10;UbD/btpmU94OfbJJrs9+9vXxIw9KvQ+79RyEp86/wv/tnVYwjSbwdyYc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RVEKcYAAADcAAAADwAAAAAAAAAAAAAAAACYAgAAZHJz&#10;L2Rvd25yZXYueG1sUEsFBgAAAAAEAAQA9QAAAIsDAAAAAA==&#10;" fillcolor="#215a69 [1640]" stroked="f">
                        <v:fill color2="#3da5c1 [3016]" rotate="t" angle="180" colors="0 #2787a0;52429f #36b1d2;1 #34b3d6" focus="100%" type="gradient">
                          <o:fill v:ext="view" type="gradientUnscaled"/>
                        </v:fill>
                        <v:shadow on="t" color="black" opacity="22937f" origin=",.5" offset="0,.63889mm"/>
                        <v:textbox>
                          <w:txbxContent>
                            <w:p w:rsidR="00942C86" w:rsidRDefault="00942C86" w:rsidP="00E94128">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group>
                <v:group id="Group 22" o:spid="_x0000_s1124" style="position:absolute;left:19905;top:12705;width:9697;height:4509" coordorigin="32658,11699" coordsize="9697,45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96" o:spid="_x0000_s1125" style="position:absolute;left:32658;top:11699;width:9697;height:45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vnJ8EA&#10;AADcAAAADwAAAGRycy9kb3ducmV2LnhtbERPTYvCMBC9C/sfwgh707QeRKtRRBBkL8tWPXgbmrEt&#10;NpNuEm13f70RBG/zeJ+zXPemEXdyvrasIB0nIIgLq2suFRwPu9EMhA/IGhvLpOCPPKxXH4MlZtp2&#10;/EP3PJQihrDPUEEVQptJ6YuKDPqxbYkjd7HOYIjQlVI77GK4aeQkSabSYM2xocKWthUV1/xmFHzX&#10;53yX/neOuq/zracTpqR/lfoc9psFiEB9eItf7r2O8+dTeD4TL5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5yfBAAAA3AAAAA8AAAAAAAAAAAAAAAAAmAIAAGRycy9kb3du&#10;cmV2LnhtbFBLBQYAAAAABAAEAPUAAACGAwAAAAA=&#10;" fillcolor="#9a4906 [1641]" stroked="f">
                    <v:fill color2="#f68a32 [3017]" rotate="t" angle="180" colors="0 #cb6c1d;52429f #ff8f2a;1 #ff8f26" focus="100%" type="gradient">
                      <o:fill v:ext="view" type="gradientUnscaled"/>
                    </v:fill>
                    <v:shadow on="t" color="black" opacity="22937f" origin=",.5" offset="0,.63889mm"/>
                    <v:textbox inset=".3mm">
                      <w:txbxContent>
                        <w:p w:rsidR="00942C86" w:rsidRPr="0098786A" w:rsidRDefault="00942C86" w:rsidP="0098786A">
                          <w:pPr>
                            <w:pStyle w:val="NormalWeb"/>
                            <w:spacing w:before="0" w:beforeAutospacing="0" w:after="120" w:afterAutospacing="0"/>
                            <w:jc w:val="center"/>
                            <w:rPr>
                              <w:rFonts w:ascii="Helvetica 45" w:eastAsia="Times New Roman" w:hAnsi="Helvetica 45"/>
                              <w:sz w:val="18"/>
                              <w:szCs w:val="18"/>
                              <w:lang w:val="et-EE"/>
                            </w:rPr>
                          </w:pPr>
                          <w:r w:rsidRPr="007A0311">
                            <w:rPr>
                              <w:rFonts w:ascii="Helvetica 45" w:eastAsia="Times New Roman" w:hAnsi="Helvetica 45"/>
                              <w:sz w:val="18"/>
                              <w:szCs w:val="18"/>
                              <w:lang w:val="et-EE"/>
                            </w:rPr>
                            <w:t>PKCS#11</w:t>
                          </w:r>
                        </w:p>
                      </w:txbxContent>
                    </v:textbox>
                  </v:rect>
                  <v:group id="Group 209" o:spid="_x0000_s1126" style="position:absolute;left:39817;top:12520;width:1844;height:2311" coordsize="5693,6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rect id="Rectangle 210" o:spid="_x0000_s1127" style="position:absolute;left:1035;width:4658;height: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Rv70A&#10;AADcAAAADwAAAGRycy9kb3ducmV2LnhtbERPyQrCMBC9C/5DGMGbpi6IVKOoIHp1xePQjG21mZQm&#10;avXrzUHw+Hj7dF6bQjypcrllBb1uBII4sTrnVMHxsO6MQTiPrLGwTAre5GA+azamGGv74h099z4V&#10;IYRdjAoy78tYSpdkZNB1bUkcuKutDPoAq1TqCl8h3BSyH0UjaTDn0JBhSauMkvv+YRQs09PnPNC8&#10;s4PzsL5c8bPJzU2pdqteTEB4qv1f/HNvtYJ+L8wPZ8IR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N/Rv70AAADcAAAADwAAAAAAAAAAAAAAAACYAgAAZHJzL2Rvd25yZXYu&#10;eG1sUEsFBgAAAAAEAAQA9QAAAIIDAAAAAA==&#10;" fillcolor="#9a4906 [1641]" stroked="f">
                      <v:fill color2="#f68a32 [3017]" rotate="t" angle="180" colors="0 #cb6c1d;52429f #ff8f2a;1 #ff8f26" focus="100%" type="gradient">
                        <o:fill v:ext="view" type="gradientUnscaled"/>
                      </v:fill>
                      <v:shadow on="t" color="black" opacity="22937f" origin=",.5" offset="0,.63889mm"/>
                      <v:textbox>
                        <w:txbxContent>
                          <w:p w:rsidR="00942C86" w:rsidRDefault="00942C86" w:rsidP="00F465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211" o:spid="_x0000_s1128" style="position:absolute;top:1035;width:2313;height:4223" coordorigin=",1035" coordsize="2313,4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rect id="Rectangle 212" o:spid="_x0000_s1129" style="position:absolute;top:1035;width:2313;height:1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HqU8EA&#10;AADcAAAADwAAAGRycy9kb3ducmV2LnhtbESPQYvCMBSE74L/ITzBm6ZWEalGUUHWq66Kx0fzbKvN&#10;S2myWv31RljwOMzMN8xs0ZhS3Kl2hWUFg34Egji1uuBMweF305uAcB5ZY2mZFDzJwWLebs0w0fbB&#10;O7rvfSYChF2CCnLvq0RKl+Zk0PVtRRy8i60N+iDrTOoaHwFuShlH0VgaLDgs5FjROqf0tv8zClbZ&#10;8XUaat7Z4WnUnC/4+inMValup1lOQXhq/Df8395qBfEghs+ZcAT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B6lPBAAAA3AAAAA8AAAAAAAAAAAAAAAAAmAIAAGRycy9kb3du&#10;cmV2LnhtbFBLBQYAAAAABAAEAPUAAACGAwAAAAA=&#10;" fillcolor="#9a4906 [1641]" stroked="f">
                        <v:fill color2="#f68a32 [3017]" rotate="t" angle="180" colors="0 #cb6c1d;52429f #ff8f2a;1 #ff8f26" focus="100%" type="gradient">
                          <o:fill v:ext="view" type="gradientUnscaled"/>
                        </v:fill>
                        <v:shadow on="t" color="black" opacity="22937f" origin=",.5" offset="0,.63889mm"/>
                        <v:textbox>
                          <w:txbxContent>
                            <w:p w:rsidR="00942C86" w:rsidRDefault="00942C86" w:rsidP="00F465D1">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213" o:spid="_x0000_s1130" style="position:absolute;top:3709;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1PyMMA&#10;AADcAAAADwAAAGRycy9kb3ducmV2LnhtbESPT4vCMBTE74LfITxhb5pqF5HaKLqwuFddFY+P5vWP&#10;Ni+lidr10xthweMwM79h0mVnanGj1lWWFYxHEQjizOqKCwX73+/hDITzyBpry6TgjxwsF/1eiom2&#10;d97SbecLESDsElRQet8kUrqsJINuZBvi4OW2NeiDbAupW7wHuKnlJIqm0mDFYaHEhr5Kyi67q1Gw&#10;Lg6PY6x5a+PjZ3fK8bGpzFmpj0G3moPw1Pl3+L/9oxVMxjG8zoQj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1PyMMAAADcAAAADwAAAAAAAAAAAAAAAACYAgAAZHJzL2Rv&#10;d25yZXYueG1sUEsFBgAAAAAEAAQA9QAAAIgDAAAAAA==&#10;" fillcolor="#9a4906 [1641]" stroked="f">
                        <v:fill color2="#f68a32 [3017]" rotate="t" angle="180" colors="0 #cb6c1d;52429f #ff8f2a;1 #ff8f26" focus="100%" type="gradient">
                          <o:fill v:ext="view" type="gradientUnscaled"/>
                        </v:fill>
                        <v:shadow on="t" color="black" opacity="22937f" origin=",.5" offset="0,.63889mm"/>
                        <v:textbox>
                          <w:txbxContent>
                            <w:p w:rsidR="00942C86" w:rsidRDefault="00942C86" w:rsidP="00F465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group>
                <v:group id="Group 21" o:spid="_x0000_s1131" style="position:absolute;left:41945;top:16916;width:5728;height:8737" coordorigin="46462,19785" coordsize="5727,8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175" o:spid="_x0000_s1132" style="position:absolute;left:46462;top:25835;width:5618;height:2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YCsMA&#10;AADcAAAADwAAAGRycy9kb3ducmV2LnhtbERP22oCMRB9L/gPYQRfimYVuspqFC9taR8Ebx8wbMbN&#10;4mayJKlu/74pFPo2h3OdxaqzjbiTD7VjBeNRBoK4dLrmSsHl/DacgQgRWWPjmBR8U4DVsve0wEK7&#10;Bx/pfoqVSCEcClRgYmwLKUNpyGIYuZY4cVfnLcYEfSW1x0cKt42cZFkuLdacGgy2tDVU3k5fVsEu&#10;P9xs/j7db569OR/xc1zvXxulBv1uPQcRqYv/4j/3h07zpy/w+0y6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YCs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B84D63">
                          <w:pPr>
                            <w:pStyle w:val="NormalWeb"/>
                            <w:spacing w:before="0" w:beforeAutospacing="0" w:after="120" w:afterAutospacing="0"/>
                            <w:jc w:val="center"/>
                          </w:pPr>
                          <w:r>
                            <w:rPr>
                              <w:rFonts w:ascii="Helvetica 45" w:eastAsia="Times New Roman" w:hAnsi="Helvetica 45"/>
                              <w:sz w:val="16"/>
                              <w:szCs w:val="16"/>
                              <w:lang w:val="et-EE"/>
                            </w:rPr>
                            <w:t>Reader</w:t>
                          </w:r>
                        </w:p>
                      </w:txbxContent>
                    </v:textbox>
                  </v:rect>
                  <v:rect id="Rectangle 193" o:spid="_x0000_s1133" style="position:absolute;left:46471;top:19785;width:5718;height:4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DH8QA&#10;AADcAAAADwAAAGRycy9kb3ducmV2LnhtbERP22oCMRB9F/yHMEJfSs1qYVu3RmltFX0Q6uUDhs10&#10;s7iZLEmq2783QsG3OZzrTOedbcSZfKgdKxgNMxDEpdM1VwqOh+XTK4gQkTU2jknBHwWYz/q9KRba&#10;XXhH532sRArhUKACE2NbSBlKQxbD0LXEiftx3mJM0FdSe7ykcNvIcZbl0mLNqcFgSwtD5Wn/axV8&#10;5t8nm69eth+P3hx2uBnV269GqYdB9/4GIlIX7+J/91qn+ZNnuD2TLp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CQx/EAAAA3A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E94128">
                          <w:pPr>
                            <w:pStyle w:val="NormalWeb"/>
                            <w:spacing w:before="0" w:beforeAutospacing="0" w:after="120" w:afterAutospacing="0"/>
                            <w:jc w:val="both"/>
                          </w:pPr>
                          <w:r w:rsidRPr="00F465D1">
                            <w:rPr>
                              <w:rFonts w:ascii="Helvetica 45" w:eastAsia="Times New Roman" w:hAnsi="Helvetica 45"/>
                              <w:sz w:val="16"/>
                              <w:szCs w:val="16"/>
                              <w:lang w:val="et-EE"/>
                            </w:rPr>
                            <w:t>CCID</w:t>
                          </w:r>
                          <w:r>
                            <w:rPr>
                              <w:rFonts w:ascii="Helvetica 45" w:eastAsia="Times New Roman" w:hAnsi="Helvetica 45"/>
                              <w:sz w:val="20"/>
                              <w:szCs w:val="20"/>
                              <w:lang w:val="et-EE"/>
                            </w:rPr>
                            <w:t> </w:t>
                          </w:r>
                        </w:p>
                      </w:txbxContent>
                    </v:textbox>
                  </v:rect>
                </v:group>
                <v:rect id="Rectangle 46122" o:spid="_x0000_s1134" style="position:absolute;left:35165;top:22917;width:5889;height:2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EfM8YA&#10;AADeAAAADwAAAGRycy9kb3ducmV2LnhtbESPzWrDMBCE74W+g9hCLyGRbYIbnCih/7SHQP4eYLE2&#10;lom1MpKaOG9fFQI9DjPzDbNYDbYTZ/Khdawgn2QgiGunW24UHPYf4xmIEJE1do5JwZUCrJb3dwus&#10;tLvwls672IgE4VChAhNjX0kZakMWw8T1xMk7Om8xJukbqT1eEtx2ssiyUlpsOS0Y7OnVUH3a/VgF&#10;b+XmZMvPp/XLyJv9Fr/zdv3eKfX4MDzPQUQa4n/41v7SCqZlXhTwdydd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EfM8YAAADeAAAADwAAAAAAAAAAAAAAAACYAgAAZHJz&#10;L2Rvd25yZXYueG1sUEsFBgAAAAAEAAQA9QAAAIs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Pr="00B84D63" w:rsidRDefault="00942C86" w:rsidP="00B84D63">
                        <w:pPr>
                          <w:jc w:val="center"/>
                          <w:rPr>
                            <w:sz w:val="16"/>
                            <w:szCs w:val="16"/>
                          </w:rPr>
                        </w:pPr>
                        <w:r w:rsidRPr="00B84D63">
                          <w:rPr>
                            <w:sz w:val="16"/>
                            <w:szCs w:val="16"/>
                          </w:rPr>
                          <w:t>Reader</w:t>
                        </w:r>
                      </w:p>
                    </w:txbxContent>
                  </v:textbox>
                </v:rect>
                <v:rect id="Rectangle 174" o:spid="_x0000_s1135" style="position:absolute;left:34743;top:16950;width:6926;height:4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c9kcMA&#10;AADcAAAADwAAAGRycy9kb3ducmV2LnhtbERP22oCMRB9L/gPYQRfimaVsspqFC9taR8Ebx8wbMbN&#10;4mayJKlu/74pFPo2h3OdxaqzjbiTD7VjBeNRBoK4dLrmSsHl/DacgQgRWWPjmBR8U4DVsve0wEK7&#10;Bx/pfoqVSCEcClRgYmwLKUNpyGIYuZY4cVfnLcYEfSW1x0cKt42cZFkuLdacGgy2tDVU3k5fVsEu&#10;P9xs/j7db569OR/xc1zvXxulBv1uPQcRqYv/4j/3h07zpy/w+0y6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c9kc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Pr="00F465D1" w:rsidRDefault="00942C86" w:rsidP="00B84D63">
                        <w:pPr>
                          <w:rPr>
                            <w:sz w:val="16"/>
                            <w:szCs w:val="16"/>
                          </w:rPr>
                        </w:pPr>
                        <w:r w:rsidRPr="00F465D1">
                          <w:rPr>
                            <w:sz w:val="16"/>
                            <w:szCs w:val="16"/>
                          </w:rPr>
                          <w:t>IFD Handler</w:t>
                        </w:r>
                      </w:p>
                    </w:txbxContent>
                  </v:textbox>
                </v:rect>
                <v:group id="Group 11" o:spid="_x0000_s1136" style="position:absolute;left:39628;top:17297;width:1616;height:1719" coordorigin="24479,19798" coordsize="1616,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230" o:spid="_x0000_s1137" style="position:absolute;left:24682;top:19798;width:1413;height:1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PjLsIA&#10;AADcAAAADwAAAGRycy9kb3ducmV2LnhtbERPy2oCMRTdF/yHcAvdlJpRYSyjUdRWqQvB1wdcJreT&#10;wcnNkKQ6/r1ZCF0ezns672wjruRD7VjBoJ+BIC6drrlScD6tPz5BhIissXFMCu4UYD7rvUyx0O7G&#10;B7oeYyVSCIcCFZgY20LKUBqyGPquJU7cr/MWY4K+ktrjLYXbRg6zLJcWa04NBltaGSovxz+r4Cvf&#10;X2y+Ge+W796cDrgd1LvvRqm3124xARGpi//ip/tHKxiO0vx0Jh0B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MuwgAAANw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98786A">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231" o:spid="_x0000_s1138" style="position:absolute;left:24479;top:20179;width:762;height:1065" coordorigin="-42562,12936" coordsize="2314,3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GUBsQAAADcAAAADwAAAGRycy9kb3ducmV2LnhtbESPQYvCMBSE78L+h/AW&#10;vGlaZRepRhFR8SDCVkG8PZpnW2xeShPb+u83wsIeh5n5hlmselOJlhpXWlYQjyMQxJnVJecKLufd&#10;aAbCeWSNlWVS8CIHq+XHYIGJth3/UJv6XAQIuwQVFN7XiZQuK8igG9uaOHh32xj0QTa51A12AW4q&#10;OYmib2mw5LBQYE2bgrJH+jQK9h1262m8bY+P++Z1O3+drseYlBp+9us5CE+9/w//tQ9awWQa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cGUBsQAAADcAAAA&#10;DwAAAAAAAAAAAAAAAACqAgAAZHJzL2Rvd25yZXYueG1sUEsFBgAAAAAEAAQA+gAAAJsDAAAAAA==&#10;">
                    <v:rect id="Rectangle 232" o:spid="_x0000_s1139" style="position:absolute;left:-42561;top:12936;width:2313;height:1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3YwsYA&#10;AADcAAAADwAAAGRycy9kb3ducmV2LnhtbESPzWrDMBCE74W8g9hALqWR44Ib3CghP21oD4H89AEW&#10;a2uZWCsjKYn79lGh0OMwM98ws0VvW3ElHxrHCibjDARx5XTDtYKv0/vTFESIyBpbx6TghwIs5oOH&#10;GZba3fhA12OsRYJwKFGBibErpQyVIYth7Dri5H07bzEm6WupPd4S3LYyz7JCWmw4LRjsaG2oOh8v&#10;VsGm2J9tsX3ZrR69OR3wc9Ls3lqlRsN++QoiUh//w3/tD60gf87h90w6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3YwsYAAADcAAAADwAAAAAAAAAAAAAAAACYAgAAZHJz&#10;L2Rvd25yZXYueG1sUEsFBgAAAAAEAAQA9QAAAIs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98786A">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233" o:spid="_x0000_s1140" style="position:absolute;left:-42562;top:15286;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F9WcUA&#10;AADcAAAADwAAAGRycy9kb3ducmV2LnhtbESP3WoCMRSE7wu+QzhCb0rNqrCW1Sj2F71Y8O8BDpvj&#10;ZnFzsiSpbt++EQq9HGbmG2ax6m0rruRD41jBeJSBIK6cbrhWcDp+Pr+ACBFZY+uYFPxQgNVy8LDA&#10;Qrsb7+l6iLVIEA4FKjAxdoWUoTJkMYxcR5y8s/MWY5K+ltrjLcFtKydZlkuLDacFgx29Gaouh2+r&#10;4D3fXWz+NStfn7w57nE7bsqPVqnHYb+eg4jUx//wX3ujFUymU7ifS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wX1ZxQAAANwAAAAPAAAAAAAAAAAAAAAAAJgCAABkcnMv&#10;ZG93bnJldi54bWxQSwUGAAAAAAQABAD1AAAAigM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98786A">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line id="Straight Connector 43" o:spid="_x0000_s1141" style="position:absolute;visibility:visible;mso-wrap-style:square" from="16356,517" to="16442,3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1M8sQAAADbAAAADwAAAGRycy9kb3ducmV2LnhtbESPzWoCQRCE74G8w9ABb3E2/qEbR5FA&#10;QEwuMT5Au9PuLu70bGY6uvr0mYDgsaiqr6j5snONOlGItWcDL/0MFHHhbc2lgd33+/MUVBRki41n&#10;MnChCMvF48Mcc+vP/EWnrZQqQTjmaKASaXOtY1GRw9j3LXHyDj44lCRDqW3Ac4K7Rg+ybKId1pwW&#10;KmzpraLiuP11Bn4+Ptfxsm8GMhlfN8ewms5kGI3pPXWrV1BCndzDt/baGhgN4f9L+gF6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UzyxAAAANsAAAAPAAAAAAAAAAAA&#10;AAAAAKECAABkcnMvZG93bnJldi54bWxQSwUGAAAAAAQABAD5AAAAkgMAAAAA&#10;" strokecolor="#4579b8 [3044]"/>
                <v:line id="Straight Connector 132" o:spid="_x0000_s1142" style="position:absolute;visibility:visible;mso-wrap-style:square" from="32037,678" to="32037,30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RdI8IAAADcAAAADwAAAGRycy9kb3ducmV2LnhtbERPzWrCQBC+F/oOyxR6q5tGFI2uIgVB&#10;2l6qPsCYnSbB7Gy6O2rs07uFgrf5+H5nvuxdq84UYuPZwOsgA0VcettwZWC/W79MQEVBtth6JgNX&#10;irBcPD7MsbD+wl903kqlUgjHAg3UIl2hdSxrchgHviNO3LcPDiXBUGkb8JLCXavzLBtrhw2nhho7&#10;equpPG5PzsDPx+cmXg9tLuPR7/sxrCZTGUZjnp/61QyUUC938b97Y9P8YQ5/z6QL9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gRdI8IAAADcAAAADwAAAAAAAAAAAAAA&#10;AAChAgAAZHJzL2Rvd25yZXYueG1sUEsFBgAAAAAEAAQA+QAAAJADAAAAAA==&#10;" strokecolor="#4579b8 [3044]"/>
                <v:shape id="Text Box 45" o:spid="_x0000_s1143" type="#_x0000_t202" style="position:absolute;left:828;top:775;width:13629;height:3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rsidR="00942C86" w:rsidRDefault="00942C86" w:rsidP="0086154D">
                        <w:pPr>
                          <w:jc w:val="left"/>
                        </w:pPr>
                        <w:r>
                          <w:t>C Application</w:t>
                        </w:r>
                      </w:p>
                    </w:txbxContent>
                  </v:textbox>
                </v:shape>
                <v:shape id="Text Box 45" o:spid="_x0000_s1144" type="#_x0000_t202" style="position:absolute;left:17293;top:580;width:13627;height:3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PGvcMA&#10;AADcAAAADwAAAGRycy9kb3ducmV2LnhtbERPS4vCMBC+L/gfwgje1lTXFalGkYKsiHvwcfE2NmNb&#10;bCa1iVr99ZsFwdt8fM+ZzBpTihvVrrCsoNeNQBCnVhecKdjvFp8jEM4jaywtk4IHOZhNWx8TjLW9&#10;84ZuW5+JEMIuRgW591UspUtzMui6tiIO3MnWBn2AdSZ1jfcQbkrZj6KhNFhwaMixoiSn9Ly9GgWr&#10;ZPGLm2PfjJ5l8rM+zavL/vCtVKfdzMcgPDX+LX65lzrM/xrA/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PGvcMAAADcAAAADwAAAAAAAAAAAAAAAACYAgAAZHJzL2Rv&#10;d25yZXYueG1sUEsFBgAAAAAEAAQA9QAAAIgDAAAAAA==&#10;" filled="f" stroked="f" strokeweight=".5pt">
                  <v:textbox>
                    <w:txbxContent>
                      <w:p w:rsidR="00942C86" w:rsidRDefault="00942C86" w:rsidP="006F1A81">
                        <w:pPr>
                          <w:pStyle w:val="NormalWeb"/>
                          <w:spacing w:before="0" w:beforeAutospacing="0" w:after="120" w:afterAutospacing="0"/>
                        </w:pPr>
                        <w:r>
                          <w:rPr>
                            <w:rFonts w:ascii="Helvetica 45" w:eastAsia="Times New Roman" w:hAnsi="Helvetica 45"/>
                            <w:sz w:val="20"/>
                            <w:szCs w:val="20"/>
                            <w:lang w:val="et-EE"/>
                          </w:rPr>
                          <w:t>PKCS#11 Module</w:t>
                        </w:r>
                      </w:p>
                    </w:txbxContent>
                  </v:textbox>
                </v:shape>
                <v:shape id="Text Box 45" o:spid="_x0000_s1145" type="#_x0000_t202" style="position:absolute;left:33805;top:592;width:13621;height:4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9jJsMA&#10;AADcAAAADwAAAGRycy9kb3ducmV2LnhtbERPS4vCMBC+C/6HMII3TVVcStcoUhBF1oOPi7exGduy&#10;zaQ2Ubv76zfCgrf5+J4zW7SmEg9qXGlZwWgYgSDOrC45V3A6rgYxCOeRNVaWScEPOVjMu50ZJto+&#10;eU+Pg89FCGGXoILC+zqR0mUFGXRDWxMH7mobgz7AJpe6wWcIN5UcR9GHNFhyaCiwprSg7PtwNwq2&#10;6WqH+8vYxL9Vuv66Luvb6TxVqt9rl58gPLX+Lf53b3SYP5nC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9jJsMAAADcAAAADwAAAAAAAAAAAAAAAACYAgAAZHJzL2Rv&#10;d25yZXYueG1sUEsFBgAAAAAEAAQA9QAAAIgDAAAAAA==&#10;" filled="f" stroked="f" strokeweight=".5pt">
                  <v:textbox>
                    <w:txbxContent>
                      <w:p w:rsidR="00942C86" w:rsidRDefault="00942C86" w:rsidP="006F1A81">
                        <w:pPr>
                          <w:pStyle w:val="NormalWeb"/>
                          <w:spacing w:before="0" w:beforeAutospacing="0" w:after="120" w:afterAutospacing="0"/>
                        </w:pPr>
                        <w:r>
                          <w:rPr>
                            <w:rFonts w:ascii="Helvetica 45" w:eastAsia="Times New Roman" w:hAnsi="Helvetica 45"/>
                            <w:sz w:val="20"/>
                            <w:szCs w:val="20"/>
                            <w:lang w:val="et-EE"/>
                          </w:rPr>
                          <w:t>Host operating system &amp; Hardware</w:t>
                        </w:r>
                      </w:p>
                    </w:txbxContent>
                  </v:textbox>
                </v:shape>
                <v:shape id="Straight Arrow Connector 54" o:spid="_x0000_s1146" type="#_x0000_t32" style="position:absolute;left:38109;top:21563;width:97;height:13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fKG8QAAADbAAAADwAAAGRycy9kb3ducmV2LnhtbESPX2vCMBTF3wd+h3AF32bqqGNUo4hD&#10;cAgbVUF8uzbXttjclCTa7tsvg8EeD+fPjzNf9qYRD3K+tqxgMk5AEBdW11wqOB42z28gfEDW2Fgm&#10;Bd/kYbkYPM0x07bjnB77UIo4wj5DBVUIbSalLyoy6Me2JY7e1TqDIUpXSu2wi+OmkS9J8ioN1hwJ&#10;Fba0rqi47e8mQt7TfLo77S4p5auv7vJx/gzurNRo2K9mIAL14T/8195qBdMUfr/EHyA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N8obxAAAANsAAAAPAAAAAAAAAAAA&#10;AAAAAKECAABkcnMvZG93bnJldi54bWxQSwUGAAAAAAQABAD5AAAAkgMAAAAA&#10;" strokecolor="#4579b8 [3044]">
                  <v:stroke endarrow="open"/>
                </v:shape>
                <v:shape id="Straight Arrow Connector 145" o:spid="_x0000_s1147" type="#_x0000_t32" style="position:absolute;left:44755;top:21563;width:59;height:140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7+p8YAAADcAAAADwAAAGRycy9kb3ducmV2LnhtbESPQWvCQBCF7wX/wzKCt7qxxFKiq4hF&#10;sAgtUUG8jdkxCWZnw+5q0n/fLRR6m+G9ed+b+bI3jXiQ87VlBZNxAoK4sLrmUsHxsHl+A+EDssbG&#10;Min4Jg/LxeBpjpm2Hef02IdSxBD2GSqoQmgzKX1RkUE/ti1x1K7WGQxxdaXUDrsYbhr5kiSv0mDN&#10;kVBhS+uKitv+biLkPc2nu9PuklK++uouH+fP4M5KjYb9agYiUB/+zX/XWx3rp1P4fSZO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Ju/qfGAAAA3AAAAA8AAAAAAAAA&#10;AAAAAAAAoQIAAGRycy9kb3ducmV2LnhtbFBLBQYAAAAABAAEAPkAAACUAwAAAAA=&#10;" strokecolor="#4579b8 [3044]">
                  <v:stroke endarrow="open"/>
                </v:shape>
                <v:shape id="Elbow Connector 55" o:spid="_x0000_s1148" type="#_x0000_t34" style="position:absolute;left:13595;top:8776;width:6309;height:610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Z1rcEAAADbAAAADwAAAGRycy9kb3ducmV2LnhtbESPT2sCMRTE70K/Q3gFb5ptwWJXo5SC&#10;1KurB4+P5HUT3Lysm3T/fHtTKPQ4zMxvmO1+9I3oqYsusIKXZQGCWAfjuFZwOR8WaxAxIRtsApOC&#10;iSLsd0+zLZYmDHyivkq1yBCOJSqwKbWllFFb8hiXoSXO3nfoPKYsu1qaDocM9418LYo36dFxXrDY&#10;0qclfat+vAL3ZavhcJvGvu715N6v96jPqNT8efzYgEg0pv/wX/toFKxW8Psl/wC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pnWtwQAAANsAAAAPAAAAAAAAAAAAAAAA&#10;AKECAABkcnMvZG93bnJldi54bWxQSwUGAAAAAAQABAD5AAAAjwMAAAAA&#10;" strokecolor="#4f81bd [3204]" strokeweight="2pt">
                  <v:stroke endarrow="open"/>
                  <v:shadow on="t" color="black" opacity="24903f" origin=",.5" offset="0,.55556mm"/>
                </v:shape>
                <v:shape id="Elbow Connector 56" o:spid="_x0000_s1149" type="#_x0000_t34" style="position:absolute;left:28905;top:12213;width:7219;height:407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Tr2sEAAADbAAAADwAAAGRycy9kb3ducmV2LnhtbESPT2sCMRTE74V+h/AKvdVsBcWuRikF&#10;0WtXDx4fyesmuHlZN+n++fZNQfA4zMxvmM1u9I3oqYsusIL3WQGCWAfjuFZwPu3fViBiQjbYBCYF&#10;E0XYbZ+fNliaMPA39VWqRYZwLFGBTaktpYzaksc4Cy1x9n5C5zFl2dXSdDhkuG/kvCiW0qPjvGCx&#10;pS9L+lr9egXuYKthf53Gvu715D4ut6hPqNTry/i5BpFoTI/wvX00ChZL+P+Sf4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dOvawQAAANsAAAAPAAAAAAAAAAAAAAAA&#10;AKECAABkcnMvZG93bnJldi54bWxQSwUGAAAAAAQABAD5AAAAjwMAAAAA&#10;" strokecolor="#4f81bd [3204]" strokeweight="2pt">
                  <v:stroke endarrow="open"/>
                  <v:shadow on="t" color="black" opacity="24903f" origin=",.5" offset="0,.55556mm"/>
                </v:shape>
                <v:group id="Group 178" o:spid="_x0000_s1150" style="position:absolute;left:45668;top:17406;width:1613;height:1715" coordsize="161650,17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rect id="Rectangle 179" o:spid="_x0000_s1151" style="position:absolute;left:20321;width:141329;height:1719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aSD8MA&#10;AADcAAAADwAAAGRycy9kb3ducmV2LnhtbERPzWoCMRC+F3yHMEIvoll7WO3WKNpaqQeh/jzAsJlu&#10;FjeTJYm6fXtTEHqbj+93ZovONuJKPtSOFYxHGQji0umaKwWn4+dwCiJEZI2NY1LwSwEW897TDAvt&#10;bryn6yFWIoVwKFCBibEtpAylIYth5FrixP04bzEm6CupPd5SuG3kS5bl0mLNqcFgS++GyvPhYhV8&#10;5N9nm28mu9XAm+Met+N6t26Ueu53yzcQkbr4L364v3SaP3mFv2fSB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aSD8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CA45D2">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180" o:spid="_x0000_s1152" style="position:absolute;top:38100;width:76243;height:106443" coordorigin=",38100" coordsize="231439,3899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rect id="Rectangle 182" o:spid="_x0000_s1153" style="position:absolute;left:55;top:38100;width:231384;height:1552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dwWcMA&#10;AADcAAAADwAAAGRycy9kb3ducmV2LnhtbERPzWoCMRC+F3yHMAUvpWb1sJXVKFVrsQfBnz7AsBk3&#10;i5vJkqS6fXsjCN7m4/ud6byzjbiQD7VjBcNBBoK4dLrmSsHvcf0+BhEissbGMSn4pwDzWe9lioV2&#10;V97T5RArkUI4FKjAxNgWUobSkMUwcC1x4k7OW4wJ+kpqj9cUbhs5yrJcWqw5NRhsaWmoPB/+rIJV&#10;vjvb/Ptju3jz5rjHn2G9/WqU6r92nxMQkbr4FD/cG53mj0dwfyZ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dwWc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CA45D2">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183" o:spid="_x0000_s1154" style="position:absolute;top:273076;width:231141;height:1549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vVwsMA&#10;AADcAAAADwAAAGRycy9kb3ducmV2LnhtbERP22oCMRB9L/gPYQq+SM1aYSurUdS20j4I9fIBw2a6&#10;WdxMliTq+vemIPRtDuc6s0VnG3EhH2rHCkbDDARx6XTNlYLj4fNlAiJEZI2NY1JwowCLee9phoV2&#10;V97RZR8rkUI4FKjAxNgWUobSkMUwdC1x4n6dtxgT9JXUHq8p3DbyNctyabHm1GCwpbWh8rQ/WwXv&#10;+c/J5pu37WrgzWGH36N6+9Eo1X/ullMQkbr4L364v3SaPxnD3zPp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FvVws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942C86" w:rsidRDefault="00942C86" w:rsidP="00CA45D2">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w10:anchorlock/>
              </v:group>
            </w:pict>
          </mc:Fallback>
        </mc:AlternateContent>
      </w:r>
    </w:p>
    <w:p w:rsidR="00B84D63" w:rsidRPr="00751DBB" w:rsidRDefault="00792518" w:rsidP="00185DDC">
      <w:pPr>
        <w:pStyle w:val="Caption"/>
        <w:rPr>
          <w:rFonts w:ascii="HelveticaNeue-Light" w:hAnsi="HelveticaNeue-Light" w:cs="HelveticaNeue-Light"/>
          <w:szCs w:val="20"/>
          <w:lang w:val="en-GB"/>
        </w:rPr>
      </w:pPr>
      <w:r w:rsidRPr="00751DBB">
        <w:rPr>
          <w:rFonts w:ascii="HelveticaNeue-Light" w:hAnsi="HelveticaNeue-Light" w:cs="HelveticaNeue-Light"/>
          <w:szCs w:val="20"/>
          <w:lang w:val="en-GB"/>
        </w:rPr>
        <w:fldChar w:fldCharType="begin"/>
      </w:r>
      <w:r w:rsidR="00185DDC" w:rsidRPr="00751DBB">
        <w:rPr>
          <w:rFonts w:ascii="HelveticaNeue-Light" w:hAnsi="HelveticaNeue-Light" w:cs="HelveticaNeue-Light"/>
          <w:szCs w:val="20"/>
          <w:lang w:val="en-GB"/>
        </w:rPr>
        <w:instrText xml:space="preserve"> SEQ Joonis \* ARABIC </w:instrText>
      </w:r>
      <w:r w:rsidRPr="00751DBB">
        <w:rPr>
          <w:rFonts w:ascii="HelveticaNeue-Light" w:hAnsi="HelveticaNeue-Light" w:cs="HelveticaNeue-Light"/>
          <w:szCs w:val="20"/>
          <w:lang w:val="en-GB"/>
        </w:rPr>
        <w:fldChar w:fldCharType="separate"/>
      </w:r>
      <w:r w:rsidR="0056784A" w:rsidRPr="00751DBB">
        <w:rPr>
          <w:rFonts w:ascii="HelveticaNeue-Light" w:hAnsi="HelveticaNeue-Light" w:cs="HelveticaNeue-Light"/>
          <w:noProof/>
          <w:szCs w:val="20"/>
          <w:lang w:val="en-GB"/>
        </w:rPr>
        <w:t>4</w:t>
      </w:r>
      <w:r w:rsidRPr="00751DBB">
        <w:rPr>
          <w:rFonts w:ascii="HelveticaNeue-Light" w:hAnsi="HelveticaNeue-Light" w:cs="HelveticaNeue-Light"/>
          <w:szCs w:val="20"/>
          <w:lang w:val="en-GB"/>
        </w:rPr>
        <w:fldChar w:fldCharType="end"/>
      </w:r>
      <w:r w:rsidR="009978D8" w:rsidRPr="00751DBB">
        <w:rPr>
          <w:lang w:val="en-GB"/>
        </w:rPr>
        <w:t xml:space="preserve"> Sample C</w:t>
      </w:r>
      <w:r w:rsidR="00185DDC" w:rsidRPr="00751DBB">
        <w:rPr>
          <w:lang w:val="en-GB"/>
        </w:rPr>
        <w:t xml:space="preserve">DigiDoc </w:t>
      </w:r>
      <w:r w:rsidR="003B6146" w:rsidRPr="00751DBB">
        <w:rPr>
          <w:lang w:val="en-GB"/>
        </w:rPr>
        <w:t>implementation</w:t>
      </w:r>
      <w:r w:rsidR="00185DDC" w:rsidRPr="00751DBB">
        <w:rPr>
          <w:lang w:val="en-GB"/>
        </w:rPr>
        <w:t xml:space="preserve"> using PKCS#11/ smart cards for digital signing</w:t>
      </w:r>
    </w:p>
    <w:tbl>
      <w:tblPr>
        <w:tblStyle w:val="Parameters"/>
        <w:tblW w:w="0" w:type="auto"/>
        <w:tblLook w:val="04A0" w:firstRow="1" w:lastRow="0" w:firstColumn="1" w:lastColumn="0" w:noHBand="0" w:noVBand="1"/>
      </w:tblPr>
      <w:tblGrid>
        <w:gridCol w:w="1951"/>
        <w:gridCol w:w="6485"/>
      </w:tblGrid>
      <w:tr w:rsidR="00AE5A74" w:rsidRPr="00751DBB" w:rsidTr="002C5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bottom"/>
          </w:tcPr>
          <w:p w:rsidR="00AE5A74" w:rsidRPr="00751DBB" w:rsidRDefault="00AE5A74" w:rsidP="002C5BAF">
            <w:pPr>
              <w:spacing w:after="60"/>
              <w:jc w:val="left"/>
              <w:rPr>
                <w:b/>
                <w:lang w:val="en-GB"/>
              </w:rPr>
            </w:pPr>
            <w:r w:rsidRPr="00751DBB">
              <w:rPr>
                <w:b/>
                <w:lang w:val="en-GB"/>
              </w:rPr>
              <w:t>Component</w:t>
            </w:r>
          </w:p>
        </w:tc>
        <w:tc>
          <w:tcPr>
            <w:tcW w:w="6485" w:type="dxa"/>
            <w:vAlign w:val="bottom"/>
          </w:tcPr>
          <w:p w:rsidR="00AE5A74" w:rsidRPr="00751DBB" w:rsidRDefault="00AE5A74" w:rsidP="002C5BAF">
            <w:pPr>
              <w:spacing w:after="60"/>
              <w:jc w:val="left"/>
              <w:cnfStyle w:val="100000000000" w:firstRow="1" w:lastRow="0" w:firstColumn="0" w:lastColumn="0" w:oddVBand="0" w:evenVBand="0" w:oddHBand="0" w:evenHBand="0" w:firstRowFirstColumn="0" w:firstRowLastColumn="0" w:lastRowFirstColumn="0" w:lastRowLastColumn="0"/>
              <w:rPr>
                <w:b/>
                <w:lang w:val="en-GB"/>
              </w:rPr>
            </w:pPr>
            <w:r w:rsidRPr="00751DBB">
              <w:rPr>
                <w:b/>
                <w:lang w:val="en-GB"/>
              </w:rPr>
              <w:t>Description</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lang w:val="en-GB"/>
              </w:rPr>
            </w:pPr>
            <w:r w:rsidRPr="00751DBB">
              <w:rPr>
                <w:rFonts w:ascii="HelveticaNeue-Light" w:hAnsi="HelveticaNeue-Light" w:cs="HelveticaNeue-Light"/>
                <w:szCs w:val="20"/>
                <w:lang w:val="en-GB"/>
              </w:rPr>
              <w:t>OpenSC</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lang w:val="en-GB"/>
              </w:rPr>
            </w:pPr>
            <w:r w:rsidRPr="00751DBB">
              <w:rPr>
                <w:lang w:val="en-GB"/>
              </w:rPr>
              <w:t>Set of libraries and utilities to work with smart cards, implementing PKCS#11</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lang w:val="en-GB"/>
              </w:rPr>
            </w:pPr>
            <w:r w:rsidRPr="00751DBB">
              <w:rPr>
                <w:rFonts w:ascii="HelveticaNeue-Light" w:hAnsi="HelveticaNeue-Light" w:cs="HelveticaNeue-Light"/>
                <w:szCs w:val="20"/>
                <w:lang w:val="en-GB"/>
              </w:rPr>
              <w:t>PKCS#11</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lang w:val="en-GB"/>
              </w:rPr>
            </w:pPr>
            <w:r w:rsidRPr="00751DBB">
              <w:rPr>
                <w:rFonts w:ascii="HelveticaNeue-Light" w:hAnsi="HelveticaNeue-Light" w:cs="HelveticaNeue-Light"/>
                <w:szCs w:val="20"/>
                <w:lang w:val="en-GB"/>
              </w:rPr>
              <w:t xml:space="preserve">Widely adopted platform-independent API to cryptographic tokens (HSMs and smart cards), a </w:t>
            </w:r>
            <w:r w:rsidRPr="00751DBB">
              <w:rPr>
                <w:lang w:val="en-GB"/>
              </w:rPr>
              <w:t>standard management module of the smart card and its certificates</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lang w:val="en-GB"/>
              </w:rPr>
            </w:pPr>
            <w:r w:rsidRPr="00751DBB">
              <w:rPr>
                <w:rFonts w:ascii="HelveticaNeue-Light" w:hAnsi="HelveticaNeue-Light" w:cs="HelveticaNeue-Light"/>
                <w:szCs w:val="20"/>
                <w:lang w:val="en-GB"/>
              </w:rPr>
              <w:t>PC/SC</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lang w:val="en-GB"/>
              </w:rPr>
              <w:t xml:space="preserve">Standard communication interface between the computer and the smart </w:t>
            </w:r>
            <w:r w:rsidRPr="00751DBB">
              <w:rPr>
                <w:lang w:val="en-GB"/>
              </w:rPr>
              <w:lastRenderedPageBreak/>
              <w:t>card,  a cross-platform API for accessing smart card readers</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lastRenderedPageBreak/>
              <w:t>IFDHandler</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Interface Device Handler  for CCID readers</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CCID</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 xml:space="preserve">USB driver  for Chip/Smart Card Interface Devices </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Reader</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Device used for communication with a smart card</w:t>
            </w:r>
          </w:p>
        </w:tc>
      </w:tr>
    </w:tbl>
    <w:p w:rsidR="00623FE0" w:rsidRPr="00751DBB" w:rsidRDefault="00623FE0" w:rsidP="00EB7C80">
      <w:pPr>
        <w:rPr>
          <w:lang w:val="en-GB"/>
        </w:rPr>
      </w:pPr>
    </w:p>
    <w:p w:rsidR="00AE5A74" w:rsidRPr="00751DBB" w:rsidRDefault="00162750" w:rsidP="00BE2749">
      <w:pPr>
        <w:rPr>
          <w:lang w:val="en-GB"/>
        </w:rPr>
      </w:pPr>
      <w:r w:rsidRPr="00751DBB">
        <w:rPr>
          <w:lang w:val="en-GB"/>
        </w:rPr>
        <w:t>Note that in</w:t>
      </w:r>
      <w:r w:rsidR="004F6DAA" w:rsidRPr="00751DBB">
        <w:rPr>
          <w:lang w:val="en-GB"/>
        </w:rPr>
        <w:t xml:space="preserve"> case of Windows environment, </w:t>
      </w:r>
      <w:r w:rsidR="009F4D15" w:rsidRPr="00751DBB">
        <w:rPr>
          <w:lang w:val="en-GB"/>
        </w:rPr>
        <w:t>there can be two instances of the</w:t>
      </w:r>
      <w:r w:rsidR="004F0A23" w:rsidRPr="00751DBB">
        <w:rPr>
          <w:lang w:val="en-GB"/>
        </w:rPr>
        <w:t xml:space="preserve"> library installed concurrently</w:t>
      </w:r>
      <w:r w:rsidRPr="00751DBB">
        <w:rPr>
          <w:lang w:val="en-GB"/>
        </w:rPr>
        <w:t>.</w:t>
      </w:r>
      <w:r w:rsidR="004F0A23" w:rsidRPr="00751DBB">
        <w:rPr>
          <w:lang w:val="en-GB"/>
        </w:rPr>
        <w:t xml:space="preserve"> </w:t>
      </w:r>
      <w:r w:rsidR="00F6039A" w:rsidRPr="00751DBB">
        <w:rPr>
          <w:lang w:val="en-GB"/>
        </w:rPr>
        <w:t>If you download and install the library’s distribution package then it is stored to “c:\Program Files\Estonian ID Card Development\</w:t>
      </w:r>
      <w:r w:rsidR="008A0DD4">
        <w:rPr>
          <w:lang w:val="en-GB"/>
        </w:rPr>
        <w:t>lib</w:t>
      </w:r>
      <w:r w:rsidR="00F6039A" w:rsidRPr="00751DBB">
        <w:rPr>
          <w:lang w:val="en-GB"/>
        </w:rPr>
        <w:t>digidoc” directory by default. However, i</w:t>
      </w:r>
      <w:r w:rsidRPr="00751DBB">
        <w:rPr>
          <w:lang w:val="en-GB"/>
        </w:rPr>
        <w:t>f you have DigiDoc Client3 program installed then</w:t>
      </w:r>
      <w:r w:rsidR="004F0A23" w:rsidRPr="00751DBB">
        <w:rPr>
          <w:lang w:val="en-GB"/>
        </w:rPr>
        <w:t xml:space="preserve"> the library is</w:t>
      </w:r>
      <w:r w:rsidR="00F6039A" w:rsidRPr="00751DBB">
        <w:rPr>
          <w:lang w:val="en-GB"/>
        </w:rPr>
        <w:t xml:space="preserve"> also</w:t>
      </w:r>
      <w:r w:rsidR="004F0A23" w:rsidRPr="00751DBB">
        <w:rPr>
          <w:lang w:val="en-GB"/>
        </w:rPr>
        <w:t xml:space="preserve"> included in </w:t>
      </w:r>
      <w:r w:rsidRPr="00751DBB">
        <w:rPr>
          <w:lang w:val="en-GB"/>
        </w:rPr>
        <w:t xml:space="preserve">its installation </w:t>
      </w:r>
      <w:r w:rsidR="004F0A23" w:rsidRPr="00751DBB">
        <w:rPr>
          <w:lang w:val="en-GB"/>
        </w:rPr>
        <w:t xml:space="preserve">files </w:t>
      </w:r>
      <w:r w:rsidRPr="00751DBB">
        <w:rPr>
          <w:lang w:val="en-GB"/>
        </w:rPr>
        <w:t>(“c:\Program Files\Estonian ID Card” directory by default)</w:t>
      </w:r>
      <w:r w:rsidR="00F6039A" w:rsidRPr="00751DBB">
        <w:rPr>
          <w:lang w:val="en-GB"/>
        </w:rPr>
        <w:t xml:space="preserve">. </w:t>
      </w:r>
      <w:r w:rsidRPr="00751DBB">
        <w:rPr>
          <w:lang w:val="en-GB"/>
        </w:rPr>
        <w:t xml:space="preserve">Note that </w:t>
      </w:r>
      <w:r w:rsidR="004F0A23" w:rsidRPr="00751DBB">
        <w:rPr>
          <w:lang w:val="en-GB"/>
        </w:rPr>
        <w:t>c</w:t>
      </w:r>
      <w:r w:rsidR="00382938" w:rsidRPr="00751DBB">
        <w:rPr>
          <w:lang w:val="en-GB"/>
        </w:rPr>
        <w:t>onflicts could</w:t>
      </w:r>
      <w:r w:rsidR="004F6DAA" w:rsidRPr="00751DBB">
        <w:rPr>
          <w:lang w:val="en-GB"/>
        </w:rPr>
        <w:t xml:space="preserve"> occur between </w:t>
      </w:r>
      <w:r w:rsidR="004F0A23" w:rsidRPr="00751DBB">
        <w:rPr>
          <w:lang w:val="en-GB"/>
        </w:rPr>
        <w:t xml:space="preserve">the two installations. </w:t>
      </w:r>
    </w:p>
    <w:p w:rsidR="00BE2749" w:rsidRPr="00751DBB" w:rsidRDefault="00BE2749" w:rsidP="00BA7DA9">
      <w:pPr>
        <w:pStyle w:val="Heading2"/>
        <w:rPr>
          <w:lang w:val="en-GB"/>
        </w:rPr>
      </w:pPr>
      <w:bookmarkStart w:id="9" w:name="_Toc345343007"/>
      <w:r w:rsidRPr="00751DBB">
        <w:rPr>
          <w:lang w:val="en-GB"/>
        </w:rPr>
        <w:t>References</w:t>
      </w:r>
      <w:r w:rsidR="00E37617" w:rsidRPr="00751DBB">
        <w:rPr>
          <w:lang w:val="en-GB"/>
        </w:rPr>
        <w:t xml:space="preserve"> </w:t>
      </w:r>
      <w:r w:rsidR="00C16EAE" w:rsidRPr="00751DBB">
        <w:rPr>
          <w:lang w:val="en-GB"/>
        </w:rPr>
        <w:t>and additional resources</w:t>
      </w:r>
      <w:bookmarkEnd w:id="9"/>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951"/>
        <w:gridCol w:w="6485"/>
      </w:tblGrid>
      <w:tr w:rsidR="00E37617" w:rsidRPr="00751DBB" w:rsidTr="00224097">
        <w:tc>
          <w:tcPr>
            <w:tcW w:w="1951" w:type="dxa"/>
            <w:vAlign w:val="center"/>
          </w:tcPr>
          <w:p w:rsidR="00E37617" w:rsidRPr="00751DBB" w:rsidRDefault="00E37617" w:rsidP="003E6CF9">
            <w:pPr>
              <w:jc w:val="left"/>
              <w:rPr>
                <w:lang w:val="en-GB"/>
              </w:rPr>
            </w:pPr>
            <w:r w:rsidRPr="00751DBB">
              <w:rPr>
                <w:lang w:val="en-GB"/>
              </w:rPr>
              <w:t>[1] RFC2560</w:t>
            </w:r>
          </w:p>
        </w:tc>
        <w:tc>
          <w:tcPr>
            <w:tcW w:w="6485" w:type="dxa"/>
          </w:tcPr>
          <w:p w:rsidR="00E37617" w:rsidRPr="00751DBB" w:rsidRDefault="00BF37DC" w:rsidP="00224097">
            <w:pPr>
              <w:jc w:val="left"/>
              <w:rPr>
                <w:lang w:val="en-GB"/>
              </w:rPr>
            </w:pPr>
            <w:r w:rsidRPr="00751DBB">
              <w:rPr>
                <w:lang w:val="en-GB"/>
              </w:rPr>
              <w:t>Myers, M., Ankney, R.,</w:t>
            </w:r>
            <w:r w:rsidR="00E37617" w:rsidRPr="00751DBB">
              <w:rPr>
                <w:lang w:val="en-GB"/>
              </w:rPr>
              <w:t xml:space="preserve"> Malpani, A.,</w:t>
            </w:r>
            <w:r w:rsidR="00BE4DD3" w:rsidRPr="00751DBB">
              <w:rPr>
                <w:lang w:val="en-GB"/>
              </w:rPr>
              <w:t xml:space="preserve"> </w:t>
            </w:r>
            <w:r w:rsidR="00E37617" w:rsidRPr="00751DBB">
              <w:rPr>
                <w:lang w:val="en-GB"/>
              </w:rPr>
              <w:t xml:space="preserve">Galperin, S., Adams, C., </w:t>
            </w:r>
            <w:proofErr w:type="gramStart"/>
            <w:r w:rsidR="00E37617" w:rsidRPr="00751DBB">
              <w:rPr>
                <w:lang w:val="en-GB"/>
              </w:rPr>
              <w:t>X.509</w:t>
            </w:r>
            <w:proofErr w:type="gramEnd"/>
            <w:r w:rsidR="00E37617" w:rsidRPr="00751DBB">
              <w:rPr>
                <w:lang w:val="en-GB"/>
              </w:rPr>
              <w:t xml:space="preserve"> Internet Public Key Infrastructure: Online Certificate Status Protocol -</w:t>
            </w:r>
            <w:r w:rsidR="00BE4DD3" w:rsidRPr="00751DBB">
              <w:rPr>
                <w:lang w:val="en-GB"/>
              </w:rPr>
              <w:t xml:space="preserve"> OCSP</w:t>
            </w:r>
            <w:r w:rsidR="00E37617" w:rsidRPr="00751DBB">
              <w:rPr>
                <w:lang w:val="en-GB"/>
              </w:rPr>
              <w:t>. June 1999</w:t>
            </w:r>
          </w:p>
        </w:tc>
      </w:tr>
      <w:tr w:rsidR="00E37617" w:rsidRPr="00751DBB" w:rsidTr="00224097">
        <w:tc>
          <w:tcPr>
            <w:tcW w:w="1951" w:type="dxa"/>
            <w:vAlign w:val="center"/>
          </w:tcPr>
          <w:p w:rsidR="00E37617" w:rsidRPr="00751DBB" w:rsidRDefault="00E37617" w:rsidP="003E6CF9">
            <w:pPr>
              <w:jc w:val="left"/>
              <w:rPr>
                <w:lang w:val="en-GB"/>
              </w:rPr>
            </w:pPr>
            <w:r w:rsidRPr="00751DBB">
              <w:rPr>
                <w:lang w:val="en-GB"/>
              </w:rPr>
              <w:t>[2] RFC3275</w:t>
            </w:r>
          </w:p>
        </w:tc>
        <w:tc>
          <w:tcPr>
            <w:tcW w:w="6485" w:type="dxa"/>
          </w:tcPr>
          <w:p w:rsidR="00E37617" w:rsidRPr="00751DBB" w:rsidRDefault="00BF37DC" w:rsidP="00224097">
            <w:pPr>
              <w:jc w:val="left"/>
              <w:rPr>
                <w:lang w:val="en-GB"/>
              </w:rPr>
            </w:pPr>
            <w:r w:rsidRPr="00751DBB">
              <w:rPr>
                <w:lang w:val="en-GB"/>
              </w:rPr>
              <w:t xml:space="preserve">Eastlake 3rd D., Reagle </w:t>
            </w:r>
            <w:r w:rsidR="00E37617" w:rsidRPr="00751DBB">
              <w:rPr>
                <w:lang w:val="en-GB"/>
              </w:rPr>
              <w:t>J., Solo D., (Extensible Markup Language) XML Signature Syntax and Processing. (XML-DSIG) March 2002.</w:t>
            </w:r>
          </w:p>
        </w:tc>
      </w:tr>
      <w:tr w:rsidR="0023667F" w:rsidRPr="00751DBB" w:rsidTr="00224097">
        <w:tc>
          <w:tcPr>
            <w:tcW w:w="1951" w:type="dxa"/>
            <w:vAlign w:val="center"/>
          </w:tcPr>
          <w:p w:rsidR="0023667F" w:rsidRPr="00751DBB" w:rsidRDefault="0023667F" w:rsidP="003E6CF9">
            <w:pPr>
              <w:jc w:val="left"/>
              <w:rPr>
                <w:lang w:val="en-GB"/>
              </w:rPr>
            </w:pPr>
            <w:r w:rsidRPr="00751DBB">
              <w:rPr>
                <w:lang w:val="en-GB"/>
              </w:rPr>
              <w:t>[3] ETSI TS 101 903</w:t>
            </w:r>
          </w:p>
        </w:tc>
        <w:tc>
          <w:tcPr>
            <w:tcW w:w="6485" w:type="dxa"/>
          </w:tcPr>
          <w:p w:rsidR="0023667F" w:rsidRPr="00751DBB" w:rsidRDefault="0023667F" w:rsidP="00224097">
            <w:pPr>
              <w:jc w:val="left"/>
              <w:rPr>
                <w:lang w:val="en-GB"/>
              </w:rPr>
            </w:pPr>
            <w:r w:rsidRPr="00751DBB">
              <w:rPr>
                <w:lang w:val="en-GB"/>
              </w:rPr>
              <w:t>XML Advanced Electronic Signatures (</w:t>
            </w:r>
            <w:r w:rsidR="00FD6F04" w:rsidRPr="00751DBB">
              <w:rPr>
                <w:lang w:val="en-GB"/>
              </w:rPr>
              <w:t>XAdES</w:t>
            </w:r>
            <w:r w:rsidRPr="00751DBB">
              <w:rPr>
                <w:lang w:val="en-GB"/>
              </w:rPr>
              <w:t>). February 2002</w:t>
            </w:r>
          </w:p>
        </w:tc>
      </w:tr>
      <w:tr w:rsidR="0023667F" w:rsidRPr="00751DBB" w:rsidTr="00224097">
        <w:tc>
          <w:tcPr>
            <w:tcW w:w="1951" w:type="dxa"/>
            <w:vAlign w:val="center"/>
          </w:tcPr>
          <w:p w:rsidR="0023667F" w:rsidRPr="00751DBB" w:rsidRDefault="0023667F" w:rsidP="003E6CF9">
            <w:pPr>
              <w:jc w:val="left"/>
              <w:rPr>
                <w:lang w:val="en-GB"/>
              </w:rPr>
            </w:pPr>
            <w:r w:rsidRPr="00751DBB">
              <w:rPr>
                <w:lang w:val="en-GB"/>
              </w:rPr>
              <w:t>[4] XML Schema 2</w:t>
            </w:r>
          </w:p>
        </w:tc>
        <w:tc>
          <w:tcPr>
            <w:tcW w:w="6485" w:type="dxa"/>
          </w:tcPr>
          <w:p w:rsidR="0023667F" w:rsidRPr="00751DBB" w:rsidRDefault="0023667F" w:rsidP="00224097">
            <w:pPr>
              <w:jc w:val="left"/>
              <w:rPr>
                <w:lang w:val="en-GB"/>
              </w:rPr>
            </w:pPr>
            <w:r w:rsidRPr="00751DBB">
              <w:rPr>
                <w:lang w:val="en-GB"/>
              </w:rPr>
              <w:t xml:space="preserve">XML Schema Part 2: </w:t>
            </w:r>
            <w:r w:rsidR="003B6146" w:rsidRPr="00751DBB">
              <w:rPr>
                <w:lang w:val="en-GB"/>
              </w:rPr>
              <w:t>Data types</w:t>
            </w:r>
            <w:r w:rsidRPr="00751DBB">
              <w:rPr>
                <w:lang w:val="en-GB"/>
              </w:rPr>
              <w:t>. W3C Recommendation 02 May 2001</w:t>
            </w:r>
            <w:r w:rsidR="00B42CA5" w:rsidRPr="00751DBB">
              <w:rPr>
                <w:lang w:val="en-GB"/>
              </w:rPr>
              <w:t xml:space="preserve"> (</w:t>
            </w:r>
            <w:hyperlink r:id="rId21" w:history="1">
              <w:r w:rsidRPr="00751DBB">
                <w:rPr>
                  <w:rStyle w:val="Internetlink"/>
                  <w:lang w:val="en-GB"/>
                </w:rPr>
                <w:t>http://www.w3.org/TR/xmlschema-2/</w:t>
              </w:r>
            </w:hyperlink>
            <w:r w:rsidR="00B42CA5" w:rsidRPr="00751DBB">
              <w:rPr>
                <w:rStyle w:val="Internetlink"/>
                <w:lang w:val="en-GB"/>
              </w:rPr>
              <w:t>)</w:t>
            </w:r>
          </w:p>
        </w:tc>
      </w:tr>
      <w:tr w:rsidR="0023667F" w:rsidRPr="00751DBB" w:rsidTr="00224097">
        <w:tc>
          <w:tcPr>
            <w:tcW w:w="1951" w:type="dxa"/>
            <w:vAlign w:val="center"/>
          </w:tcPr>
          <w:p w:rsidR="0023667F" w:rsidRPr="00751DBB" w:rsidRDefault="00E02FBF" w:rsidP="003E6CF9">
            <w:pPr>
              <w:jc w:val="left"/>
              <w:rPr>
                <w:lang w:val="en-GB"/>
              </w:rPr>
            </w:pPr>
            <w:r w:rsidRPr="00751DBB">
              <w:rPr>
                <w:lang w:val="en-GB"/>
              </w:rPr>
              <w:t>[5] D</w:t>
            </w:r>
            <w:r w:rsidR="0023667F" w:rsidRPr="00751DBB">
              <w:rPr>
                <w:lang w:val="en-GB"/>
              </w:rPr>
              <w:t>S</w:t>
            </w:r>
            <w:r w:rsidRPr="00751DBB">
              <w:rPr>
                <w:lang w:val="en-GB"/>
              </w:rPr>
              <w:t>A</w:t>
            </w:r>
          </w:p>
        </w:tc>
        <w:tc>
          <w:tcPr>
            <w:tcW w:w="6485" w:type="dxa"/>
          </w:tcPr>
          <w:p w:rsidR="0023667F" w:rsidRPr="00751DBB" w:rsidRDefault="0023667F" w:rsidP="00224097">
            <w:pPr>
              <w:jc w:val="left"/>
              <w:rPr>
                <w:lang w:val="en-GB"/>
              </w:rPr>
            </w:pPr>
            <w:r w:rsidRPr="00751DBB">
              <w:rPr>
                <w:lang w:val="en-GB"/>
              </w:rPr>
              <w:t>Estonian Digital Signature Act</w:t>
            </w:r>
          </w:p>
        </w:tc>
      </w:tr>
      <w:tr w:rsidR="0023667F" w:rsidRPr="000F1DEC" w:rsidTr="00224097">
        <w:tc>
          <w:tcPr>
            <w:tcW w:w="1951" w:type="dxa"/>
            <w:vAlign w:val="center"/>
          </w:tcPr>
          <w:p w:rsidR="0023667F" w:rsidRPr="00751DBB" w:rsidRDefault="0023667F" w:rsidP="003E6CF9">
            <w:pPr>
              <w:jc w:val="left"/>
              <w:rPr>
                <w:lang w:val="en-GB"/>
              </w:rPr>
            </w:pPr>
            <w:r w:rsidRPr="00751DBB">
              <w:rPr>
                <w:lang w:val="en-GB"/>
              </w:rPr>
              <w:t>[6] DigiDoc format</w:t>
            </w:r>
          </w:p>
        </w:tc>
        <w:tc>
          <w:tcPr>
            <w:tcW w:w="6485" w:type="dxa"/>
          </w:tcPr>
          <w:p w:rsidR="0023667F" w:rsidRPr="000F1DEC" w:rsidRDefault="0023667F" w:rsidP="000F1DEC">
            <w:pPr>
              <w:jc w:val="left"/>
              <w:rPr>
                <w:lang w:val="fr-FR"/>
              </w:rPr>
            </w:pPr>
            <w:r w:rsidRPr="000F1DEC">
              <w:rPr>
                <w:lang w:val="fr-FR"/>
              </w:rPr>
              <w:t xml:space="preserve">DigiDoc file format </w:t>
            </w:r>
            <w:r w:rsidR="00B42CA5" w:rsidRPr="000F1DEC">
              <w:rPr>
                <w:lang w:val="fr-FR"/>
              </w:rPr>
              <w:t>(</w:t>
            </w:r>
            <w:hyperlink r:id="rId22" w:history="1">
              <w:r w:rsidR="000F1DEC" w:rsidRPr="000F1DEC">
                <w:rPr>
                  <w:rStyle w:val="Hyperlink"/>
                  <w:lang w:val="fr-FR"/>
                </w:rPr>
                <w:t>http://id.ee/public/DigiDoc_format_1.3.pdf</w:t>
              </w:r>
            </w:hyperlink>
            <w:r w:rsidR="000F1DEC" w:rsidRPr="000F1DEC">
              <w:rPr>
                <w:lang w:val="fr-FR"/>
              </w:rPr>
              <w:t>)</w:t>
            </w:r>
            <w:r w:rsidR="000F1DEC" w:rsidRPr="000F1DEC" w:rsidDel="000F1DEC">
              <w:rPr>
                <w:rStyle w:val="Hyperlink"/>
                <w:lang w:val="fr-FR"/>
              </w:rPr>
              <w:t xml:space="preserve"> </w:t>
            </w:r>
          </w:p>
        </w:tc>
      </w:tr>
      <w:tr w:rsidR="0023667F" w:rsidRPr="00751DBB" w:rsidTr="00224097">
        <w:tc>
          <w:tcPr>
            <w:tcW w:w="1951" w:type="dxa"/>
            <w:vAlign w:val="center"/>
          </w:tcPr>
          <w:p w:rsidR="0023667F" w:rsidRPr="00751DBB" w:rsidRDefault="00E04AC2" w:rsidP="003E6CF9">
            <w:pPr>
              <w:jc w:val="left"/>
              <w:rPr>
                <w:lang w:val="en-GB"/>
              </w:rPr>
            </w:pPr>
            <w:r w:rsidRPr="00751DBB">
              <w:rPr>
                <w:lang w:val="en-GB"/>
              </w:rPr>
              <w:t>[</w:t>
            </w:r>
            <w:r w:rsidR="0023667F" w:rsidRPr="00751DBB">
              <w:rPr>
                <w:lang w:val="en-GB"/>
              </w:rPr>
              <w:t>7] XML-ENC</w:t>
            </w:r>
          </w:p>
        </w:tc>
        <w:tc>
          <w:tcPr>
            <w:tcW w:w="6485" w:type="dxa"/>
          </w:tcPr>
          <w:p w:rsidR="000F1DEC" w:rsidRPr="00751DBB" w:rsidRDefault="006A4C05" w:rsidP="00224097">
            <w:pPr>
              <w:jc w:val="left"/>
              <w:rPr>
                <w:lang w:val="en-GB"/>
              </w:rPr>
            </w:pPr>
            <w:hyperlink r:id="rId23" w:history="1">
              <w:r w:rsidR="000F1DEC" w:rsidRPr="00BA557F">
                <w:rPr>
                  <w:rStyle w:val="Hyperlink"/>
                  <w:lang w:val="en-GB"/>
                </w:rPr>
                <w:t>http://www.w3.org/TR/xmlenc-core/</w:t>
              </w:r>
            </w:hyperlink>
          </w:p>
        </w:tc>
      </w:tr>
      <w:tr w:rsidR="00C16EAE" w:rsidRPr="000F1DEC" w:rsidTr="00224097">
        <w:tc>
          <w:tcPr>
            <w:tcW w:w="1951" w:type="dxa"/>
            <w:vAlign w:val="center"/>
          </w:tcPr>
          <w:p w:rsidR="00C16EAE" w:rsidRPr="00751DBB" w:rsidRDefault="00C16EAE" w:rsidP="003E6CF9">
            <w:pPr>
              <w:jc w:val="left"/>
              <w:rPr>
                <w:lang w:val="en-GB"/>
              </w:rPr>
            </w:pPr>
            <w:r w:rsidRPr="00751DBB">
              <w:rPr>
                <w:lang w:val="en-GB"/>
              </w:rPr>
              <w:t>[</w:t>
            </w:r>
            <w:r w:rsidR="00E04AC2" w:rsidRPr="00751DBB">
              <w:rPr>
                <w:lang w:val="en-GB"/>
              </w:rPr>
              <w:t xml:space="preserve">8] </w:t>
            </w:r>
            <w:r w:rsidRPr="00751DBB">
              <w:rPr>
                <w:lang w:val="en-GB"/>
              </w:rPr>
              <w:t>DigiDocService Specification</w:t>
            </w:r>
          </w:p>
        </w:tc>
        <w:tc>
          <w:tcPr>
            <w:tcW w:w="6485" w:type="dxa"/>
          </w:tcPr>
          <w:p w:rsidR="00E02FBF" w:rsidRPr="000F1DEC" w:rsidRDefault="00E02FBF" w:rsidP="00224097">
            <w:pPr>
              <w:jc w:val="left"/>
              <w:rPr>
                <w:lang w:val="fr-FR"/>
              </w:rPr>
            </w:pPr>
            <w:r w:rsidRPr="000F1DEC">
              <w:rPr>
                <w:lang w:val="fr-FR"/>
              </w:rPr>
              <w:t xml:space="preserve">EN: </w:t>
            </w:r>
            <w:hyperlink r:id="rId24" w:history="1">
              <w:r w:rsidRPr="000F1DEC">
                <w:rPr>
                  <w:rStyle w:val="Hyperlink"/>
                  <w:lang w:val="fr-FR"/>
                </w:rPr>
                <w:t>http://sk.ee/upload/files/DigiDocService_spec_eng.pdf</w:t>
              </w:r>
            </w:hyperlink>
          </w:p>
          <w:p w:rsidR="00C16EAE" w:rsidRPr="000F1DEC" w:rsidRDefault="00E02FBF" w:rsidP="00224097">
            <w:pPr>
              <w:jc w:val="left"/>
              <w:rPr>
                <w:lang w:val="fr-FR"/>
              </w:rPr>
            </w:pPr>
            <w:r w:rsidRPr="000F1DEC">
              <w:rPr>
                <w:lang w:val="fr-FR"/>
              </w:rPr>
              <w:t xml:space="preserve">ET: </w:t>
            </w:r>
            <w:hyperlink r:id="rId25" w:history="1">
              <w:r w:rsidR="00C16EAE" w:rsidRPr="000F1DEC">
                <w:rPr>
                  <w:rStyle w:val="Hyperlink"/>
                  <w:lang w:val="fr-FR"/>
                </w:rPr>
                <w:t>http://www.sk.ee/upload/files/DigiDocService_spec_est.pdf</w:t>
              </w:r>
            </w:hyperlink>
          </w:p>
        </w:tc>
      </w:tr>
      <w:tr w:rsidR="00367910" w:rsidRPr="00751DBB" w:rsidTr="00224097">
        <w:tc>
          <w:tcPr>
            <w:tcW w:w="1951" w:type="dxa"/>
            <w:vAlign w:val="center"/>
          </w:tcPr>
          <w:p w:rsidR="00367910" w:rsidRPr="00751DBB" w:rsidRDefault="00E04AC2" w:rsidP="00BE4DD3">
            <w:pPr>
              <w:jc w:val="left"/>
              <w:rPr>
                <w:lang w:val="en-GB"/>
              </w:rPr>
            </w:pPr>
            <w:r w:rsidRPr="00751DBB">
              <w:rPr>
                <w:lang w:val="en-GB"/>
              </w:rPr>
              <w:t xml:space="preserve">[9] </w:t>
            </w:r>
            <w:r w:rsidR="004F5ADE" w:rsidRPr="00751DBB">
              <w:rPr>
                <w:lang w:val="en-GB"/>
              </w:rPr>
              <w:t>ESTEID</w:t>
            </w:r>
            <w:r w:rsidR="003E6CF9" w:rsidRPr="00751DBB">
              <w:rPr>
                <w:lang w:val="en-GB"/>
              </w:rPr>
              <w:t xml:space="preserve"> </w:t>
            </w:r>
          </w:p>
        </w:tc>
        <w:tc>
          <w:tcPr>
            <w:tcW w:w="6485" w:type="dxa"/>
          </w:tcPr>
          <w:p w:rsidR="00367910" w:rsidRPr="00751DBB" w:rsidRDefault="00BE4DD3" w:rsidP="00224097">
            <w:pPr>
              <w:jc w:val="left"/>
              <w:rPr>
                <w:lang w:val="en-GB"/>
              </w:rPr>
            </w:pPr>
            <w:r w:rsidRPr="00751DBB">
              <w:rPr>
                <w:lang w:val="en-GB"/>
              </w:rPr>
              <w:t>ESTEID C</w:t>
            </w:r>
            <w:r w:rsidR="004F5ADE" w:rsidRPr="00751DBB">
              <w:rPr>
                <w:lang w:val="en-GB"/>
              </w:rPr>
              <w:t>ard</w:t>
            </w:r>
            <w:r w:rsidRPr="00751DBB">
              <w:rPr>
                <w:lang w:val="en-GB"/>
              </w:rPr>
              <w:t xml:space="preserve"> Certification Policy</w:t>
            </w:r>
            <w:r w:rsidR="00D763B2" w:rsidRPr="00751DBB">
              <w:rPr>
                <w:lang w:val="en-GB"/>
              </w:rPr>
              <w:t xml:space="preserve"> </w:t>
            </w:r>
            <w:r w:rsidRPr="00751DBB">
              <w:rPr>
                <w:lang w:val="en-GB"/>
              </w:rPr>
              <w:t>(</w:t>
            </w:r>
            <w:hyperlink r:id="rId26" w:history="1">
              <w:r w:rsidR="00F70A5B" w:rsidRPr="00751DBB">
                <w:rPr>
                  <w:rStyle w:val="Hyperlink"/>
                  <w:lang w:val="en-GB"/>
                </w:rPr>
                <w:t>http://sk.ee/upload/files/SK-CP-ESTEID-3_2_en.pdf</w:t>
              </w:r>
            </w:hyperlink>
            <w:r w:rsidRPr="00751DBB">
              <w:rPr>
                <w:lang w:val="en-GB"/>
              </w:rPr>
              <w:t>)</w:t>
            </w:r>
          </w:p>
          <w:p w:rsidR="00BE4DD3" w:rsidRPr="00751DBB" w:rsidRDefault="00BE4DD3" w:rsidP="00224097">
            <w:pPr>
              <w:jc w:val="left"/>
              <w:rPr>
                <w:lang w:val="en-GB"/>
              </w:rPr>
            </w:pPr>
            <w:r w:rsidRPr="00751DBB">
              <w:rPr>
                <w:lang w:val="en-GB"/>
              </w:rPr>
              <w:t>Certificates on identity cards of Republic of Estonia (</w:t>
            </w:r>
            <w:hyperlink r:id="rId27" w:history="1">
              <w:r w:rsidRPr="00751DBB">
                <w:rPr>
                  <w:rStyle w:val="Hyperlink"/>
                  <w:lang w:val="en-GB"/>
                </w:rPr>
                <w:t>http://sk.ee/upload/files/ESTEID_profiil_en-3_3.pdf</w:t>
              </w:r>
            </w:hyperlink>
            <w:r w:rsidRPr="00751DBB">
              <w:rPr>
                <w:lang w:val="en-GB"/>
              </w:rPr>
              <w:t>)</w:t>
            </w:r>
          </w:p>
        </w:tc>
      </w:tr>
      <w:tr w:rsidR="00863FAB" w:rsidRPr="00751DBB" w:rsidTr="00224097">
        <w:tc>
          <w:tcPr>
            <w:tcW w:w="1951" w:type="dxa"/>
          </w:tcPr>
          <w:p w:rsidR="00863FAB" w:rsidRPr="00751DBB" w:rsidRDefault="00863FAB" w:rsidP="00361591">
            <w:pPr>
              <w:jc w:val="left"/>
              <w:rPr>
                <w:lang w:val="en-GB"/>
              </w:rPr>
            </w:pPr>
            <w:r w:rsidRPr="00751DBB">
              <w:rPr>
                <w:lang w:val="en-GB"/>
              </w:rPr>
              <w:t>[1</w:t>
            </w:r>
            <w:r w:rsidR="00EE6098">
              <w:rPr>
                <w:lang w:val="en-GB"/>
              </w:rPr>
              <w:t>0</w:t>
            </w:r>
            <w:r w:rsidRPr="00751DBB">
              <w:rPr>
                <w:lang w:val="en-GB"/>
              </w:rPr>
              <w:t>]</w:t>
            </w:r>
            <w:r w:rsidR="009D24B7" w:rsidRPr="00751DBB">
              <w:rPr>
                <w:lang w:val="en-GB"/>
              </w:rPr>
              <w:t xml:space="preserve"> </w:t>
            </w:r>
            <w:r w:rsidR="00361591" w:rsidRPr="00751DBB">
              <w:rPr>
                <w:lang w:val="en-GB"/>
              </w:rPr>
              <w:t>COM library</w:t>
            </w:r>
          </w:p>
        </w:tc>
        <w:tc>
          <w:tcPr>
            <w:tcW w:w="6485" w:type="dxa"/>
          </w:tcPr>
          <w:p w:rsidR="00863FAB" w:rsidRPr="00751DBB" w:rsidRDefault="00863FAB" w:rsidP="00224097">
            <w:pPr>
              <w:jc w:val="left"/>
              <w:rPr>
                <w:lang w:val="en-GB"/>
              </w:rPr>
            </w:pPr>
            <w:r w:rsidRPr="00751DBB">
              <w:rPr>
                <w:lang w:val="en-GB"/>
              </w:rPr>
              <w:t>C</w:t>
            </w:r>
            <w:r w:rsidR="00167852" w:rsidRPr="00751DBB">
              <w:rPr>
                <w:lang w:val="en-GB"/>
              </w:rPr>
              <w:t>OM</w:t>
            </w:r>
            <w:r w:rsidRPr="00751DBB">
              <w:rPr>
                <w:lang w:val="en-GB"/>
              </w:rPr>
              <w:t xml:space="preserve"> </w:t>
            </w:r>
            <w:r w:rsidR="004C74AA" w:rsidRPr="00751DBB">
              <w:rPr>
                <w:lang w:val="en-GB"/>
              </w:rPr>
              <w:t xml:space="preserve">library </w:t>
            </w:r>
            <w:r w:rsidRPr="00751DBB">
              <w:rPr>
                <w:lang w:val="en-GB"/>
              </w:rPr>
              <w:t>programmer’s guide (</w:t>
            </w:r>
            <w:ins w:id="10" w:author="Jaan Murumets" w:date="2013-01-22T17:40:00Z">
              <w:r w:rsidR="00AA4A02">
                <w:fldChar w:fldCharType="begin"/>
              </w:r>
              <w:r w:rsidR="00AA4A02">
                <w:instrText xml:space="preserve"> HYPERLINK "</w:instrText>
              </w:r>
            </w:ins>
            <w:r w:rsidR="00AA4A02" w:rsidRPr="00830E3C">
              <w:instrText>http://id.ee/index.php?id=35784</w:instrText>
            </w:r>
            <w:ins w:id="11" w:author="Jaan Murumets" w:date="2013-01-22T17:40:00Z">
              <w:r w:rsidR="00AA4A02">
                <w:instrText xml:space="preserve">" </w:instrText>
              </w:r>
              <w:r w:rsidR="00AA4A02">
                <w:fldChar w:fldCharType="separate"/>
              </w:r>
            </w:ins>
            <w:r w:rsidR="00AA4A02" w:rsidRPr="00F6554F">
              <w:rPr>
                <w:rStyle w:val="Hyperlink"/>
              </w:rPr>
              <w:t>http://id.ee/index.php?id=</w:t>
            </w:r>
            <w:r w:rsidR="00AA4A02" w:rsidRPr="00F6554F">
              <w:rPr>
                <w:rStyle w:val="Hyperlink"/>
              </w:rPr>
              <w:t>3</w:t>
            </w:r>
            <w:r w:rsidR="00AA4A02" w:rsidRPr="00F6554F">
              <w:rPr>
                <w:rStyle w:val="Hyperlink"/>
              </w:rPr>
              <w:t>5784</w:t>
            </w:r>
            <w:ins w:id="12" w:author="Jaan Murumets" w:date="2013-01-22T17:40:00Z">
              <w:r w:rsidR="00AA4A02">
                <w:fldChar w:fldCharType="end"/>
              </w:r>
            </w:ins>
            <w:ins w:id="13" w:author="Jaan Murumets" w:date="2013-01-22T17:42:00Z">
              <w:r w:rsidR="00AA4A02">
                <w:t>)</w:t>
              </w:r>
            </w:ins>
            <w:ins w:id="14" w:author="Jaan Murumets" w:date="2013-01-22T17:40:00Z">
              <w:r w:rsidR="00AA4A02">
                <w:t xml:space="preserve"> </w:t>
              </w:r>
            </w:ins>
          </w:p>
        </w:tc>
      </w:tr>
      <w:tr w:rsidR="004C74AA" w:rsidRPr="00751DBB" w:rsidTr="00224097">
        <w:tc>
          <w:tcPr>
            <w:tcW w:w="1951" w:type="dxa"/>
          </w:tcPr>
          <w:p w:rsidR="004C74AA" w:rsidRPr="00751DBB" w:rsidRDefault="004C74AA" w:rsidP="00361591">
            <w:pPr>
              <w:jc w:val="left"/>
              <w:rPr>
                <w:lang w:val="en-GB"/>
              </w:rPr>
            </w:pPr>
            <w:r w:rsidRPr="00751DBB">
              <w:rPr>
                <w:lang w:val="en-GB"/>
              </w:rPr>
              <w:t>[1</w:t>
            </w:r>
            <w:r w:rsidR="00EE6098">
              <w:rPr>
                <w:lang w:val="en-GB"/>
              </w:rPr>
              <w:t>1</w:t>
            </w:r>
            <w:r w:rsidRPr="00751DBB">
              <w:rPr>
                <w:lang w:val="en-GB"/>
              </w:rPr>
              <w:t>] Release notes</w:t>
            </w:r>
          </w:p>
        </w:tc>
        <w:tc>
          <w:tcPr>
            <w:tcW w:w="6485" w:type="dxa"/>
          </w:tcPr>
          <w:p w:rsidR="004C74AA" w:rsidRPr="00751DBB" w:rsidRDefault="004C74AA" w:rsidP="00224097">
            <w:pPr>
              <w:jc w:val="left"/>
              <w:rPr>
                <w:lang w:val="en-GB"/>
              </w:rPr>
            </w:pPr>
            <w:r w:rsidRPr="00751DBB">
              <w:rPr>
                <w:lang w:val="en-GB"/>
              </w:rPr>
              <w:t>CDigiDoc library’s release notes</w:t>
            </w:r>
            <w:r w:rsidR="00830E3C">
              <w:rPr>
                <w:lang w:val="en-GB"/>
              </w:rPr>
              <w:t xml:space="preserve"> </w:t>
            </w:r>
            <w:ins w:id="15" w:author="Jaan Murumets" w:date="2013-01-22T17:42:00Z">
              <w:r w:rsidR="00AA4A02">
                <w:rPr>
                  <w:lang w:val="en-GB"/>
                </w:rPr>
                <w:t>(</w:t>
              </w:r>
            </w:ins>
            <w:bookmarkStart w:id="16" w:name="_GoBack"/>
            <w:bookmarkEnd w:id="16"/>
            <w:ins w:id="17" w:author="Jaan Murumets" w:date="2013-01-22T17:40:00Z">
              <w:r w:rsidR="00AA4A02">
                <w:rPr>
                  <w:lang w:val="en-GB"/>
                </w:rPr>
                <w:fldChar w:fldCharType="begin"/>
              </w:r>
              <w:r w:rsidR="00AA4A02">
                <w:rPr>
                  <w:lang w:val="en-GB"/>
                </w:rPr>
                <w:instrText xml:space="preserve"> HYPERLINK "</w:instrText>
              </w:r>
            </w:ins>
            <w:r w:rsidR="00AA4A02" w:rsidRPr="00830E3C">
              <w:rPr>
                <w:lang w:val="en-GB"/>
              </w:rPr>
              <w:instrText>http://id.ee/index.php?id=35782</w:instrText>
            </w:r>
            <w:ins w:id="18" w:author="Jaan Murumets" w:date="2013-01-22T17:40:00Z">
              <w:r w:rsidR="00AA4A02">
                <w:rPr>
                  <w:lang w:val="en-GB"/>
                </w:rPr>
                <w:instrText xml:space="preserve">" </w:instrText>
              </w:r>
              <w:r w:rsidR="00AA4A02">
                <w:rPr>
                  <w:lang w:val="en-GB"/>
                </w:rPr>
                <w:fldChar w:fldCharType="separate"/>
              </w:r>
            </w:ins>
            <w:r w:rsidR="00AA4A02" w:rsidRPr="00F6554F">
              <w:rPr>
                <w:rStyle w:val="Hyperlink"/>
                <w:lang w:val="en-GB"/>
              </w:rPr>
              <w:t>http://id.ee/i</w:t>
            </w:r>
            <w:r w:rsidR="00AA4A02" w:rsidRPr="00F6554F">
              <w:rPr>
                <w:rStyle w:val="Hyperlink"/>
                <w:lang w:val="en-GB"/>
              </w:rPr>
              <w:t>n</w:t>
            </w:r>
            <w:r w:rsidR="00AA4A02" w:rsidRPr="00F6554F">
              <w:rPr>
                <w:rStyle w:val="Hyperlink"/>
                <w:lang w:val="en-GB"/>
              </w:rPr>
              <w:t>dex.php?id=35782</w:t>
            </w:r>
            <w:ins w:id="19" w:author="Jaan Murumets" w:date="2013-01-22T17:40:00Z">
              <w:r w:rsidR="00AA4A02">
                <w:rPr>
                  <w:lang w:val="en-GB"/>
                </w:rPr>
                <w:fldChar w:fldCharType="end"/>
              </w:r>
            </w:ins>
            <w:ins w:id="20" w:author="Jaan Murumets" w:date="2013-01-22T17:42:00Z">
              <w:r w:rsidR="00AA4A02">
                <w:rPr>
                  <w:lang w:val="en-GB"/>
                </w:rPr>
                <w:t>)</w:t>
              </w:r>
            </w:ins>
            <w:ins w:id="21" w:author="Jaan Murumets" w:date="2013-01-22T17:40:00Z">
              <w:r w:rsidR="00AA4A02">
                <w:rPr>
                  <w:lang w:val="en-GB"/>
                </w:rPr>
                <w:t xml:space="preserve"> </w:t>
              </w:r>
            </w:ins>
          </w:p>
        </w:tc>
      </w:tr>
    </w:tbl>
    <w:p w:rsidR="00E37617" w:rsidRPr="00751DBB" w:rsidRDefault="00E37617" w:rsidP="00E37617">
      <w:pPr>
        <w:rPr>
          <w:lang w:val="en-GB"/>
        </w:rPr>
      </w:pPr>
    </w:p>
    <w:p w:rsidR="00350E23" w:rsidRPr="00751DBB" w:rsidRDefault="00350E23" w:rsidP="00350E23">
      <w:pPr>
        <w:pStyle w:val="Heading2"/>
        <w:rPr>
          <w:lang w:val="en-GB"/>
        </w:rPr>
      </w:pPr>
      <w:bookmarkStart w:id="22" w:name="_Toc345343008"/>
      <w:r w:rsidRPr="00751DBB">
        <w:rPr>
          <w:lang w:val="en-GB"/>
        </w:rPr>
        <w:t>Terms and acronyms</w:t>
      </w:r>
      <w:bookmarkEnd w:id="22"/>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668"/>
        <w:gridCol w:w="6768"/>
      </w:tblGrid>
      <w:tr w:rsidR="00120EFE" w:rsidRPr="00751DBB" w:rsidTr="00EE6098">
        <w:tc>
          <w:tcPr>
            <w:tcW w:w="1668" w:type="dxa"/>
          </w:tcPr>
          <w:p w:rsidR="00120EFE" w:rsidRPr="00751DBB" w:rsidRDefault="00120EFE" w:rsidP="00C0673E">
            <w:pPr>
              <w:rPr>
                <w:b/>
                <w:lang w:val="en-GB"/>
              </w:rPr>
            </w:pPr>
            <w:r w:rsidRPr="00751DBB">
              <w:rPr>
                <w:b/>
                <w:lang w:val="en-GB"/>
              </w:rPr>
              <w:t>CDOC (.cdoc)</w:t>
            </w:r>
          </w:p>
        </w:tc>
        <w:tc>
          <w:tcPr>
            <w:tcW w:w="6768" w:type="dxa"/>
          </w:tcPr>
          <w:p w:rsidR="00120EFE" w:rsidRPr="00751DBB" w:rsidRDefault="00120EFE" w:rsidP="003150F4">
            <w:pPr>
              <w:rPr>
                <w:lang w:val="en-GB"/>
              </w:rPr>
            </w:pPr>
            <w:r w:rsidRPr="00751DBB">
              <w:rPr>
                <w:lang w:val="en-GB"/>
              </w:rPr>
              <w:t>The term denotes a format of an encrypted DigiDoc document that is based on XML-ENC profile.</w:t>
            </w:r>
          </w:p>
        </w:tc>
      </w:tr>
      <w:tr w:rsidR="00120EFE" w:rsidRPr="00751DBB" w:rsidTr="00EE6098">
        <w:tc>
          <w:tcPr>
            <w:tcW w:w="1668" w:type="dxa"/>
          </w:tcPr>
          <w:p w:rsidR="00120EFE" w:rsidRPr="00751DBB" w:rsidRDefault="00120EFE" w:rsidP="00C0673E">
            <w:pPr>
              <w:rPr>
                <w:b/>
                <w:lang w:val="en-GB"/>
              </w:rPr>
            </w:pPr>
            <w:r w:rsidRPr="00751DBB">
              <w:rPr>
                <w:b/>
                <w:lang w:val="en-GB"/>
              </w:rPr>
              <w:t>CRL</w:t>
            </w:r>
          </w:p>
        </w:tc>
        <w:tc>
          <w:tcPr>
            <w:tcW w:w="6768" w:type="dxa"/>
          </w:tcPr>
          <w:p w:rsidR="00120EFE" w:rsidRPr="00751DBB" w:rsidRDefault="00120EFE" w:rsidP="003150F4">
            <w:pPr>
              <w:spacing w:line="240" w:lineRule="auto"/>
              <w:rPr>
                <w:lang w:val="en-GB"/>
              </w:rPr>
            </w:pPr>
            <w:r w:rsidRPr="00751DBB">
              <w:rPr>
                <w:lang w:val="en-GB"/>
              </w:rPr>
              <w:t xml:space="preserve">Certificate Revocation List, a list of certificates (or more specifically, a list of serial numbers for certificates) that have been revoked, and therefore </w:t>
            </w:r>
            <w:r w:rsidRPr="00751DBB">
              <w:rPr>
                <w:lang w:val="en-GB"/>
              </w:rPr>
              <w:lastRenderedPageBreak/>
              <w:t>should not be relied upon.</w:t>
            </w:r>
          </w:p>
        </w:tc>
      </w:tr>
      <w:tr w:rsidR="00612DC3" w:rsidRPr="00751DBB" w:rsidTr="00EE6098">
        <w:tc>
          <w:tcPr>
            <w:tcW w:w="1668" w:type="dxa"/>
          </w:tcPr>
          <w:p w:rsidR="00612DC3" w:rsidRPr="00751DBB" w:rsidRDefault="00612DC3" w:rsidP="00C0673E">
            <w:pPr>
              <w:rPr>
                <w:b/>
                <w:lang w:val="en-GB"/>
              </w:rPr>
            </w:pPr>
            <w:r>
              <w:rPr>
                <w:b/>
                <w:lang w:val="en-GB"/>
              </w:rPr>
              <w:lastRenderedPageBreak/>
              <w:t>CAPI</w:t>
            </w:r>
          </w:p>
        </w:tc>
        <w:tc>
          <w:tcPr>
            <w:tcW w:w="6768" w:type="dxa"/>
          </w:tcPr>
          <w:p w:rsidR="00612DC3" w:rsidRPr="00751DBB" w:rsidRDefault="00612DC3" w:rsidP="003150F4">
            <w:pPr>
              <w:rPr>
                <w:lang w:val="en-GB"/>
              </w:rPr>
            </w:pPr>
            <w:r>
              <w:rPr>
                <w:lang w:val="en-GB"/>
              </w:rPr>
              <w:t xml:space="preserve">Microsoft CryptoAPI, </w:t>
            </w:r>
            <w:r w:rsidRPr="00612DC3">
              <w:rPr>
                <w:lang w:val="en-GB"/>
              </w:rPr>
              <w:t>Cryptographic Application Programming Interface</w:t>
            </w:r>
            <w:r>
              <w:rPr>
                <w:lang w:val="en-GB"/>
              </w:rPr>
              <w:t>. API for implementing cryptographic operations in Windows operating systems</w:t>
            </w:r>
          </w:p>
        </w:tc>
      </w:tr>
      <w:tr w:rsidR="00612DC3" w:rsidRPr="00751DBB" w:rsidTr="00EE6098">
        <w:tc>
          <w:tcPr>
            <w:tcW w:w="1668" w:type="dxa"/>
          </w:tcPr>
          <w:p w:rsidR="00612DC3" w:rsidRDefault="00612DC3" w:rsidP="00C0673E">
            <w:pPr>
              <w:rPr>
                <w:b/>
                <w:lang w:val="en-GB"/>
              </w:rPr>
            </w:pPr>
            <w:r>
              <w:rPr>
                <w:b/>
                <w:lang w:val="en-GB"/>
              </w:rPr>
              <w:t>CNG</w:t>
            </w:r>
          </w:p>
        </w:tc>
        <w:tc>
          <w:tcPr>
            <w:tcW w:w="6768" w:type="dxa"/>
          </w:tcPr>
          <w:p w:rsidR="00612DC3" w:rsidRDefault="00612DC3" w:rsidP="003150F4">
            <w:pPr>
              <w:rPr>
                <w:lang w:val="en-GB"/>
              </w:rPr>
            </w:pPr>
            <w:r w:rsidRPr="00612DC3">
              <w:rPr>
                <w:lang w:val="en-GB"/>
              </w:rPr>
              <w:t>Cryptography API: Next Generation</w:t>
            </w:r>
            <w:r>
              <w:rPr>
                <w:lang w:val="en-GB"/>
              </w:rPr>
              <w:t>. Updated version of Microsoft CryptoAPI (CAPI).</w:t>
            </w:r>
          </w:p>
        </w:tc>
      </w:tr>
      <w:tr w:rsidR="00612DC3" w:rsidRPr="00751DBB" w:rsidTr="00EA1462">
        <w:tc>
          <w:tcPr>
            <w:tcW w:w="1668" w:type="dxa"/>
            <w:vAlign w:val="center"/>
          </w:tcPr>
          <w:p w:rsidR="00612DC3" w:rsidRPr="00EE6098" w:rsidRDefault="00612DC3" w:rsidP="00EA1462">
            <w:pPr>
              <w:jc w:val="left"/>
              <w:rPr>
                <w:b/>
                <w:lang w:val="en-GB"/>
              </w:rPr>
            </w:pPr>
            <w:r w:rsidRPr="00EE6098">
              <w:rPr>
                <w:b/>
                <w:lang w:val="en-GB"/>
              </w:rPr>
              <w:t>CSP</w:t>
            </w:r>
          </w:p>
        </w:tc>
        <w:tc>
          <w:tcPr>
            <w:tcW w:w="6768" w:type="dxa"/>
          </w:tcPr>
          <w:p w:rsidR="00612DC3" w:rsidRPr="00751DBB" w:rsidRDefault="00612DC3" w:rsidP="00EA1462">
            <w:pPr>
              <w:jc w:val="left"/>
              <w:rPr>
                <w:lang w:val="en-GB"/>
              </w:rPr>
            </w:pPr>
            <w:r w:rsidRPr="00751DBB">
              <w:rPr>
                <w:lang w:val="en-GB"/>
              </w:rPr>
              <w:t>Microsoft Crypto Service Provider</w:t>
            </w:r>
            <w:r>
              <w:rPr>
                <w:lang w:val="en-GB"/>
              </w:rPr>
              <w:t>. Software library that implements Microsoft CryptoAPI (CAPI)</w:t>
            </w:r>
          </w:p>
        </w:tc>
      </w:tr>
      <w:tr w:rsidR="00120EFE" w:rsidRPr="00751DBB" w:rsidTr="00EE6098">
        <w:tc>
          <w:tcPr>
            <w:tcW w:w="1668" w:type="dxa"/>
          </w:tcPr>
          <w:p w:rsidR="00120EFE" w:rsidRPr="00751DBB" w:rsidRDefault="00120EFE" w:rsidP="00C0673E">
            <w:pPr>
              <w:rPr>
                <w:b/>
                <w:lang w:val="en-GB"/>
              </w:rPr>
            </w:pPr>
            <w:r w:rsidRPr="00751DBB">
              <w:rPr>
                <w:b/>
                <w:lang w:val="en-GB"/>
              </w:rPr>
              <w:t>DIGIDOC-XML (.ddoc)</w:t>
            </w:r>
          </w:p>
        </w:tc>
        <w:tc>
          <w:tcPr>
            <w:tcW w:w="6768" w:type="dxa"/>
          </w:tcPr>
          <w:p w:rsidR="00120EFE" w:rsidRPr="00751DBB" w:rsidRDefault="00120EFE" w:rsidP="00383B43">
            <w:pPr>
              <w:rPr>
                <w:lang w:val="en-GB"/>
              </w:rPr>
            </w:pPr>
            <w:r w:rsidRPr="00751DBB">
              <w:rPr>
                <w:lang w:val="en-GB"/>
              </w:rPr>
              <w:t xml:space="preserve">The term is used to denote a DigiDoc document format that is based on the XAdES standard and is a profile of that standard. </w:t>
            </w:r>
          </w:p>
          <w:p w:rsidR="00120EFE" w:rsidRPr="00751DBB" w:rsidRDefault="00120EFE" w:rsidP="00383B43">
            <w:pPr>
              <w:rPr>
                <w:lang w:val="en-GB"/>
              </w:rPr>
            </w:pPr>
            <w:r w:rsidRPr="00751DBB">
              <w:rPr>
                <w:lang w:val="en-GB"/>
              </w:rPr>
              <w:t>The profile does not exactly match any subsets described in X</w:t>
            </w:r>
            <w:r w:rsidR="00F763CA" w:rsidRPr="00751DBB">
              <w:rPr>
                <w:lang w:val="en-GB"/>
              </w:rPr>
              <w:t>a</w:t>
            </w:r>
            <w:r w:rsidRPr="00751DBB">
              <w:rPr>
                <w:lang w:val="en-GB"/>
              </w:rPr>
              <w:t>dES standard – the best format name would be “X</w:t>
            </w:r>
            <w:r w:rsidR="00F763CA" w:rsidRPr="00751DBB">
              <w:rPr>
                <w:lang w:val="en-GB"/>
              </w:rPr>
              <w:t>a</w:t>
            </w:r>
            <w:r w:rsidRPr="00751DBB">
              <w:rPr>
                <w:lang w:val="en-GB"/>
              </w:rPr>
              <w:t>dES-C-L” indicating that all certificates and OCSP confirmations are present but there are no “pure” timestamps.</w:t>
            </w:r>
          </w:p>
          <w:p w:rsidR="00120EFE" w:rsidRPr="00751DBB" w:rsidRDefault="00120EFE" w:rsidP="00383B43">
            <w:pPr>
              <w:rPr>
                <w:lang w:val="en-GB"/>
              </w:rPr>
            </w:pPr>
            <w:r w:rsidRPr="00751DBB">
              <w:rPr>
                <w:lang w:val="en-GB"/>
              </w:rPr>
              <w:t>A DIGIDOC-XML file is basically a &lt;SignedDoc /&gt; container that contains original data files and signatures.</w:t>
            </w:r>
          </w:p>
          <w:p w:rsidR="00120EFE" w:rsidRPr="00751DBB" w:rsidRDefault="00120EFE" w:rsidP="00C0673E">
            <w:pPr>
              <w:rPr>
                <w:lang w:val="en-GB"/>
              </w:rPr>
            </w:pPr>
            <w:r w:rsidRPr="00751DBB">
              <w:rPr>
                <w:lang w:val="en-GB"/>
              </w:rPr>
              <w:t>The file extension for DIGIDOC-XML file format is “.ddoc”, MIME-type is “application/ddoc”.</w:t>
            </w:r>
          </w:p>
        </w:tc>
      </w:tr>
      <w:tr w:rsidR="00F763CA" w:rsidRPr="00751DBB" w:rsidTr="00EE6098">
        <w:tc>
          <w:tcPr>
            <w:tcW w:w="1668" w:type="dxa"/>
          </w:tcPr>
          <w:p w:rsidR="00F763CA" w:rsidRPr="00751DBB" w:rsidRDefault="00F763CA" w:rsidP="00C0673E">
            <w:pPr>
              <w:rPr>
                <w:b/>
                <w:lang w:val="en-GB"/>
              </w:rPr>
            </w:pPr>
            <w:r>
              <w:rPr>
                <w:b/>
                <w:lang w:val="en-GB"/>
              </w:rPr>
              <w:t>Minidriver</w:t>
            </w:r>
          </w:p>
        </w:tc>
        <w:tc>
          <w:tcPr>
            <w:tcW w:w="6768" w:type="dxa"/>
          </w:tcPr>
          <w:p w:rsidR="00F763CA" w:rsidRPr="00751DBB" w:rsidRDefault="00F763CA" w:rsidP="00383B43">
            <w:pPr>
              <w:rPr>
                <w:lang w:val="en-GB"/>
              </w:rPr>
            </w:pPr>
            <w:r>
              <w:rPr>
                <w:lang w:val="en-GB"/>
              </w:rPr>
              <w:t>A device driver for controlling interaction with an identity token</w:t>
            </w:r>
            <w:r w:rsidR="00D41FE9">
              <w:rPr>
                <w:lang w:val="en-GB"/>
              </w:rPr>
              <w:t xml:space="preserve"> in Windows operating systems.</w:t>
            </w:r>
          </w:p>
        </w:tc>
      </w:tr>
      <w:tr w:rsidR="00120EFE" w:rsidRPr="00751DBB" w:rsidTr="00EE6098">
        <w:tc>
          <w:tcPr>
            <w:tcW w:w="1668" w:type="dxa"/>
          </w:tcPr>
          <w:p w:rsidR="00120EFE" w:rsidRPr="00751DBB" w:rsidRDefault="00120EFE" w:rsidP="00C0673E">
            <w:pPr>
              <w:rPr>
                <w:b/>
                <w:lang w:val="en-GB"/>
              </w:rPr>
            </w:pPr>
            <w:r w:rsidRPr="00751DBB">
              <w:rPr>
                <w:b/>
                <w:lang w:val="en-GB"/>
              </w:rPr>
              <w:t>OCSP</w:t>
            </w:r>
          </w:p>
        </w:tc>
        <w:tc>
          <w:tcPr>
            <w:tcW w:w="6768" w:type="dxa"/>
          </w:tcPr>
          <w:p w:rsidR="00120EFE" w:rsidRPr="00751DBB" w:rsidRDefault="00120EFE" w:rsidP="003150F4">
            <w:pPr>
              <w:rPr>
                <w:lang w:val="en-GB"/>
              </w:rPr>
            </w:pPr>
            <w:r w:rsidRPr="00751DBB">
              <w:rPr>
                <w:lang w:val="en-GB"/>
              </w:rPr>
              <w:t>Online Certificate Status Protocol, an Internet protocol used for obtaining the revocation status of an X.509 digital certificate</w:t>
            </w:r>
          </w:p>
        </w:tc>
      </w:tr>
      <w:tr w:rsidR="00120EFE" w:rsidRPr="00751DBB" w:rsidTr="00EE6098">
        <w:tc>
          <w:tcPr>
            <w:tcW w:w="1668" w:type="dxa"/>
          </w:tcPr>
          <w:p w:rsidR="00120EFE" w:rsidRPr="00751DBB" w:rsidRDefault="00120EFE" w:rsidP="00C0673E">
            <w:pPr>
              <w:rPr>
                <w:b/>
                <w:lang w:val="en-GB"/>
              </w:rPr>
            </w:pPr>
            <w:r w:rsidRPr="00751DBB">
              <w:rPr>
                <w:b/>
                <w:lang w:val="en-GB"/>
              </w:rPr>
              <w:t>OCSP Responder</w:t>
            </w:r>
          </w:p>
        </w:tc>
        <w:tc>
          <w:tcPr>
            <w:tcW w:w="6768" w:type="dxa"/>
          </w:tcPr>
          <w:p w:rsidR="00120EFE" w:rsidRPr="00751DBB" w:rsidRDefault="00120EFE" w:rsidP="00C0673E">
            <w:pPr>
              <w:rPr>
                <w:lang w:val="en-GB"/>
              </w:rPr>
            </w:pPr>
            <w:r w:rsidRPr="00751DBB">
              <w:rPr>
                <w:lang w:val="en-GB"/>
              </w:rPr>
              <w:t xml:space="preserve">OCSP </w:t>
            </w:r>
            <w:proofErr w:type="gramStart"/>
            <w:r w:rsidRPr="00751DBB">
              <w:rPr>
                <w:lang w:val="en-GB"/>
              </w:rPr>
              <w:t>Server,</w:t>
            </w:r>
            <w:proofErr w:type="gramEnd"/>
            <w:r w:rsidRPr="00751DBB">
              <w:rPr>
                <w:lang w:val="en-GB"/>
              </w:rPr>
              <w:t xml:space="preserve"> maintains a store of CA-published CRLs and an up-to-date list of valid and invalid certificates. After the OCSP responder receives a validation request (typically an HTTP or HTTPS transmission), the OCSP responder either validates the status of the certificate using its own authentication database or calls upon the OCSP responder that originally issued the certificate to validate the request. After formulating a response, the OCSP responder returns the signed response, and the original certificate is either approved or rejected, based on whether or not the OCSP responder validates the certificate.</w:t>
            </w:r>
          </w:p>
        </w:tc>
      </w:tr>
      <w:tr w:rsidR="00EE6098" w:rsidRPr="00751DBB" w:rsidTr="00EE6098">
        <w:tc>
          <w:tcPr>
            <w:tcW w:w="1668" w:type="dxa"/>
            <w:vAlign w:val="center"/>
          </w:tcPr>
          <w:p w:rsidR="00EE6098" w:rsidRPr="00EE6098" w:rsidRDefault="00EE6098" w:rsidP="00EA1462">
            <w:pPr>
              <w:jc w:val="left"/>
              <w:rPr>
                <w:b/>
                <w:lang w:val="en-GB"/>
              </w:rPr>
            </w:pPr>
            <w:r w:rsidRPr="00EE6098">
              <w:rPr>
                <w:b/>
                <w:lang w:val="en-GB"/>
              </w:rPr>
              <w:t>PKCS#11</w:t>
            </w:r>
          </w:p>
        </w:tc>
        <w:tc>
          <w:tcPr>
            <w:tcW w:w="6768" w:type="dxa"/>
          </w:tcPr>
          <w:p w:rsidR="00EE6098" w:rsidRPr="00751DBB" w:rsidRDefault="00EE6098" w:rsidP="00EA1462">
            <w:pPr>
              <w:jc w:val="left"/>
              <w:rPr>
                <w:lang w:val="en-GB"/>
              </w:rPr>
            </w:pPr>
            <w:r w:rsidRPr="00751DBB">
              <w:rPr>
                <w:lang w:val="en-GB"/>
              </w:rPr>
              <w:t>RSA Laboratories Cryptographic Token Interface Standard</w:t>
            </w:r>
          </w:p>
        </w:tc>
      </w:tr>
      <w:tr w:rsidR="00120EFE" w:rsidRPr="00751DBB" w:rsidTr="00EE6098">
        <w:tc>
          <w:tcPr>
            <w:tcW w:w="1668" w:type="dxa"/>
          </w:tcPr>
          <w:p w:rsidR="00120EFE" w:rsidRPr="00751DBB" w:rsidRDefault="00120EFE" w:rsidP="00C0673E">
            <w:pPr>
              <w:rPr>
                <w:b/>
                <w:lang w:val="en-GB"/>
              </w:rPr>
            </w:pPr>
            <w:r w:rsidRPr="00751DBB">
              <w:rPr>
                <w:b/>
                <w:lang w:val="en-GB"/>
              </w:rPr>
              <w:t>X.509</w:t>
            </w:r>
          </w:p>
        </w:tc>
        <w:tc>
          <w:tcPr>
            <w:tcW w:w="6768" w:type="dxa"/>
          </w:tcPr>
          <w:p w:rsidR="00120EFE" w:rsidRPr="00751DBB" w:rsidRDefault="00120EFE" w:rsidP="00EE3FB1">
            <w:pPr>
              <w:rPr>
                <w:lang w:val="en-GB"/>
              </w:rPr>
            </w:pPr>
            <w:r w:rsidRPr="00751DBB">
              <w:rPr>
                <w:lang w:val="en-GB"/>
              </w:rPr>
              <w:t>an ITU-T standard for a public key infrastructure (PKI) and Privilege Management Infrastructure (PMI) which specifies standard formats for public key certificates, certificate revocation lists, attribute certificates, and a certification path validation algorithm</w:t>
            </w:r>
          </w:p>
        </w:tc>
      </w:tr>
      <w:tr w:rsidR="00120EFE" w:rsidRPr="00751DBB" w:rsidTr="00EE6098">
        <w:tc>
          <w:tcPr>
            <w:tcW w:w="1668" w:type="dxa"/>
          </w:tcPr>
          <w:p w:rsidR="00120EFE" w:rsidRPr="00751DBB" w:rsidRDefault="00120EFE" w:rsidP="00C0673E">
            <w:pPr>
              <w:rPr>
                <w:b/>
                <w:lang w:val="en-GB"/>
              </w:rPr>
            </w:pPr>
            <w:r w:rsidRPr="00751DBB">
              <w:rPr>
                <w:b/>
                <w:lang w:val="en-GB"/>
              </w:rPr>
              <w:t>XAdES</w:t>
            </w:r>
          </w:p>
        </w:tc>
        <w:tc>
          <w:tcPr>
            <w:tcW w:w="6768" w:type="dxa"/>
          </w:tcPr>
          <w:p w:rsidR="00120EFE" w:rsidRPr="00751DBB" w:rsidRDefault="00120EFE" w:rsidP="003150F4">
            <w:pPr>
              <w:rPr>
                <w:lang w:val="en-GB"/>
              </w:rPr>
            </w:pPr>
            <w:r w:rsidRPr="00751DBB">
              <w:rPr>
                <w:lang w:val="en-GB"/>
              </w:rPr>
              <w:t>XML Advanced Electronic Signatures, a set of extensions to XML-DSig recommendation making it suitable for advanced electronic signature. Specifies precise profiles of XML-DSig for use with advanced electronic signature in the meaning of European Union Directive 1999/93/EC.</w:t>
            </w:r>
          </w:p>
        </w:tc>
      </w:tr>
      <w:tr w:rsidR="00120EFE" w:rsidRPr="00751DBB" w:rsidTr="00EE6098">
        <w:tc>
          <w:tcPr>
            <w:tcW w:w="1668" w:type="dxa"/>
          </w:tcPr>
          <w:p w:rsidR="00120EFE" w:rsidRPr="00751DBB" w:rsidRDefault="00120EFE" w:rsidP="00C0673E">
            <w:pPr>
              <w:rPr>
                <w:b/>
                <w:lang w:val="en-GB"/>
              </w:rPr>
            </w:pPr>
            <w:r w:rsidRPr="00751DBB">
              <w:rPr>
                <w:b/>
                <w:lang w:val="en-GB"/>
              </w:rPr>
              <w:t>XML-DSig</w:t>
            </w:r>
          </w:p>
        </w:tc>
        <w:tc>
          <w:tcPr>
            <w:tcW w:w="6768" w:type="dxa"/>
          </w:tcPr>
          <w:p w:rsidR="00120EFE" w:rsidRPr="00751DBB" w:rsidRDefault="00120EFE" w:rsidP="00C0673E">
            <w:pPr>
              <w:rPr>
                <w:lang w:val="en-GB"/>
              </w:rPr>
            </w:pPr>
            <w:r w:rsidRPr="00751DBB">
              <w:rPr>
                <w:lang w:val="en-GB"/>
              </w:rPr>
              <w:t>a general framework for digitally signing documents, defines an XML syntax for digital signatures and is defined in the W3C recommendation XML Signature Syntax and Processing</w:t>
            </w:r>
          </w:p>
        </w:tc>
      </w:tr>
    </w:tbl>
    <w:p w:rsidR="0023667F" w:rsidRPr="00751DBB" w:rsidRDefault="0023667F" w:rsidP="00350E23">
      <w:pPr>
        <w:rPr>
          <w:lang w:val="en-GB"/>
        </w:rPr>
      </w:pPr>
    </w:p>
    <w:p w:rsidR="00BE2749" w:rsidRPr="00751DBB" w:rsidRDefault="00BE2749" w:rsidP="00BE2749">
      <w:pPr>
        <w:pStyle w:val="Heading2"/>
        <w:rPr>
          <w:lang w:val="en-GB"/>
        </w:rPr>
      </w:pPr>
      <w:bookmarkStart w:id="23" w:name="_Toc345343009"/>
      <w:r w:rsidRPr="00751DBB">
        <w:rPr>
          <w:lang w:val="en-GB"/>
        </w:rPr>
        <w:t>Dependencies</w:t>
      </w:r>
      <w:bookmarkEnd w:id="23"/>
    </w:p>
    <w:p w:rsidR="00BE2749" w:rsidRPr="00751DBB" w:rsidRDefault="00E31F18" w:rsidP="00BE2749">
      <w:pPr>
        <w:rPr>
          <w:lang w:val="en-GB"/>
        </w:rPr>
      </w:pPr>
      <w:r w:rsidRPr="00751DBB">
        <w:rPr>
          <w:lang w:val="en-GB"/>
        </w:rPr>
        <w:t>C</w:t>
      </w:r>
      <w:r w:rsidR="00BE2749" w:rsidRPr="00751DBB">
        <w:rPr>
          <w:lang w:val="en-GB"/>
        </w:rPr>
        <w:t xml:space="preserve">DigiDoc depends on </w:t>
      </w:r>
      <w:r w:rsidR="001377FC" w:rsidRPr="00751DBB">
        <w:rPr>
          <w:lang w:val="en-GB"/>
        </w:rPr>
        <w:t>the libraries listed below.</w:t>
      </w:r>
      <w:r w:rsidR="00BE2749" w:rsidRPr="00751DBB">
        <w:rPr>
          <w:lang w:val="en-GB"/>
        </w:rPr>
        <w:t xml:space="preserve"> </w:t>
      </w:r>
    </w:p>
    <w:tbl>
      <w:tblPr>
        <w:tblStyle w:val="Parameters"/>
        <w:tblW w:w="0" w:type="auto"/>
        <w:tblLook w:val="04A0" w:firstRow="1" w:lastRow="0" w:firstColumn="1" w:lastColumn="0" w:noHBand="0" w:noVBand="1"/>
      </w:tblPr>
      <w:tblGrid>
        <w:gridCol w:w="2463"/>
        <w:gridCol w:w="5973"/>
      </w:tblGrid>
      <w:tr w:rsidR="004125D4" w:rsidRPr="00751DBB" w:rsidTr="00652E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rsidR="004125D4" w:rsidRPr="00751DBB" w:rsidRDefault="004125D4" w:rsidP="00652E7C">
            <w:pPr>
              <w:jc w:val="left"/>
              <w:rPr>
                <w:b/>
                <w:szCs w:val="20"/>
                <w:lang w:val="en-GB"/>
              </w:rPr>
            </w:pPr>
            <w:r w:rsidRPr="00751DBB">
              <w:rPr>
                <w:b/>
                <w:szCs w:val="20"/>
                <w:lang w:val="en-GB"/>
              </w:rPr>
              <w:t>Base Component</w:t>
            </w:r>
          </w:p>
        </w:tc>
        <w:tc>
          <w:tcPr>
            <w:tcW w:w="5973" w:type="dxa"/>
          </w:tcPr>
          <w:p w:rsidR="004125D4" w:rsidRPr="00751DBB" w:rsidRDefault="004125D4" w:rsidP="00652E7C">
            <w:pPr>
              <w:jc w:val="left"/>
              <w:cnfStyle w:val="100000000000" w:firstRow="1" w:lastRow="0" w:firstColumn="0" w:lastColumn="0" w:oddVBand="0" w:evenVBand="0" w:oddHBand="0" w:evenHBand="0" w:firstRowFirstColumn="0" w:firstRowLastColumn="0" w:lastRowFirstColumn="0" w:lastRowLastColumn="0"/>
              <w:rPr>
                <w:color w:val="000000" w:themeColor="text1"/>
                <w:szCs w:val="20"/>
                <w:lang w:val="en-GB"/>
              </w:rPr>
            </w:pPr>
            <w:r w:rsidRPr="00751DBB">
              <w:rPr>
                <w:color w:val="000000" w:themeColor="text1"/>
                <w:szCs w:val="20"/>
                <w:lang w:val="en-GB"/>
              </w:rPr>
              <w:t>Description</w:t>
            </w:r>
          </w:p>
        </w:tc>
      </w:tr>
      <w:tr w:rsidR="004125D4" w:rsidRPr="00751DBB" w:rsidTr="00652E7C">
        <w:tc>
          <w:tcPr>
            <w:cnfStyle w:val="001000000000" w:firstRow="0" w:lastRow="0" w:firstColumn="1" w:lastColumn="0" w:oddVBand="0" w:evenVBand="0" w:oddHBand="0" w:evenHBand="0" w:firstRowFirstColumn="0" w:firstRowLastColumn="0" w:lastRowFirstColumn="0" w:lastRowLastColumn="0"/>
            <w:tcW w:w="2463" w:type="dxa"/>
          </w:tcPr>
          <w:p w:rsidR="004125D4" w:rsidRPr="00751DBB" w:rsidRDefault="004125D4" w:rsidP="00652E7C">
            <w:pPr>
              <w:jc w:val="left"/>
              <w:rPr>
                <w:sz w:val="20"/>
                <w:szCs w:val="20"/>
                <w:lang w:val="en-GB"/>
              </w:rPr>
            </w:pPr>
            <w:r w:rsidRPr="00751DBB">
              <w:rPr>
                <w:szCs w:val="20"/>
                <w:lang w:val="en-GB"/>
              </w:rPr>
              <w:t>OpenSSL</w:t>
            </w:r>
          </w:p>
        </w:tc>
        <w:tc>
          <w:tcPr>
            <w:tcW w:w="5973" w:type="dxa"/>
          </w:tcPr>
          <w:p w:rsidR="0063521D" w:rsidRPr="00751DBB" w:rsidRDefault="004125D4" w:rsidP="005D30A6">
            <w:pPr>
              <w:jc w:val="left"/>
              <w:cnfStyle w:val="000000000000" w:firstRow="0" w:lastRow="0" w:firstColumn="0" w:lastColumn="0" w:oddVBand="0" w:evenVBand="0" w:oddHBand="0" w:evenHBand="0" w:firstRowFirstColumn="0" w:firstRowLastColumn="0" w:lastRowFirstColumn="0" w:lastRowLastColumn="0"/>
              <w:rPr>
                <w:szCs w:val="20"/>
                <w:lang w:val="en-GB"/>
              </w:rPr>
            </w:pPr>
            <w:r w:rsidRPr="00751DBB">
              <w:rPr>
                <w:szCs w:val="20"/>
                <w:lang w:val="en-GB"/>
              </w:rPr>
              <w:t xml:space="preserve">Version </w:t>
            </w:r>
            <w:r w:rsidR="0063521D" w:rsidRPr="00751DBB">
              <w:rPr>
                <w:szCs w:val="20"/>
                <w:lang w:val="en-GB"/>
              </w:rPr>
              <w:t>1.0.</w:t>
            </w:r>
            <w:r w:rsidR="004C6D3D" w:rsidRPr="00751DBB">
              <w:rPr>
                <w:szCs w:val="20"/>
                <w:lang w:val="en-GB"/>
              </w:rPr>
              <w:t>0</w:t>
            </w:r>
            <w:r w:rsidRPr="00751DBB">
              <w:rPr>
                <w:szCs w:val="20"/>
                <w:lang w:val="en-GB"/>
              </w:rPr>
              <w:t xml:space="preserve"> or newer.</w:t>
            </w:r>
            <w:r w:rsidR="005D30A6" w:rsidRPr="00751DBB">
              <w:rPr>
                <w:szCs w:val="20"/>
                <w:lang w:val="en-GB"/>
              </w:rPr>
              <w:t xml:space="preserve"> Source code is available from: </w:t>
            </w:r>
            <w:hyperlink r:id="rId28" w:history="1">
              <w:r w:rsidR="00E45A89" w:rsidRPr="00751DBB">
                <w:rPr>
                  <w:rStyle w:val="Hyperlink"/>
                  <w:lang w:val="en-GB"/>
                </w:rPr>
                <w:t>http://www.openssl.org/</w:t>
              </w:r>
            </w:hyperlink>
          </w:p>
        </w:tc>
      </w:tr>
      <w:tr w:rsidR="004125D4" w:rsidRPr="00751DBB" w:rsidTr="00652E7C">
        <w:tc>
          <w:tcPr>
            <w:cnfStyle w:val="001000000000" w:firstRow="0" w:lastRow="0" w:firstColumn="1" w:lastColumn="0" w:oddVBand="0" w:evenVBand="0" w:oddHBand="0" w:evenHBand="0" w:firstRowFirstColumn="0" w:firstRowLastColumn="0" w:lastRowFirstColumn="0" w:lastRowLastColumn="0"/>
            <w:tcW w:w="2463" w:type="dxa"/>
          </w:tcPr>
          <w:p w:rsidR="004125D4" w:rsidRPr="00751DBB" w:rsidRDefault="004125D4" w:rsidP="00652E7C">
            <w:pPr>
              <w:jc w:val="left"/>
              <w:rPr>
                <w:szCs w:val="20"/>
                <w:lang w:val="en-GB"/>
              </w:rPr>
            </w:pPr>
            <w:r w:rsidRPr="00751DBB">
              <w:rPr>
                <w:szCs w:val="20"/>
                <w:lang w:val="en-GB"/>
              </w:rPr>
              <w:t>libxml2</w:t>
            </w:r>
          </w:p>
        </w:tc>
        <w:tc>
          <w:tcPr>
            <w:tcW w:w="5973" w:type="dxa"/>
          </w:tcPr>
          <w:p w:rsidR="002E5CD1" w:rsidRPr="00751DBB" w:rsidRDefault="004125D4" w:rsidP="005D30A6">
            <w:pPr>
              <w:jc w:val="left"/>
              <w:cnfStyle w:val="000000000000" w:firstRow="0" w:lastRow="0" w:firstColumn="0" w:lastColumn="0" w:oddVBand="0" w:evenVBand="0" w:oddHBand="0" w:evenHBand="0" w:firstRowFirstColumn="0" w:firstRowLastColumn="0" w:lastRowFirstColumn="0" w:lastRowLastColumn="0"/>
              <w:rPr>
                <w:szCs w:val="20"/>
                <w:lang w:val="en-GB"/>
              </w:rPr>
            </w:pPr>
            <w:r w:rsidRPr="00751DBB">
              <w:rPr>
                <w:szCs w:val="20"/>
                <w:lang w:val="en-GB"/>
              </w:rPr>
              <w:t>V</w:t>
            </w:r>
            <w:r w:rsidR="0063521D" w:rsidRPr="00751DBB">
              <w:rPr>
                <w:szCs w:val="20"/>
                <w:lang w:val="en-GB"/>
              </w:rPr>
              <w:t>ersion 2.7.</w:t>
            </w:r>
            <w:r w:rsidR="004C6D3D" w:rsidRPr="00751DBB">
              <w:rPr>
                <w:szCs w:val="20"/>
                <w:lang w:val="en-GB"/>
              </w:rPr>
              <w:t>7</w:t>
            </w:r>
            <w:r w:rsidRPr="00751DBB">
              <w:rPr>
                <w:szCs w:val="20"/>
                <w:lang w:val="en-GB"/>
              </w:rPr>
              <w:t xml:space="preserve"> or newer.</w:t>
            </w:r>
            <w:r w:rsidR="005D30A6" w:rsidRPr="00751DBB">
              <w:rPr>
                <w:szCs w:val="20"/>
                <w:lang w:val="en-GB"/>
              </w:rPr>
              <w:t xml:space="preserve"> </w:t>
            </w:r>
            <w:r w:rsidRPr="00751DBB">
              <w:rPr>
                <w:szCs w:val="20"/>
                <w:lang w:val="en-GB"/>
              </w:rPr>
              <w:t>Source code is available from</w:t>
            </w:r>
            <w:r w:rsidR="002E5CD1" w:rsidRPr="00751DBB">
              <w:rPr>
                <w:szCs w:val="20"/>
                <w:lang w:val="en-GB"/>
              </w:rPr>
              <w:t xml:space="preserve">: </w:t>
            </w:r>
            <w:r w:rsidRPr="00751DBB">
              <w:rPr>
                <w:szCs w:val="20"/>
                <w:lang w:val="en-GB"/>
              </w:rPr>
              <w:t xml:space="preserve"> </w:t>
            </w:r>
            <w:hyperlink r:id="rId29" w:history="1">
              <w:r w:rsidRPr="00751DBB">
                <w:rPr>
                  <w:rStyle w:val="Hyperlink"/>
                  <w:szCs w:val="20"/>
                  <w:lang w:val="en-GB"/>
                </w:rPr>
                <w:t>http://www.xmlsoft.org/</w:t>
              </w:r>
            </w:hyperlink>
          </w:p>
        </w:tc>
      </w:tr>
      <w:tr w:rsidR="004D07BD" w:rsidRPr="00751DBB" w:rsidTr="00652E7C">
        <w:tc>
          <w:tcPr>
            <w:cnfStyle w:val="001000000000" w:firstRow="0" w:lastRow="0" w:firstColumn="1" w:lastColumn="0" w:oddVBand="0" w:evenVBand="0" w:oddHBand="0" w:evenHBand="0" w:firstRowFirstColumn="0" w:firstRowLastColumn="0" w:lastRowFirstColumn="0" w:lastRowLastColumn="0"/>
            <w:tcW w:w="2463" w:type="dxa"/>
          </w:tcPr>
          <w:p w:rsidR="004D07BD" w:rsidRPr="00751DBB" w:rsidRDefault="00002345" w:rsidP="00652E7C">
            <w:pPr>
              <w:jc w:val="left"/>
              <w:rPr>
                <w:szCs w:val="20"/>
                <w:lang w:val="en-GB"/>
              </w:rPr>
            </w:pPr>
            <w:r w:rsidRPr="00751DBB">
              <w:rPr>
                <w:szCs w:val="20"/>
                <w:lang w:val="en-GB"/>
              </w:rPr>
              <w:t>Zlib</w:t>
            </w:r>
          </w:p>
        </w:tc>
        <w:tc>
          <w:tcPr>
            <w:tcW w:w="5973" w:type="dxa"/>
          </w:tcPr>
          <w:p w:rsidR="004D07BD" w:rsidRPr="00751DBB" w:rsidRDefault="0063521D" w:rsidP="005D30A6">
            <w:pPr>
              <w:jc w:val="left"/>
              <w:cnfStyle w:val="000000000000" w:firstRow="0" w:lastRow="0" w:firstColumn="0" w:lastColumn="0" w:oddVBand="0" w:evenVBand="0" w:oddHBand="0" w:evenHBand="0" w:firstRowFirstColumn="0" w:firstRowLastColumn="0" w:lastRowFirstColumn="0" w:lastRowLastColumn="0"/>
              <w:rPr>
                <w:szCs w:val="20"/>
                <w:lang w:val="en-GB"/>
              </w:rPr>
            </w:pPr>
            <w:r w:rsidRPr="00751DBB">
              <w:rPr>
                <w:szCs w:val="20"/>
                <w:lang w:val="en-GB"/>
              </w:rPr>
              <w:t>Version 1.2.4 or newer.</w:t>
            </w:r>
            <w:r w:rsidR="005D30A6" w:rsidRPr="00751DBB">
              <w:rPr>
                <w:szCs w:val="20"/>
                <w:lang w:val="en-GB"/>
              </w:rPr>
              <w:t xml:space="preserve"> </w:t>
            </w:r>
            <w:r w:rsidR="002E5CD1" w:rsidRPr="00751DBB">
              <w:rPr>
                <w:szCs w:val="20"/>
                <w:lang w:val="en-GB"/>
              </w:rPr>
              <w:t xml:space="preserve">Source code is available from: </w:t>
            </w:r>
            <w:hyperlink r:id="rId30" w:history="1">
              <w:r w:rsidR="00E45A89" w:rsidRPr="00751DBB">
                <w:rPr>
                  <w:rStyle w:val="Hyperlink"/>
                  <w:szCs w:val="20"/>
                  <w:lang w:val="en-GB"/>
                </w:rPr>
                <w:t>http://zlib.net/</w:t>
              </w:r>
            </w:hyperlink>
          </w:p>
        </w:tc>
      </w:tr>
      <w:tr w:rsidR="00002345" w:rsidRPr="00751DBB" w:rsidTr="00652E7C">
        <w:tc>
          <w:tcPr>
            <w:cnfStyle w:val="001000000000" w:firstRow="0" w:lastRow="0" w:firstColumn="1" w:lastColumn="0" w:oddVBand="0" w:evenVBand="0" w:oddHBand="0" w:evenHBand="0" w:firstRowFirstColumn="0" w:firstRowLastColumn="0" w:lastRowFirstColumn="0" w:lastRowLastColumn="0"/>
            <w:tcW w:w="2463" w:type="dxa"/>
          </w:tcPr>
          <w:p w:rsidR="00002345" w:rsidRPr="00751DBB" w:rsidRDefault="00002345" w:rsidP="00652E7C">
            <w:pPr>
              <w:jc w:val="left"/>
              <w:rPr>
                <w:szCs w:val="20"/>
                <w:lang w:val="en-GB"/>
              </w:rPr>
            </w:pPr>
            <w:r w:rsidRPr="00751DBB">
              <w:rPr>
                <w:szCs w:val="20"/>
                <w:lang w:val="en-GB"/>
              </w:rPr>
              <w:t>iconv</w:t>
            </w:r>
          </w:p>
        </w:tc>
        <w:tc>
          <w:tcPr>
            <w:tcW w:w="5973" w:type="dxa"/>
          </w:tcPr>
          <w:p w:rsidR="00002345" w:rsidRPr="00751DBB" w:rsidRDefault="0063521D" w:rsidP="005D30A6">
            <w:pPr>
              <w:jc w:val="left"/>
              <w:cnfStyle w:val="000000000000" w:firstRow="0" w:lastRow="0" w:firstColumn="0" w:lastColumn="0" w:oddVBand="0" w:evenVBand="0" w:oddHBand="0" w:evenHBand="0" w:firstRowFirstColumn="0" w:firstRowLastColumn="0" w:lastRowFirstColumn="0" w:lastRowLastColumn="0"/>
              <w:rPr>
                <w:szCs w:val="20"/>
                <w:lang w:val="en-GB"/>
              </w:rPr>
            </w:pPr>
            <w:r w:rsidRPr="00751DBB">
              <w:rPr>
                <w:szCs w:val="20"/>
                <w:lang w:val="en-GB"/>
              </w:rPr>
              <w:t>Version 1.9.</w:t>
            </w:r>
            <w:r w:rsidR="004C6D3D" w:rsidRPr="00751DBB">
              <w:rPr>
                <w:szCs w:val="20"/>
                <w:lang w:val="en-GB"/>
              </w:rPr>
              <w:t>2</w:t>
            </w:r>
            <w:r w:rsidRPr="00751DBB">
              <w:rPr>
                <w:szCs w:val="20"/>
                <w:lang w:val="en-GB"/>
              </w:rPr>
              <w:t xml:space="preserve"> or newer.</w:t>
            </w:r>
            <w:r w:rsidR="005D30A6" w:rsidRPr="00751DBB">
              <w:rPr>
                <w:szCs w:val="20"/>
                <w:lang w:val="en-GB"/>
              </w:rPr>
              <w:t xml:space="preserve"> </w:t>
            </w:r>
            <w:r w:rsidR="002E5CD1" w:rsidRPr="00751DBB">
              <w:rPr>
                <w:szCs w:val="20"/>
                <w:lang w:val="en-GB"/>
              </w:rPr>
              <w:t xml:space="preserve">Source code is available from:  </w:t>
            </w:r>
            <w:hyperlink r:id="rId31" w:history="1">
              <w:r w:rsidR="005D30A6" w:rsidRPr="00751DBB">
                <w:rPr>
                  <w:rStyle w:val="Hyperlink"/>
                  <w:szCs w:val="20"/>
                  <w:lang w:val="en-GB"/>
                </w:rPr>
                <w:t>h</w:t>
              </w:r>
              <w:r w:rsidR="000773BA" w:rsidRPr="00751DBB">
                <w:rPr>
                  <w:rStyle w:val="Hyperlink"/>
                  <w:szCs w:val="20"/>
                  <w:lang w:val="en-GB"/>
                </w:rPr>
                <w:t>ttp://www.gnu.org/software/libiconv/</w:t>
              </w:r>
            </w:hyperlink>
          </w:p>
        </w:tc>
      </w:tr>
    </w:tbl>
    <w:p w:rsidR="004125D4" w:rsidRPr="00751DBB" w:rsidRDefault="004125D4" w:rsidP="00BE2749">
      <w:pPr>
        <w:rPr>
          <w:lang w:val="en-GB"/>
        </w:rPr>
      </w:pPr>
    </w:p>
    <w:p w:rsidR="00BE2749" w:rsidRPr="00751DBB" w:rsidRDefault="00BE2749" w:rsidP="00BE2749">
      <w:pPr>
        <w:pStyle w:val="Heading2"/>
        <w:rPr>
          <w:lang w:val="en-GB"/>
        </w:rPr>
      </w:pPr>
      <w:bookmarkStart w:id="24" w:name="_Configuring_CJDigiDoc"/>
      <w:bookmarkStart w:id="25" w:name="_Toc345343010"/>
      <w:bookmarkEnd w:id="24"/>
      <w:r w:rsidRPr="00751DBB">
        <w:rPr>
          <w:lang w:val="en-GB"/>
        </w:rPr>
        <w:t xml:space="preserve">Configuring </w:t>
      </w:r>
      <w:r w:rsidR="00120C3B" w:rsidRPr="00751DBB">
        <w:rPr>
          <w:lang w:val="en-GB"/>
        </w:rPr>
        <w:t>C</w:t>
      </w:r>
      <w:r w:rsidRPr="00751DBB">
        <w:rPr>
          <w:lang w:val="en-GB"/>
        </w:rPr>
        <w:t>DigiDoc</w:t>
      </w:r>
      <w:bookmarkEnd w:id="25"/>
    </w:p>
    <w:p w:rsidR="00300F6A" w:rsidRPr="00751DBB" w:rsidRDefault="00886201" w:rsidP="00844C45">
      <w:pPr>
        <w:rPr>
          <w:lang w:val="en-GB"/>
        </w:rPr>
      </w:pPr>
      <w:r w:rsidRPr="00751DBB">
        <w:rPr>
          <w:lang w:val="en-GB"/>
        </w:rPr>
        <w:t>C</w:t>
      </w:r>
      <w:r w:rsidR="00844C45" w:rsidRPr="00751DBB">
        <w:rPr>
          <w:lang w:val="en-GB"/>
        </w:rPr>
        <w:t xml:space="preserve">DigiDoc uses </w:t>
      </w:r>
      <w:r w:rsidR="00885FDB" w:rsidRPr="00751DBB">
        <w:rPr>
          <w:lang w:val="en-GB"/>
        </w:rPr>
        <w:t>functions in DigiDocConfig.</w:t>
      </w:r>
      <w:r w:rsidR="00F82B11" w:rsidRPr="00751DBB">
        <w:rPr>
          <w:lang w:val="en-GB"/>
        </w:rPr>
        <w:t>h/</w:t>
      </w:r>
      <w:r w:rsidR="00885FDB" w:rsidRPr="00751DBB">
        <w:rPr>
          <w:lang w:val="en-GB"/>
        </w:rPr>
        <w:t xml:space="preserve">c </w:t>
      </w:r>
      <w:r w:rsidR="004D0358" w:rsidRPr="00751DBB">
        <w:rPr>
          <w:lang w:val="en-GB"/>
        </w:rPr>
        <w:t xml:space="preserve">source files </w:t>
      </w:r>
      <w:r w:rsidR="00844C45" w:rsidRPr="00751DBB">
        <w:rPr>
          <w:lang w:val="en-GB"/>
        </w:rPr>
        <w:t>for reading configuration data from property file</w:t>
      </w:r>
      <w:r w:rsidR="00E24860" w:rsidRPr="00751DBB">
        <w:rPr>
          <w:lang w:val="en-GB"/>
        </w:rPr>
        <w:t xml:space="preserve">s. </w:t>
      </w:r>
      <w:r w:rsidR="00D364CA" w:rsidRPr="00751DBB">
        <w:rPr>
          <w:lang w:val="en-GB"/>
        </w:rPr>
        <w:t>Sample configuration files are included in the library’s installation package.</w:t>
      </w:r>
    </w:p>
    <w:p w:rsidR="00E8309B" w:rsidRDefault="00942C63" w:rsidP="00844C45">
      <w:pPr>
        <w:rPr>
          <w:lang w:val="en-GB"/>
        </w:rPr>
      </w:pPr>
      <w:r w:rsidRPr="00751DBB">
        <w:rPr>
          <w:lang w:val="en-GB"/>
        </w:rPr>
        <w:t>In Windows environment,</w:t>
      </w:r>
      <w:r w:rsidR="00657407" w:rsidRPr="00751DBB">
        <w:rPr>
          <w:lang w:val="en-GB"/>
        </w:rPr>
        <w:t xml:space="preserve"> the configuration file is named</w:t>
      </w:r>
      <w:r w:rsidRPr="00751DBB">
        <w:rPr>
          <w:lang w:val="en-GB"/>
        </w:rPr>
        <w:t xml:space="preserve"> </w:t>
      </w:r>
      <w:proofErr w:type="gramStart"/>
      <w:r w:rsidRPr="00751DBB">
        <w:rPr>
          <w:b/>
          <w:lang w:val="en-GB"/>
        </w:rPr>
        <w:t>digidoc.ini</w:t>
      </w:r>
      <w:r w:rsidR="00E8309B" w:rsidRPr="00E8309B">
        <w:rPr>
          <w:lang w:val="en-GB"/>
        </w:rPr>
        <w:t>,</w:t>
      </w:r>
      <w:proofErr w:type="gramEnd"/>
      <w:r w:rsidR="00E8309B" w:rsidRPr="00E8309B">
        <w:rPr>
          <w:lang w:val="en-GB"/>
        </w:rPr>
        <w:t xml:space="preserve"> in Linux environment</w:t>
      </w:r>
      <w:r w:rsidR="00E8309B">
        <w:rPr>
          <w:lang w:val="en-GB"/>
        </w:rPr>
        <w:t xml:space="preserve"> the file is named </w:t>
      </w:r>
      <w:r w:rsidR="00E8309B" w:rsidRPr="00CC1AEB">
        <w:rPr>
          <w:b/>
          <w:lang w:val="en-GB"/>
        </w:rPr>
        <w:t>digidoc.conf</w:t>
      </w:r>
      <w:r w:rsidR="00E8309B">
        <w:rPr>
          <w:lang w:val="en-GB"/>
        </w:rPr>
        <w:t>.</w:t>
      </w:r>
      <w:r w:rsidR="00626112" w:rsidRPr="00751DBB">
        <w:rPr>
          <w:lang w:val="en-GB"/>
        </w:rPr>
        <w:t xml:space="preserve"> </w:t>
      </w:r>
    </w:p>
    <w:p w:rsidR="00E8309B" w:rsidRDefault="00E8309B" w:rsidP="00E8309B">
      <w:pPr>
        <w:rPr>
          <w:lang w:val="en-GB"/>
        </w:rPr>
      </w:pPr>
      <w:r>
        <w:rPr>
          <w:lang w:val="en-GB"/>
        </w:rPr>
        <w:t>C</w:t>
      </w:r>
      <w:r w:rsidR="00CD0080">
        <w:rPr>
          <w:lang w:val="en-GB"/>
        </w:rPr>
        <w:t>onfiguration settings may be</w:t>
      </w:r>
      <w:r>
        <w:rPr>
          <w:lang w:val="en-GB"/>
        </w:rPr>
        <w:t xml:space="preserve"> loaded from different configuration files if the respective files are provided in system. Every subsequent configuration file complements the already present parameter values (i.e. doesn’t delete the previous entries). CDigiDoc looks for configuration files in the following sequence:</w:t>
      </w:r>
    </w:p>
    <w:p w:rsidR="00E8309B" w:rsidRPr="00D05E12" w:rsidRDefault="00CD0080" w:rsidP="009F1D86">
      <w:pPr>
        <w:pStyle w:val="ListParagraph"/>
        <w:numPr>
          <w:ilvl w:val="0"/>
          <w:numId w:val="41"/>
        </w:numPr>
        <w:rPr>
          <w:lang w:val="en-GB"/>
        </w:rPr>
      </w:pPr>
      <w:proofErr w:type="gramStart"/>
      <w:r>
        <w:rPr>
          <w:lang w:val="en-GB"/>
        </w:rPr>
        <w:t>s</w:t>
      </w:r>
      <w:r w:rsidR="00E8309B" w:rsidRPr="00D05E12">
        <w:rPr>
          <w:lang w:val="en-GB"/>
        </w:rPr>
        <w:t>ystem</w:t>
      </w:r>
      <w:proofErr w:type="gramEnd"/>
      <w:r w:rsidR="00E8309B" w:rsidRPr="00D05E12">
        <w:rPr>
          <w:lang w:val="en-GB"/>
        </w:rPr>
        <w:t xml:space="preserve"> directory - C:\Windows\digidoc.ini in case of Windows environment or /etc/digidoc.conf in case of Linux.</w:t>
      </w:r>
      <w:r>
        <w:rPr>
          <w:lang w:val="en-GB"/>
        </w:rPr>
        <w:t xml:space="preserve"> Specifies global settings that have effect on all the users of the computer.</w:t>
      </w:r>
    </w:p>
    <w:p w:rsidR="00E8309B" w:rsidRPr="00D05E12" w:rsidRDefault="00CD0080" w:rsidP="009F1D86">
      <w:pPr>
        <w:pStyle w:val="ListParagraph"/>
        <w:numPr>
          <w:ilvl w:val="0"/>
          <w:numId w:val="41"/>
        </w:numPr>
        <w:rPr>
          <w:lang w:val="en-GB"/>
        </w:rPr>
      </w:pPr>
      <w:proofErr w:type="gramStart"/>
      <w:r>
        <w:rPr>
          <w:lang w:val="en-GB"/>
        </w:rPr>
        <w:t>u</w:t>
      </w:r>
      <w:r w:rsidR="00E8309B" w:rsidRPr="00D05E12">
        <w:rPr>
          <w:lang w:val="en-GB"/>
        </w:rPr>
        <w:t>ser’s</w:t>
      </w:r>
      <w:proofErr w:type="gramEnd"/>
      <w:r w:rsidR="00E8309B" w:rsidRPr="00D05E12">
        <w:rPr>
          <w:lang w:val="en-GB"/>
        </w:rPr>
        <w:t xml:space="preserve"> home directory - c:\Users\&lt;username&gt;\digidoc.ini or /home/&lt;username&gt;/.digidoc.conf (notice the '.')</w:t>
      </w:r>
      <w:r w:rsidR="00E8309B">
        <w:rPr>
          <w:lang w:val="en-GB"/>
        </w:rPr>
        <w:t>, according to your environment.</w:t>
      </w:r>
    </w:p>
    <w:p w:rsidR="00E8309B" w:rsidRPr="00D05E12" w:rsidRDefault="00CD0080" w:rsidP="009F1D86">
      <w:pPr>
        <w:pStyle w:val="ListParagraph"/>
        <w:numPr>
          <w:ilvl w:val="0"/>
          <w:numId w:val="41"/>
        </w:numPr>
        <w:rPr>
          <w:lang w:val="en-GB"/>
        </w:rPr>
      </w:pPr>
      <w:proofErr w:type="gramStart"/>
      <w:r>
        <w:rPr>
          <w:lang w:val="en-GB"/>
        </w:rPr>
        <w:t>c</w:t>
      </w:r>
      <w:r w:rsidR="00E8309B" w:rsidRPr="00D05E12">
        <w:rPr>
          <w:lang w:val="en-GB"/>
        </w:rPr>
        <w:t>urrent</w:t>
      </w:r>
      <w:proofErr w:type="gramEnd"/>
      <w:r w:rsidR="00E8309B" w:rsidRPr="00D05E12">
        <w:rPr>
          <w:lang w:val="en-GB"/>
        </w:rPr>
        <w:t xml:space="preserve"> working directory - digidoc.ini or digidoc.conf</w:t>
      </w:r>
      <w:r w:rsidR="00E8309B">
        <w:rPr>
          <w:lang w:val="en-GB"/>
        </w:rPr>
        <w:t>,</w:t>
      </w:r>
      <w:r w:rsidR="00E8309B" w:rsidRPr="00D05E12">
        <w:rPr>
          <w:lang w:val="en-GB"/>
        </w:rPr>
        <w:t xml:space="preserve"> according to your environment.</w:t>
      </w:r>
    </w:p>
    <w:p w:rsidR="00E8309B" w:rsidRDefault="00CD0080" w:rsidP="009F1D86">
      <w:pPr>
        <w:pStyle w:val="ListParagraph"/>
        <w:numPr>
          <w:ilvl w:val="0"/>
          <w:numId w:val="41"/>
        </w:numPr>
        <w:rPr>
          <w:lang w:val="en-GB"/>
        </w:rPr>
      </w:pPr>
      <w:proofErr w:type="gramStart"/>
      <w:r>
        <w:rPr>
          <w:lang w:val="en-GB"/>
        </w:rPr>
        <w:t>i</w:t>
      </w:r>
      <w:r w:rsidR="00E8309B" w:rsidRPr="00D05E12">
        <w:rPr>
          <w:lang w:val="en-GB"/>
        </w:rPr>
        <w:t>n</w:t>
      </w:r>
      <w:proofErr w:type="gramEnd"/>
      <w:r w:rsidR="00E8309B" w:rsidRPr="00D05E12">
        <w:rPr>
          <w:lang w:val="en-GB"/>
        </w:rPr>
        <w:t xml:space="preserve"> case of utility program, the configuration file that is provided with –config command. </w:t>
      </w:r>
    </w:p>
    <w:p w:rsidR="00E8309B" w:rsidRPr="00E8309B" w:rsidRDefault="00CD0080" w:rsidP="009F1D86">
      <w:pPr>
        <w:pStyle w:val="ListParagraph"/>
        <w:numPr>
          <w:ilvl w:val="0"/>
          <w:numId w:val="41"/>
        </w:numPr>
        <w:rPr>
          <w:lang w:val="en-GB"/>
        </w:rPr>
      </w:pPr>
      <w:proofErr w:type="gramStart"/>
      <w:r>
        <w:rPr>
          <w:lang w:val="en-GB"/>
        </w:rPr>
        <w:t>i</w:t>
      </w:r>
      <w:r w:rsidR="00E8309B" w:rsidRPr="00E8309B">
        <w:rPr>
          <w:lang w:val="en-GB"/>
        </w:rPr>
        <w:t>n</w:t>
      </w:r>
      <w:proofErr w:type="gramEnd"/>
      <w:r w:rsidR="00E8309B" w:rsidRPr="00E8309B">
        <w:rPr>
          <w:lang w:val="en-GB"/>
        </w:rPr>
        <w:t xml:space="preserve"> case of Windows environment, the Windows registry entries</w:t>
      </w:r>
      <w:r w:rsidR="00CC1AEB">
        <w:rPr>
          <w:lang w:val="en-GB"/>
        </w:rPr>
        <w:t>.</w:t>
      </w:r>
    </w:p>
    <w:p w:rsidR="00611C32" w:rsidRPr="00751DBB" w:rsidRDefault="00611C32" w:rsidP="00A611ED">
      <w:pPr>
        <w:rPr>
          <w:lang w:val="en-GB"/>
        </w:rPr>
      </w:pPr>
      <w:r w:rsidRPr="00751DBB">
        <w:rPr>
          <w:lang w:val="en-GB"/>
        </w:rPr>
        <w:t xml:space="preserve">It is also possible to use a different configuration file location than the default. In that case, the configuration file’s full filename and path should be passed to </w:t>
      </w:r>
      <w:proofErr w:type="gramStart"/>
      <w:r w:rsidRPr="00751DBB">
        <w:rPr>
          <w:lang w:val="en-GB"/>
        </w:rPr>
        <w:t>initConfigStore(</w:t>
      </w:r>
      <w:proofErr w:type="gramEnd"/>
      <w:r w:rsidRPr="00751DBB">
        <w:rPr>
          <w:lang w:val="en-GB"/>
        </w:rPr>
        <w:t xml:space="preserve">) function </w:t>
      </w:r>
      <w:r w:rsidR="00EA6804" w:rsidRPr="00751DBB">
        <w:rPr>
          <w:lang w:val="en-GB"/>
        </w:rPr>
        <w:t>defined in</w:t>
      </w:r>
      <w:r w:rsidRPr="00751DBB">
        <w:rPr>
          <w:lang w:val="en-GB"/>
        </w:rPr>
        <w:t xml:space="preserve"> DigiDocConfig.</w:t>
      </w:r>
      <w:r w:rsidR="00EA6804" w:rsidRPr="00751DBB">
        <w:rPr>
          <w:lang w:val="en-GB"/>
        </w:rPr>
        <w:t>h</w:t>
      </w:r>
      <w:r w:rsidR="00300F6A" w:rsidRPr="00751DBB">
        <w:rPr>
          <w:lang w:val="en-GB"/>
        </w:rPr>
        <w:t xml:space="preserve"> or i</w:t>
      </w:r>
      <w:r w:rsidRPr="00751DBB">
        <w:rPr>
          <w:lang w:val="en-GB"/>
        </w:rPr>
        <w:t xml:space="preserve">n case of CDigiDoc utility program, the file’s location should be </w:t>
      </w:r>
      <w:r w:rsidR="00300F6A" w:rsidRPr="00751DBB">
        <w:rPr>
          <w:lang w:val="en-GB"/>
        </w:rPr>
        <w:t>passed to the program with “–config” parameter (see section 4 for more information).</w:t>
      </w:r>
      <w:r w:rsidRPr="00751DBB">
        <w:rPr>
          <w:lang w:val="en-GB"/>
        </w:rPr>
        <w:t xml:space="preserve"> </w:t>
      </w:r>
    </w:p>
    <w:p w:rsidR="00300F6A" w:rsidRPr="00751DBB" w:rsidRDefault="00300F6A" w:rsidP="00A611ED">
      <w:pPr>
        <w:rPr>
          <w:lang w:val="en-GB"/>
        </w:rPr>
      </w:pPr>
      <w:r w:rsidRPr="00751DBB">
        <w:rPr>
          <w:lang w:val="en-GB"/>
        </w:rPr>
        <w:t xml:space="preserve">Note that if a configuration file is passed directly to </w:t>
      </w:r>
      <w:proofErr w:type="gramStart"/>
      <w:r w:rsidRPr="00751DBB">
        <w:rPr>
          <w:lang w:val="en-GB"/>
        </w:rPr>
        <w:t>initConfigStore(</w:t>
      </w:r>
      <w:proofErr w:type="gramEnd"/>
      <w:r w:rsidRPr="00751DBB">
        <w:rPr>
          <w:lang w:val="en-GB"/>
        </w:rPr>
        <w:t>) function or CDigiDoc utility program then this file is used over other files that might be stored in the default location(s).</w:t>
      </w:r>
    </w:p>
    <w:p w:rsidR="003A5B83" w:rsidRPr="00751DBB" w:rsidRDefault="003A5B83" w:rsidP="003A5B83">
      <w:pPr>
        <w:rPr>
          <w:lang w:val="en-GB"/>
        </w:rPr>
      </w:pPr>
      <w:r w:rsidRPr="00751DBB">
        <w:rPr>
          <w:lang w:val="en-GB"/>
        </w:rPr>
        <w:t>For a sample configuration file provided with</w:t>
      </w:r>
      <w:r w:rsidR="00563357" w:rsidRPr="00751DBB">
        <w:rPr>
          <w:lang w:val="en-GB"/>
        </w:rPr>
        <w:t xml:space="preserve"> C</w:t>
      </w:r>
      <w:r w:rsidRPr="00751DBB">
        <w:rPr>
          <w:lang w:val="en-GB"/>
        </w:rPr>
        <w:t>DigiDoc, see Appendix 1.</w:t>
      </w:r>
    </w:p>
    <w:p w:rsidR="003A5B83" w:rsidRPr="00751DBB" w:rsidRDefault="003A5B83" w:rsidP="003A5B83">
      <w:pPr>
        <w:rPr>
          <w:lang w:val="en-GB"/>
        </w:rPr>
      </w:pPr>
      <w:r w:rsidRPr="00751DBB">
        <w:rPr>
          <w:lang w:val="en-GB"/>
        </w:rPr>
        <w:t>Below is an overview of the configuration file’s main sections and entries. The following color notation is used for specific parameter values:</w:t>
      </w:r>
    </w:p>
    <w:p w:rsidR="003A5B83" w:rsidRPr="00751DBB" w:rsidRDefault="003A5B83" w:rsidP="00602608">
      <w:pPr>
        <w:pStyle w:val="ListParagraph"/>
        <w:numPr>
          <w:ilvl w:val="0"/>
          <w:numId w:val="24"/>
        </w:numPr>
        <w:rPr>
          <w:lang w:val="en-GB"/>
        </w:rPr>
      </w:pPr>
      <w:r w:rsidRPr="00751DBB">
        <w:rPr>
          <w:b/>
          <w:i/>
          <w:lang w:val="en-GB"/>
        </w:rPr>
        <w:t xml:space="preserve">bold </w:t>
      </w:r>
      <w:r w:rsidRPr="00751DBB">
        <w:rPr>
          <w:lang w:val="en-GB"/>
        </w:rPr>
        <w:t>for default values which do not usually need to be changed by the user</w:t>
      </w:r>
    </w:p>
    <w:p w:rsidR="003A5B83" w:rsidRPr="00751DBB" w:rsidRDefault="003A5B83" w:rsidP="00602608">
      <w:pPr>
        <w:pStyle w:val="ListParagraph"/>
        <w:numPr>
          <w:ilvl w:val="0"/>
          <w:numId w:val="24"/>
        </w:numPr>
        <w:rPr>
          <w:lang w:val="en-GB"/>
        </w:rPr>
      </w:pPr>
      <w:r w:rsidRPr="00751DBB">
        <w:rPr>
          <w:color w:val="7030A0"/>
          <w:lang w:val="en-GB"/>
        </w:rPr>
        <w:lastRenderedPageBreak/>
        <w:t>purple</w:t>
      </w:r>
      <w:r w:rsidRPr="00751DBB">
        <w:rPr>
          <w:lang w:val="en-GB"/>
        </w:rPr>
        <w:t xml:space="preserve"> for indicating values which should be checked and modified according to user</w:t>
      </w:r>
    </w:p>
    <w:p w:rsidR="003A5B83" w:rsidRPr="00751DBB" w:rsidRDefault="003A5B83" w:rsidP="00602608">
      <w:pPr>
        <w:pStyle w:val="ListParagraph"/>
        <w:numPr>
          <w:ilvl w:val="0"/>
          <w:numId w:val="24"/>
        </w:numPr>
        <w:rPr>
          <w:lang w:val="en-GB"/>
        </w:rPr>
      </w:pPr>
      <w:r w:rsidRPr="00751DBB">
        <w:rPr>
          <w:color w:val="00B0F0"/>
          <w:lang w:val="en-GB"/>
        </w:rPr>
        <w:t># blue</w:t>
      </w:r>
      <w:r w:rsidRPr="00751DBB">
        <w:rPr>
          <w:lang w:val="en-GB"/>
        </w:rPr>
        <w:t xml:space="preserve"> for listing possible alternatives, where applicable</w:t>
      </w:r>
    </w:p>
    <w:p w:rsidR="00187204" w:rsidRPr="00751DBB" w:rsidRDefault="00187204" w:rsidP="003A5B83">
      <w:pPr>
        <w:rPr>
          <w:b/>
          <w:u w:val="single"/>
          <w:lang w:val="en-GB"/>
        </w:rPr>
      </w:pPr>
    </w:p>
    <w:p w:rsidR="003A5B83" w:rsidRPr="00751DBB" w:rsidRDefault="00D81337" w:rsidP="003A5B83">
      <w:pPr>
        <w:rPr>
          <w:b/>
          <w:u w:val="single"/>
          <w:lang w:val="en-GB"/>
        </w:rPr>
      </w:pPr>
      <w:r w:rsidRPr="00751DBB">
        <w:rPr>
          <w:b/>
          <w:u w:val="single"/>
          <w:lang w:val="en-GB"/>
        </w:rPr>
        <w:t>PKCS#11</w:t>
      </w:r>
      <w:r w:rsidR="00D24FBA" w:rsidRPr="00751DBB">
        <w:rPr>
          <w:b/>
          <w:u w:val="single"/>
          <w:lang w:val="en-GB"/>
        </w:rPr>
        <w:t xml:space="preserve"> driver settings</w:t>
      </w:r>
    </w:p>
    <w:p w:rsidR="000E03AA" w:rsidRPr="00751DBB" w:rsidRDefault="000E03AA" w:rsidP="003A5B83">
      <w:pPr>
        <w:rPr>
          <w:lang w:val="en-GB"/>
        </w:rPr>
      </w:pPr>
      <w:r w:rsidRPr="00751DBB">
        <w:rPr>
          <w:lang w:val="en-GB"/>
        </w:rPr>
        <w:t xml:space="preserve">If using the smart card over PKCS#11 </w:t>
      </w:r>
      <w:proofErr w:type="gramStart"/>
      <w:r w:rsidRPr="00751DBB">
        <w:rPr>
          <w:lang w:val="en-GB"/>
        </w:rPr>
        <w:t>module</w:t>
      </w:r>
      <w:proofErr w:type="gramEnd"/>
      <w:r w:rsidRPr="00751DBB">
        <w:rPr>
          <w:lang w:val="en-GB"/>
        </w:rPr>
        <w:t xml:space="preserve"> for creating signatures, then you must specify the following parameters according to your signature device here:</w:t>
      </w:r>
    </w:p>
    <w:tbl>
      <w:tblPr>
        <w:tblStyle w:val="Param"/>
        <w:tblW w:w="8323" w:type="dxa"/>
        <w:tblLook w:val="04A0" w:firstRow="1" w:lastRow="0" w:firstColumn="1" w:lastColumn="0" w:noHBand="0" w:noVBand="1"/>
      </w:tblPr>
      <w:tblGrid>
        <w:gridCol w:w="3681"/>
        <w:gridCol w:w="4642"/>
      </w:tblGrid>
      <w:tr w:rsidR="003A5B83" w:rsidRPr="00751DBB" w:rsidTr="004143EB">
        <w:trPr>
          <w:cnfStyle w:val="100000000000" w:firstRow="1" w:lastRow="0" w:firstColumn="0" w:lastColumn="0" w:oddVBand="0" w:evenVBand="0" w:oddHBand="0" w:evenHBand="0" w:firstRowFirstColumn="0" w:firstRowLastColumn="0" w:lastRowFirstColumn="0" w:lastRowLastColumn="0"/>
          <w:trHeight w:val="300"/>
        </w:trPr>
        <w:tc>
          <w:tcPr>
            <w:tcW w:w="3681" w:type="dxa"/>
            <w:noWrap/>
          </w:tcPr>
          <w:p w:rsidR="003A5B83" w:rsidRPr="00751DBB" w:rsidRDefault="003A5B83" w:rsidP="00652E7C">
            <w:pPr>
              <w:spacing w:after="0"/>
              <w:jc w:val="left"/>
              <w:rPr>
                <w:b/>
                <w:szCs w:val="18"/>
                <w:lang w:val="en-GB"/>
              </w:rPr>
            </w:pPr>
            <w:r w:rsidRPr="00751DBB">
              <w:rPr>
                <w:b/>
                <w:szCs w:val="18"/>
                <w:lang w:val="en-GB"/>
              </w:rPr>
              <w:t>Parameter</w:t>
            </w:r>
          </w:p>
        </w:tc>
        <w:tc>
          <w:tcPr>
            <w:tcW w:w="4642" w:type="dxa"/>
            <w:noWrap/>
          </w:tcPr>
          <w:p w:rsidR="003A5B83" w:rsidRPr="00751DBB" w:rsidRDefault="003A5B83" w:rsidP="004143EB">
            <w:pPr>
              <w:spacing w:after="0"/>
              <w:jc w:val="left"/>
              <w:rPr>
                <w:b/>
                <w:szCs w:val="18"/>
                <w:lang w:val="en-GB"/>
              </w:rPr>
            </w:pPr>
            <w:r w:rsidRPr="00751DBB">
              <w:rPr>
                <w:b/>
                <w:szCs w:val="18"/>
                <w:lang w:val="en-GB"/>
              </w:rPr>
              <w:t>Comments</w:t>
            </w:r>
          </w:p>
        </w:tc>
      </w:tr>
      <w:tr w:rsidR="003A5B83" w:rsidRPr="00751DBB" w:rsidTr="004143EB">
        <w:trPr>
          <w:trHeight w:val="300"/>
        </w:trPr>
        <w:tc>
          <w:tcPr>
            <w:tcW w:w="3681" w:type="dxa"/>
            <w:noWrap/>
            <w:vAlign w:val="center"/>
            <w:hideMark/>
          </w:tcPr>
          <w:p w:rsidR="003A5B83" w:rsidRPr="00751DBB" w:rsidRDefault="0065080D" w:rsidP="004143EB">
            <w:pPr>
              <w:spacing w:after="0"/>
              <w:jc w:val="left"/>
              <w:rPr>
                <w:color w:val="000000" w:themeColor="text1"/>
                <w:szCs w:val="18"/>
                <w:lang w:val="en-GB"/>
              </w:rPr>
            </w:pPr>
            <w:r w:rsidRPr="00751DBB">
              <w:rPr>
                <w:color w:val="000000" w:themeColor="text1"/>
                <w:szCs w:val="18"/>
                <w:lang w:val="en-GB"/>
              </w:rPr>
              <w:t>DIGIDOC_DEFAULT_DRIVER</w:t>
            </w:r>
          </w:p>
        </w:tc>
        <w:tc>
          <w:tcPr>
            <w:tcW w:w="4642" w:type="dxa"/>
            <w:noWrap/>
            <w:vAlign w:val="center"/>
            <w:hideMark/>
          </w:tcPr>
          <w:p w:rsidR="003A5B83" w:rsidRPr="00751DBB" w:rsidRDefault="00923085" w:rsidP="004143EB">
            <w:pPr>
              <w:spacing w:after="0"/>
              <w:jc w:val="left"/>
              <w:rPr>
                <w:color w:val="000000" w:themeColor="text1"/>
                <w:szCs w:val="18"/>
                <w:lang w:val="en-GB"/>
              </w:rPr>
            </w:pPr>
            <w:r w:rsidRPr="00751DBB">
              <w:rPr>
                <w:color w:val="000000" w:themeColor="text1"/>
                <w:szCs w:val="18"/>
                <w:lang w:val="en-GB"/>
              </w:rPr>
              <w:t xml:space="preserve">Specifies </w:t>
            </w:r>
            <w:r w:rsidR="004143EB" w:rsidRPr="00751DBB">
              <w:rPr>
                <w:color w:val="000000" w:themeColor="text1"/>
                <w:szCs w:val="18"/>
                <w:lang w:val="en-GB"/>
              </w:rPr>
              <w:t>the default</w:t>
            </w:r>
            <w:r w:rsidR="00EB45B9" w:rsidRPr="00751DBB">
              <w:rPr>
                <w:color w:val="000000" w:themeColor="text1"/>
                <w:szCs w:val="18"/>
                <w:lang w:val="en-GB"/>
              </w:rPr>
              <w:t xml:space="preserve"> </w:t>
            </w:r>
            <w:r w:rsidRPr="00751DBB">
              <w:rPr>
                <w:color w:val="000000" w:themeColor="text1"/>
                <w:szCs w:val="18"/>
                <w:lang w:val="en-GB"/>
              </w:rPr>
              <w:t xml:space="preserve">PKCS#11 driver library </w:t>
            </w:r>
            <w:r w:rsidR="004143EB" w:rsidRPr="00751DBB">
              <w:rPr>
                <w:color w:val="000000" w:themeColor="text1"/>
                <w:szCs w:val="18"/>
                <w:lang w:val="en-GB"/>
              </w:rPr>
              <w:t xml:space="preserve">that is </w:t>
            </w:r>
            <w:r w:rsidRPr="00751DBB">
              <w:rPr>
                <w:color w:val="000000" w:themeColor="text1"/>
                <w:szCs w:val="18"/>
                <w:lang w:val="en-GB"/>
              </w:rPr>
              <w:t xml:space="preserve">used to </w:t>
            </w:r>
            <w:r w:rsidR="004143EB" w:rsidRPr="00751DBB">
              <w:rPr>
                <w:color w:val="000000" w:themeColor="text1"/>
                <w:szCs w:val="18"/>
                <w:lang w:val="en-GB"/>
              </w:rPr>
              <w:t xml:space="preserve">communicate with the smart card. </w:t>
            </w:r>
          </w:p>
          <w:p w:rsidR="006857FA" w:rsidRPr="00751DBB" w:rsidRDefault="006857FA" w:rsidP="004143EB">
            <w:pPr>
              <w:spacing w:after="0"/>
              <w:jc w:val="left"/>
              <w:rPr>
                <w:b/>
                <w:i/>
                <w:color w:val="000000" w:themeColor="text1"/>
                <w:szCs w:val="18"/>
                <w:lang w:val="en-GB"/>
              </w:rPr>
            </w:pPr>
            <w:r w:rsidRPr="00751DBB">
              <w:rPr>
                <w:b/>
                <w:i/>
                <w:szCs w:val="18"/>
                <w:lang w:val="en-GB"/>
              </w:rPr>
              <w:t>1</w:t>
            </w:r>
          </w:p>
        </w:tc>
      </w:tr>
      <w:tr w:rsidR="003A5B83" w:rsidRPr="00751DBB" w:rsidTr="004143EB">
        <w:trPr>
          <w:trHeight w:val="300"/>
        </w:trPr>
        <w:tc>
          <w:tcPr>
            <w:tcW w:w="3681" w:type="dxa"/>
            <w:noWrap/>
            <w:vAlign w:val="center"/>
          </w:tcPr>
          <w:p w:rsidR="003A5B83" w:rsidRPr="00751DBB" w:rsidRDefault="0065080D" w:rsidP="004143EB">
            <w:pPr>
              <w:spacing w:after="0"/>
              <w:jc w:val="left"/>
              <w:rPr>
                <w:color w:val="000000" w:themeColor="text1"/>
                <w:szCs w:val="18"/>
                <w:lang w:val="en-GB"/>
              </w:rPr>
            </w:pPr>
            <w:r w:rsidRPr="00751DBB">
              <w:rPr>
                <w:color w:val="000000" w:themeColor="text1"/>
                <w:szCs w:val="18"/>
                <w:lang w:val="en-GB"/>
              </w:rPr>
              <w:t>DIGIDOC_DRIVERS</w:t>
            </w:r>
          </w:p>
        </w:tc>
        <w:tc>
          <w:tcPr>
            <w:tcW w:w="4642" w:type="dxa"/>
            <w:noWrap/>
            <w:vAlign w:val="center"/>
          </w:tcPr>
          <w:p w:rsidR="003A5B83" w:rsidRPr="00751DBB" w:rsidRDefault="00D81337" w:rsidP="004143EB">
            <w:pPr>
              <w:spacing w:after="0"/>
              <w:jc w:val="left"/>
              <w:rPr>
                <w:color w:val="000000" w:themeColor="text1"/>
                <w:szCs w:val="18"/>
                <w:lang w:val="en-GB"/>
              </w:rPr>
            </w:pPr>
            <w:r w:rsidRPr="00751DBB">
              <w:rPr>
                <w:color w:val="000000" w:themeColor="text1"/>
                <w:szCs w:val="18"/>
                <w:lang w:val="en-GB"/>
              </w:rPr>
              <w:t xml:space="preserve">Number of </w:t>
            </w:r>
            <w:r w:rsidR="00923085" w:rsidRPr="00751DBB">
              <w:rPr>
                <w:color w:val="000000" w:themeColor="text1"/>
                <w:szCs w:val="18"/>
                <w:lang w:val="en-GB"/>
              </w:rPr>
              <w:t xml:space="preserve">PKCS#11 </w:t>
            </w:r>
            <w:r w:rsidRPr="00751DBB">
              <w:rPr>
                <w:color w:val="000000" w:themeColor="text1"/>
                <w:szCs w:val="18"/>
                <w:lang w:val="en-GB"/>
              </w:rPr>
              <w:t xml:space="preserve">drivers </w:t>
            </w:r>
            <w:proofErr w:type="gramStart"/>
            <w:r w:rsidRPr="00751DBB">
              <w:rPr>
                <w:color w:val="000000" w:themeColor="text1"/>
                <w:szCs w:val="18"/>
                <w:lang w:val="en-GB"/>
              </w:rPr>
              <w:t>registered  in</w:t>
            </w:r>
            <w:proofErr w:type="gramEnd"/>
            <w:r w:rsidRPr="00751DBB">
              <w:rPr>
                <w:color w:val="000000" w:themeColor="text1"/>
                <w:szCs w:val="18"/>
                <w:lang w:val="en-GB"/>
              </w:rPr>
              <w:t xml:space="preserve"> the configuration file</w:t>
            </w:r>
            <w:r w:rsidR="004C74AA" w:rsidRPr="00751DBB">
              <w:rPr>
                <w:color w:val="000000" w:themeColor="text1"/>
                <w:szCs w:val="18"/>
                <w:lang w:val="en-GB"/>
              </w:rPr>
              <w:t>. Only one PKCS#11 driver at a time should be registered in a configuration file.</w:t>
            </w:r>
          </w:p>
          <w:p w:rsidR="00735F19" w:rsidRPr="00751DBB" w:rsidRDefault="00735F19" w:rsidP="004143EB">
            <w:pPr>
              <w:spacing w:after="0"/>
              <w:jc w:val="left"/>
              <w:rPr>
                <w:b/>
                <w:i/>
                <w:color w:val="000000" w:themeColor="text1"/>
                <w:szCs w:val="18"/>
                <w:lang w:val="en-GB"/>
              </w:rPr>
            </w:pPr>
            <w:r w:rsidRPr="00751DBB">
              <w:rPr>
                <w:b/>
                <w:i/>
                <w:szCs w:val="18"/>
                <w:lang w:val="en-GB"/>
              </w:rPr>
              <w:t>1</w:t>
            </w:r>
          </w:p>
        </w:tc>
      </w:tr>
      <w:tr w:rsidR="0065080D" w:rsidRPr="00751DBB" w:rsidTr="004143EB">
        <w:trPr>
          <w:trHeight w:val="300"/>
        </w:trPr>
        <w:tc>
          <w:tcPr>
            <w:tcW w:w="3681" w:type="dxa"/>
            <w:noWrap/>
            <w:vAlign w:val="center"/>
          </w:tcPr>
          <w:p w:rsidR="0065080D" w:rsidRPr="00751DBB" w:rsidRDefault="0065080D" w:rsidP="004143EB">
            <w:pPr>
              <w:spacing w:after="0"/>
              <w:jc w:val="left"/>
              <w:rPr>
                <w:color w:val="000000" w:themeColor="text1"/>
                <w:szCs w:val="18"/>
                <w:lang w:val="en-GB"/>
              </w:rPr>
            </w:pPr>
            <w:r w:rsidRPr="00751DBB">
              <w:rPr>
                <w:color w:val="000000" w:themeColor="text1"/>
                <w:szCs w:val="18"/>
                <w:lang w:val="en-GB"/>
              </w:rPr>
              <w:t>DIGIDOC_DRIVER_1_NAME</w:t>
            </w:r>
          </w:p>
          <w:p w:rsidR="004143EB" w:rsidRPr="00751DBB" w:rsidRDefault="004143EB" w:rsidP="00735352">
            <w:pPr>
              <w:spacing w:after="0"/>
              <w:jc w:val="left"/>
              <w:rPr>
                <w:color w:val="000000" w:themeColor="text1"/>
                <w:szCs w:val="18"/>
                <w:lang w:val="en-GB"/>
              </w:rPr>
            </w:pPr>
          </w:p>
        </w:tc>
        <w:tc>
          <w:tcPr>
            <w:tcW w:w="4642" w:type="dxa"/>
            <w:noWrap/>
            <w:vAlign w:val="center"/>
          </w:tcPr>
          <w:p w:rsidR="0065080D" w:rsidRPr="00751DBB" w:rsidRDefault="00D81337" w:rsidP="004143EB">
            <w:pPr>
              <w:spacing w:after="0"/>
              <w:jc w:val="left"/>
              <w:rPr>
                <w:color w:val="000000" w:themeColor="text1"/>
                <w:szCs w:val="18"/>
                <w:lang w:val="en-GB"/>
              </w:rPr>
            </w:pPr>
            <w:r w:rsidRPr="00751DBB">
              <w:rPr>
                <w:color w:val="000000" w:themeColor="text1"/>
                <w:szCs w:val="18"/>
                <w:lang w:val="en-GB"/>
              </w:rPr>
              <w:t xml:space="preserve">Name of the </w:t>
            </w:r>
            <w:r w:rsidR="004143EB" w:rsidRPr="00751DBB">
              <w:rPr>
                <w:color w:val="000000" w:themeColor="text1"/>
                <w:szCs w:val="18"/>
                <w:lang w:val="en-GB"/>
              </w:rPr>
              <w:t xml:space="preserve">registered </w:t>
            </w:r>
            <w:r w:rsidR="00923085" w:rsidRPr="00751DBB">
              <w:rPr>
                <w:color w:val="000000" w:themeColor="text1"/>
                <w:szCs w:val="18"/>
                <w:lang w:val="en-GB"/>
              </w:rPr>
              <w:t xml:space="preserve">PKCS#11 </w:t>
            </w:r>
            <w:r w:rsidRPr="00751DBB">
              <w:rPr>
                <w:color w:val="000000" w:themeColor="text1"/>
                <w:szCs w:val="18"/>
                <w:lang w:val="en-GB"/>
              </w:rPr>
              <w:t>driver</w:t>
            </w:r>
            <w:r w:rsidR="00923085" w:rsidRPr="00751DBB">
              <w:rPr>
                <w:color w:val="000000" w:themeColor="text1"/>
                <w:szCs w:val="18"/>
                <w:lang w:val="en-GB"/>
              </w:rPr>
              <w:t xml:space="preserve"> library</w:t>
            </w:r>
          </w:p>
          <w:p w:rsidR="006857FA" w:rsidRPr="00751DBB" w:rsidRDefault="006857FA" w:rsidP="004143EB">
            <w:pPr>
              <w:spacing w:after="0"/>
              <w:jc w:val="left"/>
              <w:rPr>
                <w:b/>
                <w:i/>
                <w:color w:val="000000" w:themeColor="text1"/>
                <w:szCs w:val="18"/>
                <w:lang w:val="en-GB"/>
              </w:rPr>
            </w:pPr>
            <w:r w:rsidRPr="00751DBB">
              <w:rPr>
                <w:b/>
                <w:i/>
                <w:szCs w:val="18"/>
                <w:lang w:val="en-GB"/>
              </w:rPr>
              <w:t>OpenSC</w:t>
            </w:r>
          </w:p>
        </w:tc>
      </w:tr>
      <w:tr w:rsidR="0065080D" w:rsidRPr="00751DBB" w:rsidTr="004143EB">
        <w:trPr>
          <w:trHeight w:val="300"/>
        </w:trPr>
        <w:tc>
          <w:tcPr>
            <w:tcW w:w="3681" w:type="dxa"/>
            <w:noWrap/>
            <w:vAlign w:val="center"/>
          </w:tcPr>
          <w:p w:rsidR="0065080D" w:rsidRPr="00751DBB" w:rsidRDefault="0065080D" w:rsidP="004143EB">
            <w:pPr>
              <w:spacing w:after="0"/>
              <w:jc w:val="left"/>
              <w:rPr>
                <w:color w:val="000000" w:themeColor="text1"/>
                <w:szCs w:val="18"/>
                <w:lang w:val="en-GB"/>
              </w:rPr>
            </w:pPr>
            <w:r w:rsidRPr="00751DBB">
              <w:rPr>
                <w:color w:val="000000" w:themeColor="text1"/>
                <w:szCs w:val="18"/>
                <w:lang w:val="en-GB"/>
              </w:rPr>
              <w:t>DIGIDOC_DRIVER_1_DESC</w:t>
            </w:r>
          </w:p>
          <w:p w:rsidR="004143EB" w:rsidRPr="00751DBB" w:rsidRDefault="004143EB" w:rsidP="00735352">
            <w:pPr>
              <w:spacing w:after="0"/>
              <w:jc w:val="left"/>
              <w:rPr>
                <w:color w:val="000000" w:themeColor="text1"/>
                <w:szCs w:val="18"/>
                <w:lang w:val="en-GB"/>
              </w:rPr>
            </w:pPr>
          </w:p>
        </w:tc>
        <w:tc>
          <w:tcPr>
            <w:tcW w:w="4642" w:type="dxa"/>
            <w:noWrap/>
            <w:vAlign w:val="center"/>
          </w:tcPr>
          <w:p w:rsidR="0065080D" w:rsidRPr="00751DBB" w:rsidRDefault="00923085" w:rsidP="004143EB">
            <w:pPr>
              <w:spacing w:after="0"/>
              <w:jc w:val="left"/>
              <w:rPr>
                <w:color w:val="000000" w:themeColor="text1"/>
                <w:szCs w:val="18"/>
                <w:lang w:val="en-GB"/>
              </w:rPr>
            </w:pPr>
            <w:r w:rsidRPr="00751DBB">
              <w:rPr>
                <w:color w:val="000000" w:themeColor="text1"/>
                <w:szCs w:val="18"/>
                <w:lang w:val="en-GB"/>
              </w:rPr>
              <w:t>PKCS#11 d</w:t>
            </w:r>
            <w:r w:rsidR="00D81337" w:rsidRPr="00751DBB">
              <w:rPr>
                <w:color w:val="000000" w:themeColor="text1"/>
                <w:szCs w:val="18"/>
                <w:lang w:val="en-GB"/>
              </w:rPr>
              <w:t>river’s description</w:t>
            </w:r>
          </w:p>
          <w:p w:rsidR="006857FA" w:rsidRPr="00751DBB" w:rsidRDefault="006857FA" w:rsidP="004143EB">
            <w:pPr>
              <w:spacing w:after="0"/>
              <w:jc w:val="left"/>
              <w:rPr>
                <w:b/>
                <w:i/>
                <w:color w:val="000000" w:themeColor="text1"/>
                <w:szCs w:val="18"/>
                <w:lang w:val="en-GB"/>
              </w:rPr>
            </w:pPr>
            <w:r w:rsidRPr="00751DBB">
              <w:rPr>
                <w:b/>
                <w:i/>
                <w:szCs w:val="18"/>
                <w:lang w:val="en-GB"/>
              </w:rPr>
              <w:t>OpenSC projects PKCS#11 driver</w:t>
            </w:r>
          </w:p>
        </w:tc>
      </w:tr>
      <w:tr w:rsidR="00343AD2" w:rsidRPr="00751DBB" w:rsidTr="004143EB">
        <w:trPr>
          <w:trHeight w:val="300"/>
        </w:trPr>
        <w:tc>
          <w:tcPr>
            <w:tcW w:w="3681" w:type="dxa"/>
            <w:noWrap/>
            <w:vAlign w:val="center"/>
          </w:tcPr>
          <w:p w:rsidR="00343AD2" w:rsidRPr="00751DBB" w:rsidRDefault="00343AD2" w:rsidP="004143EB">
            <w:pPr>
              <w:spacing w:after="0"/>
              <w:jc w:val="left"/>
              <w:rPr>
                <w:color w:val="000000" w:themeColor="text1"/>
                <w:szCs w:val="18"/>
                <w:lang w:val="en-GB"/>
              </w:rPr>
            </w:pPr>
            <w:r w:rsidRPr="00751DBB">
              <w:rPr>
                <w:color w:val="000000" w:themeColor="text1"/>
                <w:szCs w:val="18"/>
                <w:lang w:val="en-GB"/>
              </w:rPr>
              <w:t>DIGIDOC_DRIVER_1_FILE</w:t>
            </w:r>
          </w:p>
          <w:p w:rsidR="004143EB" w:rsidRPr="00751DBB" w:rsidRDefault="004143EB" w:rsidP="004143EB">
            <w:pPr>
              <w:spacing w:after="0"/>
              <w:jc w:val="left"/>
              <w:rPr>
                <w:color w:val="000000" w:themeColor="text1"/>
                <w:szCs w:val="18"/>
                <w:lang w:val="en-GB"/>
              </w:rPr>
            </w:pPr>
          </w:p>
        </w:tc>
        <w:tc>
          <w:tcPr>
            <w:tcW w:w="4642" w:type="dxa"/>
            <w:noWrap/>
            <w:vAlign w:val="center"/>
          </w:tcPr>
          <w:p w:rsidR="00343AD2" w:rsidRPr="00751DBB" w:rsidRDefault="00923085" w:rsidP="004143EB">
            <w:pPr>
              <w:spacing w:after="0"/>
              <w:jc w:val="left"/>
              <w:rPr>
                <w:color w:val="000000" w:themeColor="text1"/>
                <w:szCs w:val="18"/>
                <w:lang w:val="en-GB"/>
              </w:rPr>
            </w:pPr>
            <w:r w:rsidRPr="00751DBB">
              <w:rPr>
                <w:color w:val="000000" w:themeColor="text1"/>
                <w:szCs w:val="18"/>
                <w:lang w:val="en-GB"/>
              </w:rPr>
              <w:t>PKCS#11 d</w:t>
            </w:r>
            <w:r w:rsidR="00D81337" w:rsidRPr="00751DBB">
              <w:rPr>
                <w:color w:val="000000" w:themeColor="text1"/>
                <w:szCs w:val="18"/>
                <w:lang w:val="en-GB"/>
              </w:rPr>
              <w:t>river</w:t>
            </w:r>
            <w:r w:rsidRPr="00751DBB">
              <w:rPr>
                <w:color w:val="000000" w:themeColor="text1"/>
                <w:szCs w:val="18"/>
                <w:lang w:val="en-GB"/>
              </w:rPr>
              <w:t xml:space="preserve"> library’s filename</w:t>
            </w:r>
          </w:p>
          <w:p w:rsidR="006857FA" w:rsidRPr="00751DBB" w:rsidRDefault="006857FA" w:rsidP="004143EB">
            <w:pPr>
              <w:spacing w:after="0"/>
              <w:jc w:val="left"/>
              <w:rPr>
                <w:b/>
                <w:i/>
                <w:color w:val="7030A0"/>
                <w:szCs w:val="18"/>
                <w:lang w:val="en-GB"/>
              </w:rPr>
            </w:pPr>
            <w:r w:rsidRPr="00751DBB">
              <w:rPr>
                <w:b/>
                <w:i/>
                <w:color w:val="7030A0"/>
                <w:szCs w:val="18"/>
                <w:lang w:val="en-GB"/>
              </w:rPr>
              <w:t>opensc-pkcs11.dll</w:t>
            </w:r>
            <w:r w:rsidR="000E03AA" w:rsidRPr="00751DBB">
              <w:rPr>
                <w:b/>
                <w:i/>
                <w:color w:val="7030A0"/>
                <w:szCs w:val="18"/>
                <w:lang w:val="en-GB"/>
              </w:rPr>
              <w:t xml:space="preserve"> (used in Windows environment)</w:t>
            </w:r>
          </w:p>
          <w:p w:rsidR="000E03AA" w:rsidRPr="00751DBB" w:rsidRDefault="000E03AA" w:rsidP="000E03AA">
            <w:pPr>
              <w:spacing w:after="0"/>
              <w:jc w:val="left"/>
              <w:rPr>
                <w:i/>
                <w:color w:val="000000" w:themeColor="text1"/>
                <w:szCs w:val="18"/>
                <w:lang w:val="en-GB"/>
              </w:rPr>
            </w:pPr>
            <w:r w:rsidRPr="00751DBB">
              <w:rPr>
                <w:i/>
                <w:color w:val="00B0F0"/>
                <w:szCs w:val="18"/>
                <w:lang w:val="en-GB"/>
              </w:rPr>
              <w:t># opensc-pkcs11.so (used in Linux environment)</w:t>
            </w:r>
          </w:p>
        </w:tc>
      </w:tr>
    </w:tbl>
    <w:p w:rsidR="003A5B83" w:rsidRPr="00751DBB" w:rsidRDefault="003A5B83" w:rsidP="004D07BD">
      <w:pPr>
        <w:rPr>
          <w:lang w:val="en-GB"/>
        </w:rPr>
      </w:pPr>
    </w:p>
    <w:p w:rsidR="003A5B83" w:rsidRPr="00751DBB" w:rsidRDefault="008B277F" w:rsidP="003A5B83">
      <w:pPr>
        <w:rPr>
          <w:b/>
          <w:u w:val="single"/>
          <w:lang w:val="en-GB"/>
        </w:rPr>
      </w:pPr>
      <w:r w:rsidRPr="00751DBB">
        <w:rPr>
          <w:b/>
          <w:u w:val="single"/>
          <w:lang w:val="en-GB"/>
        </w:rPr>
        <w:t>OCSP responder settings</w:t>
      </w:r>
    </w:p>
    <w:p w:rsidR="00F31E96" w:rsidRDefault="00F31E96" w:rsidP="003A5B83">
      <w:pPr>
        <w:rPr>
          <w:lang w:val="en-GB"/>
        </w:rPr>
      </w:pPr>
      <w:r w:rsidRPr="00751DBB">
        <w:rPr>
          <w:lang w:val="en-GB"/>
        </w:rPr>
        <w:t>This DIGIDOC_OCSP_RESPONDER_URL setting applies to your default OCSP responder address when no other OCSP responder address for the CA is found in the OCSP responder data registered in your configuration file entries.</w:t>
      </w:r>
    </w:p>
    <w:p w:rsidR="00CE61D8" w:rsidRPr="00751DBB" w:rsidRDefault="00CE61D8" w:rsidP="003A5B83">
      <w:pPr>
        <w:rPr>
          <w:b/>
          <w:u w:val="single"/>
          <w:lang w:val="en-GB"/>
        </w:rPr>
      </w:pPr>
      <w:r>
        <w:rPr>
          <w:lang w:val="en-GB"/>
        </w:rPr>
        <w:t xml:space="preserve">The default </w:t>
      </w:r>
      <w:r w:rsidR="00BD595F">
        <w:rPr>
          <w:lang w:val="en-GB"/>
        </w:rPr>
        <w:t>OCSP responder has been set to</w:t>
      </w:r>
      <w:r>
        <w:rPr>
          <w:lang w:val="en-GB"/>
        </w:rPr>
        <w:t xml:space="preserve"> </w:t>
      </w:r>
      <w:hyperlink r:id="rId32" w:history="1">
        <w:r w:rsidRPr="00BD595F">
          <w:rPr>
            <w:rStyle w:val="Hyperlink"/>
            <w:lang w:val="en-GB"/>
          </w:rPr>
          <w:t>http://ocsp.sk.ee</w:t>
        </w:r>
      </w:hyperlink>
      <w:r>
        <w:rPr>
          <w:lang w:val="en-GB"/>
        </w:rPr>
        <w:t xml:space="preserve"> </w:t>
      </w:r>
      <w:r w:rsidR="00BD595F">
        <w:rPr>
          <w:lang w:val="en-GB"/>
        </w:rPr>
        <w:t>which can be used with</w:t>
      </w:r>
      <w:r>
        <w:rPr>
          <w:lang w:val="en-GB"/>
        </w:rPr>
        <w:t xml:space="preserve"> </w:t>
      </w:r>
      <w:r w:rsidR="00BD595F">
        <w:rPr>
          <w:lang w:val="en-GB"/>
        </w:rPr>
        <w:t>real-life</w:t>
      </w:r>
      <w:r>
        <w:rPr>
          <w:lang w:val="en-GB"/>
        </w:rPr>
        <w:t xml:space="preserve"> </w:t>
      </w:r>
      <w:r w:rsidR="00BD595F">
        <w:rPr>
          <w:lang w:val="en-GB"/>
        </w:rPr>
        <w:t>Estonian ID cards</w:t>
      </w:r>
      <w:r>
        <w:rPr>
          <w:lang w:val="en-GB"/>
        </w:rPr>
        <w:t>.</w:t>
      </w:r>
    </w:p>
    <w:tbl>
      <w:tblPr>
        <w:tblStyle w:val="Param"/>
        <w:tblW w:w="8323" w:type="dxa"/>
        <w:tblLook w:val="04A0" w:firstRow="1" w:lastRow="0" w:firstColumn="1" w:lastColumn="0" w:noHBand="0" w:noVBand="1"/>
      </w:tblPr>
      <w:tblGrid>
        <w:gridCol w:w="3539"/>
        <w:gridCol w:w="4784"/>
      </w:tblGrid>
      <w:tr w:rsidR="003A5B83" w:rsidRPr="00751DBB" w:rsidTr="00652E7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rsidR="003A5B83" w:rsidRPr="00751DBB" w:rsidRDefault="003A5B83" w:rsidP="00652E7C">
            <w:pPr>
              <w:spacing w:after="0"/>
              <w:jc w:val="left"/>
              <w:rPr>
                <w:b/>
                <w:szCs w:val="18"/>
                <w:lang w:val="en-GB"/>
              </w:rPr>
            </w:pPr>
            <w:r w:rsidRPr="00751DBB">
              <w:rPr>
                <w:b/>
                <w:szCs w:val="18"/>
                <w:lang w:val="en-GB"/>
              </w:rPr>
              <w:t>Parameter</w:t>
            </w:r>
          </w:p>
        </w:tc>
        <w:tc>
          <w:tcPr>
            <w:tcW w:w="4784" w:type="dxa"/>
            <w:noWrap/>
          </w:tcPr>
          <w:p w:rsidR="003A5B83" w:rsidRPr="00751DBB" w:rsidRDefault="003A5B83" w:rsidP="00652E7C">
            <w:pPr>
              <w:spacing w:after="0"/>
              <w:jc w:val="left"/>
              <w:rPr>
                <w:b/>
                <w:szCs w:val="18"/>
                <w:lang w:val="en-GB"/>
              </w:rPr>
            </w:pPr>
            <w:r w:rsidRPr="00751DBB">
              <w:rPr>
                <w:b/>
                <w:szCs w:val="18"/>
                <w:lang w:val="en-GB"/>
              </w:rPr>
              <w:t xml:space="preserve">Description </w:t>
            </w:r>
          </w:p>
        </w:tc>
      </w:tr>
      <w:tr w:rsidR="003A5B83" w:rsidRPr="00751DBB" w:rsidTr="00652E7C">
        <w:trPr>
          <w:trHeight w:val="300"/>
        </w:trPr>
        <w:tc>
          <w:tcPr>
            <w:tcW w:w="3539" w:type="dxa"/>
            <w:noWrap/>
            <w:vAlign w:val="center"/>
          </w:tcPr>
          <w:p w:rsidR="003A5B83" w:rsidRPr="00751DBB" w:rsidRDefault="003A5B83" w:rsidP="003A5B83">
            <w:pPr>
              <w:spacing w:after="0"/>
              <w:jc w:val="left"/>
              <w:rPr>
                <w:lang w:val="en-GB"/>
              </w:rPr>
            </w:pPr>
            <w:r w:rsidRPr="00751DBB">
              <w:rPr>
                <w:lang w:val="en-GB"/>
              </w:rPr>
              <w:t>DIGIDOC_OCSP_URL</w:t>
            </w:r>
          </w:p>
        </w:tc>
        <w:tc>
          <w:tcPr>
            <w:tcW w:w="4784" w:type="dxa"/>
            <w:noWrap/>
            <w:vAlign w:val="center"/>
          </w:tcPr>
          <w:p w:rsidR="003A5B83" w:rsidRPr="00751DBB" w:rsidRDefault="008B277F" w:rsidP="00652E7C">
            <w:pPr>
              <w:spacing w:after="0"/>
              <w:jc w:val="left"/>
              <w:rPr>
                <w:color w:val="000000" w:themeColor="text1"/>
                <w:szCs w:val="18"/>
                <w:lang w:val="en-GB"/>
              </w:rPr>
            </w:pPr>
            <w:r w:rsidRPr="00751DBB">
              <w:rPr>
                <w:color w:val="000000" w:themeColor="text1"/>
                <w:szCs w:val="18"/>
                <w:lang w:val="en-GB"/>
              </w:rPr>
              <w:t>OCSP responder addres</w:t>
            </w:r>
            <w:r w:rsidR="00CE61D8">
              <w:rPr>
                <w:color w:val="000000" w:themeColor="text1"/>
                <w:szCs w:val="18"/>
                <w:lang w:val="en-GB"/>
              </w:rPr>
              <w:t>s</w:t>
            </w:r>
          </w:p>
          <w:p w:rsidR="008B277F" w:rsidRPr="00751DBB" w:rsidRDefault="008B277F" w:rsidP="00652E7C">
            <w:pPr>
              <w:spacing w:after="0"/>
              <w:jc w:val="left"/>
              <w:rPr>
                <w:b/>
                <w:i/>
                <w:color w:val="000000" w:themeColor="text1"/>
                <w:szCs w:val="18"/>
                <w:lang w:val="en-GB"/>
              </w:rPr>
            </w:pPr>
            <w:r w:rsidRPr="00751DBB">
              <w:rPr>
                <w:b/>
                <w:i/>
                <w:color w:val="7030A0"/>
                <w:szCs w:val="18"/>
                <w:lang w:val="en-GB"/>
              </w:rPr>
              <w:t>http://ocsp.sk.ee</w:t>
            </w:r>
          </w:p>
        </w:tc>
      </w:tr>
    </w:tbl>
    <w:p w:rsidR="008B277F" w:rsidRPr="00751DBB" w:rsidRDefault="008B277F" w:rsidP="0065080D">
      <w:pPr>
        <w:rPr>
          <w:b/>
          <w:u w:val="single"/>
          <w:lang w:val="en-GB"/>
        </w:rPr>
      </w:pPr>
    </w:p>
    <w:p w:rsidR="00436F61" w:rsidRPr="00751DBB" w:rsidRDefault="00436F61" w:rsidP="00436F61">
      <w:pPr>
        <w:rPr>
          <w:b/>
          <w:u w:val="single"/>
          <w:lang w:val="en-GB"/>
        </w:rPr>
      </w:pPr>
      <w:r w:rsidRPr="00751DBB">
        <w:rPr>
          <w:b/>
          <w:u w:val="single"/>
          <w:lang w:val="en-GB"/>
        </w:rPr>
        <w:t>Settings for signing OCSP requests or not</w:t>
      </w:r>
    </w:p>
    <w:p w:rsidR="00436F61" w:rsidRPr="00751DBB" w:rsidRDefault="00436F61" w:rsidP="00436F61">
      <w:pPr>
        <w:rPr>
          <w:lang w:val="en-GB"/>
        </w:rPr>
      </w:pPr>
      <w:r w:rsidRPr="00751DBB">
        <w:rPr>
          <w:lang w:val="en-GB"/>
        </w:rPr>
        <w:t>Whether you need to sign the OCSP requests sent to your OCSP responder or not depends on your responder.</w:t>
      </w:r>
    </w:p>
    <w:p w:rsidR="00436F61" w:rsidRPr="00751DBB" w:rsidRDefault="00436F61" w:rsidP="00436F61">
      <w:pPr>
        <w:rPr>
          <w:lang w:val="en-GB"/>
        </w:rPr>
      </w:pPr>
      <w:r w:rsidRPr="00751DBB">
        <w:rPr>
          <w:lang w:val="en-GB"/>
        </w:rPr>
        <w:t>Some OCSP servers require that the OCSP request is signed. To sign the OCSP request, you need to obtain and specify the certificates, which will be used for signing.</w:t>
      </w:r>
    </w:p>
    <w:p w:rsidR="00436F61" w:rsidRPr="00751DBB" w:rsidRDefault="00436F61" w:rsidP="00436F61">
      <w:pPr>
        <w:rPr>
          <w:lang w:val="en-GB"/>
        </w:rPr>
      </w:pPr>
      <w:r w:rsidRPr="00751DBB">
        <w:rPr>
          <w:lang w:val="en-GB"/>
        </w:rPr>
        <w:t xml:space="preserve">For example, accessing the SK’s OCSP Responder service by private persons requires the requests to </w:t>
      </w:r>
      <w:r w:rsidR="000229B3">
        <w:rPr>
          <w:lang w:val="en-GB"/>
        </w:rPr>
        <w:t xml:space="preserve">be </w:t>
      </w:r>
      <w:r w:rsidRPr="00751DBB">
        <w:rPr>
          <w:lang w:val="en-GB"/>
        </w:rPr>
        <w:t>signed (limited access certificates can be obtained through registering for the service) whereas in case of companies/services, signing the request is not required if having a contract with SK and accessing the service from specific IP address(es).</w:t>
      </w:r>
    </w:p>
    <w:p w:rsidR="00436F61" w:rsidRPr="00751DBB" w:rsidRDefault="00436F61" w:rsidP="00436F61">
      <w:pPr>
        <w:rPr>
          <w:lang w:val="en-GB"/>
        </w:rPr>
      </w:pPr>
      <w:r w:rsidRPr="00751DBB">
        <w:rPr>
          <w:lang w:val="en-GB"/>
        </w:rPr>
        <w:t>By default, t</w:t>
      </w:r>
      <w:r w:rsidR="00EF2B8B" w:rsidRPr="00751DBB">
        <w:rPr>
          <w:lang w:val="en-GB"/>
        </w:rPr>
        <w:t>his parameter value is set to “false</w:t>
      </w:r>
      <w:r w:rsidRPr="00751DBB">
        <w:rPr>
          <w:lang w:val="en-GB"/>
        </w:rPr>
        <w:t>” – i.e. the OCSP requests will not be signed.</w:t>
      </w:r>
    </w:p>
    <w:p w:rsidR="00436F61" w:rsidRPr="00751DBB" w:rsidRDefault="00436F61" w:rsidP="00436F61">
      <w:pPr>
        <w:rPr>
          <w:lang w:val="en-GB"/>
        </w:rPr>
      </w:pPr>
      <w:r w:rsidRPr="00751DBB">
        <w:rPr>
          <w:lang w:val="en-GB"/>
        </w:rPr>
        <w:t xml:space="preserve">If setting this to </w:t>
      </w:r>
      <w:r w:rsidR="00FD2544" w:rsidRPr="00751DBB">
        <w:rPr>
          <w:lang w:val="en-GB"/>
        </w:rPr>
        <w:t>“</w:t>
      </w:r>
      <w:r w:rsidR="00BF4F18" w:rsidRPr="00751DBB">
        <w:rPr>
          <w:lang w:val="en-GB"/>
        </w:rPr>
        <w:t>true</w:t>
      </w:r>
      <w:r w:rsidRPr="00751DBB">
        <w:rPr>
          <w:lang w:val="en-GB"/>
        </w:rPr>
        <w:t>”, you will also need to provide your acc</w:t>
      </w:r>
      <w:r w:rsidR="00F46BCF" w:rsidRPr="00751DBB">
        <w:rPr>
          <w:lang w:val="en-GB"/>
        </w:rPr>
        <w:t>ess certificate’s file location and</w:t>
      </w:r>
      <w:r w:rsidRPr="00751DBB">
        <w:rPr>
          <w:lang w:val="en-GB"/>
        </w:rPr>
        <w:t xml:space="preserve"> password that have been issued to you for this purpose.</w:t>
      </w:r>
    </w:p>
    <w:tbl>
      <w:tblPr>
        <w:tblStyle w:val="Param"/>
        <w:tblW w:w="8323" w:type="dxa"/>
        <w:tblLook w:val="04A0" w:firstRow="1" w:lastRow="0" w:firstColumn="1" w:lastColumn="0" w:noHBand="0" w:noVBand="1"/>
      </w:tblPr>
      <w:tblGrid>
        <w:gridCol w:w="3539"/>
        <w:gridCol w:w="4784"/>
      </w:tblGrid>
      <w:tr w:rsidR="00436F61" w:rsidRPr="00751DBB" w:rsidTr="0011748D">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rsidR="00436F61" w:rsidRPr="00751DBB" w:rsidRDefault="00436F61" w:rsidP="0011748D">
            <w:pPr>
              <w:spacing w:after="0"/>
              <w:jc w:val="left"/>
              <w:rPr>
                <w:b/>
                <w:szCs w:val="18"/>
                <w:lang w:val="en-GB"/>
              </w:rPr>
            </w:pPr>
            <w:r w:rsidRPr="00751DBB">
              <w:rPr>
                <w:b/>
                <w:szCs w:val="18"/>
                <w:lang w:val="en-GB"/>
              </w:rPr>
              <w:t>Parameter</w:t>
            </w:r>
          </w:p>
        </w:tc>
        <w:tc>
          <w:tcPr>
            <w:tcW w:w="4784" w:type="dxa"/>
            <w:noWrap/>
          </w:tcPr>
          <w:p w:rsidR="00436F61" w:rsidRPr="00751DBB" w:rsidRDefault="00436F61" w:rsidP="0011748D">
            <w:pPr>
              <w:spacing w:after="0"/>
              <w:jc w:val="left"/>
              <w:rPr>
                <w:b/>
                <w:szCs w:val="18"/>
                <w:lang w:val="en-GB"/>
              </w:rPr>
            </w:pPr>
            <w:r w:rsidRPr="00751DBB">
              <w:rPr>
                <w:b/>
                <w:szCs w:val="18"/>
                <w:lang w:val="en-GB"/>
              </w:rPr>
              <w:t xml:space="preserve">Description </w:t>
            </w:r>
          </w:p>
        </w:tc>
      </w:tr>
      <w:tr w:rsidR="00436F61" w:rsidRPr="00751DBB" w:rsidTr="0011748D">
        <w:trPr>
          <w:trHeight w:val="300"/>
        </w:trPr>
        <w:tc>
          <w:tcPr>
            <w:tcW w:w="3539" w:type="dxa"/>
            <w:noWrap/>
            <w:vAlign w:val="center"/>
          </w:tcPr>
          <w:p w:rsidR="00436F61" w:rsidRPr="00751DBB" w:rsidRDefault="00436F61" w:rsidP="0011748D">
            <w:pPr>
              <w:spacing w:after="0"/>
              <w:jc w:val="left"/>
              <w:rPr>
                <w:lang w:val="en-GB"/>
              </w:rPr>
            </w:pPr>
            <w:r w:rsidRPr="00751DBB">
              <w:rPr>
                <w:lang w:val="en-GB"/>
              </w:rPr>
              <w:t>SIGN_OCSP</w:t>
            </w:r>
          </w:p>
        </w:tc>
        <w:tc>
          <w:tcPr>
            <w:tcW w:w="4784" w:type="dxa"/>
            <w:noWrap/>
            <w:vAlign w:val="center"/>
          </w:tcPr>
          <w:p w:rsidR="00436F61" w:rsidRPr="00751DBB" w:rsidRDefault="00436F61" w:rsidP="0011748D">
            <w:pPr>
              <w:spacing w:after="0"/>
              <w:jc w:val="left"/>
              <w:rPr>
                <w:color w:val="000000" w:themeColor="text1"/>
                <w:szCs w:val="18"/>
                <w:lang w:val="en-GB"/>
              </w:rPr>
            </w:pPr>
            <w:r w:rsidRPr="00751DBB">
              <w:rPr>
                <w:color w:val="000000" w:themeColor="text1"/>
                <w:szCs w:val="18"/>
                <w:lang w:val="en-GB"/>
              </w:rPr>
              <w:t xml:space="preserve">Specifies if OCSP requests </w:t>
            </w:r>
            <w:r w:rsidR="00443FA2" w:rsidRPr="00751DBB">
              <w:rPr>
                <w:color w:val="000000" w:themeColor="text1"/>
                <w:szCs w:val="18"/>
                <w:lang w:val="en-GB"/>
              </w:rPr>
              <w:t>are</w:t>
            </w:r>
            <w:r w:rsidRPr="00751DBB">
              <w:rPr>
                <w:color w:val="000000" w:themeColor="text1"/>
                <w:szCs w:val="18"/>
                <w:lang w:val="en-GB"/>
              </w:rPr>
              <w:t xml:space="preserve"> signed or not. Possible values: </w:t>
            </w:r>
            <w:r w:rsidR="00443FA2" w:rsidRPr="00751DBB">
              <w:rPr>
                <w:color w:val="000000" w:themeColor="text1"/>
                <w:szCs w:val="18"/>
                <w:lang w:val="en-GB"/>
              </w:rPr>
              <w:t>true</w:t>
            </w:r>
            <w:r w:rsidR="00F73891" w:rsidRPr="00751DBB">
              <w:rPr>
                <w:color w:val="000000" w:themeColor="text1"/>
                <w:szCs w:val="18"/>
                <w:lang w:val="en-GB"/>
              </w:rPr>
              <w:t xml:space="preserve"> – signed</w:t>
            </w:r>
            <w:r w:rsidR="00F90CFD" w:rsidRPr="00751DBB">
              <w:rPr>
                <w:color w:val="000000" w:themeColor="text1"/>
                <w:szCs w:val="18"/>
                <w:lang w:val="en-GB"/>
              </w:rPr>
              <w:t>;</w:t>
            </w:r>
            <w:r w:rsidR="00F73891" w:rsidRPr="00751DBB">
              <w:rPr>
                <w:color w:val="000000" w:themeColor="text1"/>
                <w:szCs w:val="18"/>
                <w:lang w:val="en-GB"/>
              </w:rPr>
              <w:t xml:space="preserve"> </w:t>
            </w:r>
            <w:r w:rsidR="009221F7" w:rsidRPr="00751DBB">
              <w:rPr>
                <w:color w:val="000000" w:themeColor="text1"/>
                <w:szCs w:val="18"/>
                <w:lang w:val="en-GB"/>
              </w:rPr>
              <w:t>false</w:t>
            </w:r>
            <w:r w:rsidR="00F73891" w:rsidRPr="00751DBB">
              <w:rPr>
                <w:color w:val="000000" w:themeColor="text1"/>
                <w:szCs w:val="18"/>
                <w:lang w:val="en-GB"/>
              </w:rPr>
              <w:t xml:space="preserve"> – not signed. </w:t>
            </w:r>
          </w:p>
          <w:p w:rsidR="00436F61" w:rsidRPr="00751DBB" w:rsidRDefault="009221F7" w:rsidP="0011748D">
            <w:pPr>
              <w:spacing w:after="0"/>
              <w:jc w:val="left"/>
              <w:rPr>
                <w:b/>
                <w:i/>
                <w:color w:val="7030A0"/>
                <w:szCs w:val="18"/>
                <w:lang w:val="en-GB"/>
              </w:rPr>
            </w:pPr>
            <w:r w:rsidRPr="00751DBB">
              <w:rPr>
                <w:b/>
                <w:i/>
                <w:color w:val="7030A0"/>
                <w:szCs w:val="18"/>
                <w:lang w:val="en-GB"/>
              </w:rPr>
              <w:t>false</w:t>
            </w:r>
          </w:p>
        </w:tc>
      </w:tr>
      <w:tr w:rsidR="00436F61" w:rsidRPr="00751DBB" w:rsidTr="0011748D">
        <w:trPr>
          <w:trHeight w:val="300"/>
        </w:trPr>
        <w:tc>
          <w:tcPr>
            <w:tcW w:w="3539" w:type="dxa"/>
            <w:noWrap/>
            <w:vAlign w:val="center"/>
          </w:tcPr>
          <w:p w:rsidR="00436F61" w:rsidRPr="00751DBB" w:rsidRDefault="00436F61" w:rsidP="00436F61">
            <w:pPr>
              <w:rPr>
                <w:lang w:val="en-GB"/>
              </w:rPr>
            </w:pPr>
            <w:r w:rsidRPr="00751DBB">
              <w:rPr>
                <w:lang w:val="en-GB"/>
              </w:rPr>
              <w:t>DIGIDOC_PKCS_FILE</w:t>
            </w:r>
          </w:p>
        </w:tc>
        <w:tc>
          <w:tcPr>
            <w:tcW w:w="4784" w:type="dxa"/>
            <w:noWrap/>
            <w:vAlign w:val="center"/>
          </w:tcPr>
          <w:p w:rsidR="006D5335" w:rsidRPr="00751DBB" w:rsidRDefault="00436F61" w:rsidP="00436F61">
            <w:pPr>
              <w:spacing w:after="0"/>
              <w:jc w:val="left"/>
              <w:rPr>
                <w:color w:val="000000" w:themeColor="text1"/>
                <w:szCs w:val="18"/>
                <w:lang w:val="en-GB"/>
              </w:rPr>
            </w:pPr>
            <w:r w:rsidRPr="00751DBB">
              <w:rPr>
                <w:color w:val="000000" w:themeColor="text1"/>
                <w:szCs w:val="18"/>
                <w:lang w:val="en-GB"/>
              </w:rPr>
              <w:t>Specifies your</w:t>
            </w:r>
            <w:r w:rsidR="00C459D6" w:rsidRPr="00751DBB">
              <w:rPr>
                <w:color w:val="000000" w:themeColor="text1"/>
                <w:szCs w:val="18"/>
                <w:lang w:val="en-GB"/>
              </w:rPr>
              <w:t xml:space="preserve"> access certificate’s </w:t>
            </w:r>
            <w:r w:rsidRPr="00751DBB">
              <w:rPr>
                <w:color w:val="000000" w:themeColor="text1"/>
                <w:szCs w:val="18"/>
                <w:lang w:val="en-GB"/>
              </w:rPr>
              <w:t>PKCS#12</w:t>
            </w:r>
            <w:r w:rsidR="006D5335" w:rsidRPr="00751DBB">
              <w:rPr>
                <w:color w:val="000000" w:themeColor="text1"/>
                <w:szCs w:val="18"/>
                <w:lang w:val="en-GB"/>
              </w:rPr>
              <w:t xml:space="preserve"> container</w:t>
            </w:r>
            <w:r w:rsidRPr="00751DBB">
              <w:rPr>
                <w:color w:val="000000" w:themeColor="text1"/>
                <w:szCs w:val="18"/>
                <w:lang w:val="en-GB"/>
              </w:rPr>
              <w:t xml:space="preserve"> </w:t>
            </w:r>
            <w:r w:rsidR="006D5335" w:rsidRPr="00751DBB">
              <w:rPr>
                <w:color w:val="000000" w:themeColor="text1"/>
                <w:szCs w:val="18"/>
                <w:lang w:val="en-GB"/>
              </w:rPr>
              <w:t xml:space="preserve">location and </w:t>
            </w:r>
            <w:r w:rsidRPr="00751DBB">
              <w:rPr>
                <w:color w:val="000000" w:themeColor="text1"/>
                <w:szCs w:val="18"/>
                <w:lang w:val="en-GB"/>
              </w:rPr>
              <w:t xml:space="preserve">filename, e.g. </w:t>
            </w:r>
          </w:p>
          <w:p w:rsidR="00436F61" w:rsidRPr="00751DBB" w:rsidRDefault="00436F61" w:rsidP="00436F61">
            <w:pPr>
              <w:spacing w:after="0"/>
              <w:jc w:val="left"/>
              <w:rPr>
                <w:color w:val="000000" w:themeColor="text1"/>
                <w:szCs w:val="18"/>
                <w:lang w:val="en-GB"/>
              </w:rPr>
            </w:pPr>
            <w:r w:rsidRPr="00751DBB">
              <w:rPr>
                <w:b/>
                <w:i/>
                <w:color w:val="7030A0"/>
                <w:szCs w:val="18"/>
                <w:lang w:val="en-GB"/>
              </w:rPr>
              <w:lastRenderedPageBreak/>
              <w:t>C:\temp\369787.p12d</w:t>
            </w:r>
          </w:p>
        </w:tc>
      </w:tr>
      <w:tr w:rsidR="00436F61" w:rsidRPr="00751DBB" w:rsidTr="0011748D">
        <w:trPr>
          <w:trHeight w:val="300"/>
        </w:trPr>
        <w:tc>
          <w:tcPr>
            <w:tcW w:w="3539" w:type="dxa"/>
            <w:noWrap/>
            <w:vAlign w:val="center"/>
          </w:tcPr>
          <w:p w:rsidR="00436F61" w:rsidRPr="00751DBB" w:rsidRDefault="00436F61" w:rsidP="00436F61">
            <w:pPr>
              <w:rPr>
                <w:lang w:val="en-GB"/>
              </w:rPr>
            </w:pPr>
            <w:r w:rsidRPr="00751DBB">
              <w:rPr>
                <w:lang w:val="en-GB"/>
              </w:rPr>
              <w:lastRenderedPageBreak/>
              <w:t>DIGIDOC_PKCS_PASSWD</w:t>
            </w:r>
          </w:p>
        </w:tc>
        <w:tc>
          <w:tcPr>
            <w:tcW w:w="4784" w:type="dxa"/>
            <w:noWrap/>
            <w:vAlign w:val="center"/>
          </w:tcPr>
          <w:p w:rsidR="00436F61" w:rsidRPr="00751DBB" w:rsidRDefault="00436F61" w:rsidP="006D5335">
            <w:pPr>
              <w:spacing w:after="0"/>
              <w:jc w:val="left"/>
              <w:rPr>
                <w:color w:val="000000" w:themeColor="text1"/>
                <w:szCs w:val="18"/>
                <w:lang w:val="en-GB"/>
              </w:rPr>
            </w:pPr>
            <w:r w:rsidRPr="00751DBB">
              <w:rPr>
                <w:color w:val="000000" w:themeColor="text1"/>
                <w:szCs w:val="18"/>
                <w:lang w:val="en-GB"/>
              </w:rPr>
              <w:t xml:space="preserve">Specifies your </w:t>
            </w:r>
            <w:r w:rsidR="00C459D6" w:rsidRPr="00751DBB">
              <w:rPr>
                <w:color w:val="000000" w:themeColor="text1"/>
                <w:szCs w:val="18"/>
                <w:lang w:val="en-GB"/>
              </w:rPr>
              <w:t xml:space="preserve">access certificate’s </w:t>
            </w:r>
            <w:r w:rsidRPr="00751DBB">
              <w:rPr>
                <w:color w:val="000000" w:themeColor="text1"/>
                <w:szCs w:val="18"/>
                <w:lang w:val="en-GB"/>
              </w:rPr>
              <w:t>PKCS#12</w:t>
            </w:r>
            <w:r w:rsidR="006D5335" w:rsidRPr="00751DBB">
              <w:rPr>
                <w:color w:val="000000" w:themeColor="text1"/>
                <w:szCs w:val="18"/>
                <w:lang w:val="en-GB"/>
              </w:rPr>
              <w:t xml:space="preserve"> container’s </w:t>
            </w:r>
            <w:r w:rsidRPr="00751DBB">
              <w:rPr>
                <w:color w:val="000000" w:themeColor="text1"/>
                <w:szCs w:val="18"/>
                <w:lang w:val="en-GB"/>
              </w:rPr>
              <w:t xml:space="preserve">password, e.g. </w:t>
            </w:r>
            <w:r w:rsidRPr="00751DBB">
              <w:rPr>
                <w:b/>
                <w:i/>
                <w:color w:val="7030A0"/>
                <w:szCs w:val="18"/>
                <w:lang w:val="en-GB"/>
              </w:rPr>
              <w:t>m15eTGpA</w:t>
            </w:r>
          </w:p>
        </w:tc>
      </w:tr>
    </w:tbl>
    <w:p w:rsidR="00657857" w:rsidRPr="00751DBB" w:rsidRDefault="00657857" w:rsidP="00657857">
      <w:pPr>
        <w:rPr>
          <w:b/>
          <w:u w:val="single"/>
          <w:lang w:val="en-GB"/>
        </w:rPr>
      </w:pPr>
    </w:p>
    <w:p w:rsidR="00657857" w:rsidRPr="00751DBB" w:rsidRDefault="00657857" w:rsidP="00657857">
      <w:pPr>
        <w:rPr>
          <w:b/>
          <w:u w:val="single"/>
          <w:lang w:val="en-GB"/>
        </w:rPr>
      </w:pPr>
      <w:r w:rsidRPr="00751DBB">
        <w:rPr>
          <w:b/>
          <w:u w:val="single"/>
          <w:lang w:val="en-GB"/>
        </w:rPr>
        <w:t>HTTP proxy settings*</w:t>
      </w:r>
    </w:p>
    <w:p w:rsidR="00657857" w:rsidRPr="00751DBB" w:rsidRDefault="00657857" w:rsidP="00657857">
      <w:pPr>
        <w:rPr>
          <w:lang w:val="en-GB"/>
        </w:rPr>
      </w:pPr>
      <w:r w:rsidRPr="00751DBB">
        <w:rPr>
          <w:lang w:val="en-GB"/>
        </w:rPr>
        <w:t xml:space="preserve"> </w:t>
      </w:r>
      <w:proofErr w:type="gramStart"/>
      <w:r w:rsidRPr="00751DBB">
        <w:rPr>
          <w:lang w:val="en-GB"/>
        </w:rPr>
        <w:t>*only necessary if using a proxy to access internet.</w:t>
      </w:r>
      <w:proofErr w:type="gramEnd"/>
      <w:r w:rsidRPr="00751DBB">
        <w:rPr>
          <w:lang w:val="en-GB"/>
        </w:rPr>
        <w:t xml:space="preserve"> P</w:t>
      </w:r>
      <w:r w:rsidR="00EA6804" w:rsidRPr="00751DBB">
        <w:rPr>
          <w:lang w:val="en-GB"/>
        </w:rPr>
        <w:t xml:space="preserve">lease note that </w:t>
      </w:r>
      <w:r w:rsidR="00180848" w:rsidRPr="00751DBB">
        <w:rPr>
          <w:lang w:val="en-GB"/>
        </w:rPr>
        <w:t xml:space="preserve">configuring the following </w:t>
      </w:r>
      <w:r w:rsidR="00EA6804" w:rsidRPr="00751DBB">
        <w:rPr>
          <w:lang w:val="en-GB"/>
        </w:rPr>
        <w:t>proxy settings has</w:t>
      </w:r>
      <w:r w:rsidRPr="00751DBB">
        <w:rPr>
          <w:lang w:val="en-GB"/>
        </w:rPr>
        <w:t xml:space="preserve"> </w:t>
      </w:r>
      <w:r w:rsidR="00180848" w:rsidRPr="00751DBB">
        <w:rPr>
          <w:lang w:val="en-GB"/>
        </w:rPr>
        <w:t xml:space="preserve">only </w:t>
      </w:r>
      <w:r w:rsidRPr="00751DBB">
        <w:rPr>
          <w:lang w:val="en-GB"/>
        </w:rPr>
        <w:t xml:space="preserve">been tested </w:t>
      </w:r>
      <w:r w:rsidR="00180848" w:rsidRPr="00751DBB">
        <w:rPr>
          <w:lang w:val="en-GB"/>
        </w:rPr>
        <w:t>with</w:t>
      </w:r>
      <w:r w:rsidRPr="00751DBB">
        <w:rPr>
          <w:lang w:val="en-GB"/>
        </w:rPr>
        <w:t xml:space="preserve"> DigiDoc Client</w:t>
      </w:r>
      <w:r w:rsidR="00EA6804" w:rsidRPr="00751DBB">
        <w:rPr>
          <w:lang w:val="en-GB"/>
        </w:rPr>
        <w:t>3 program</w:t>
      </w:r>
      <w:r w:rsidRPr="00751DBB">
        <w:rPr>
          <w:lang w:val="en-GB"/>
        </w:rPr>
        <w:t>.</w:t>
      </w:r>
    </w:p>
    <w:tbl>
      <w:tblPr>
        <w:tblStyle w:val="Param"/>
        <w:tblW w:w="8323" w:type="dxa"/>
        <w:tblLook w:val="04A0" w:firstRow="1" w:lastRow="0" w:firstColumn="1" w:lastColumn="0" w:noHBand="0" w:noVBand="1"/>
      </w:tblPr>
      <w:tblGrid>
        <w:gridCol w:w="3539"/>
        <w:gridCol w:w="4784"/>
      </w:tblGrid>
      <w:tr w:rsidR="00657857" w:rsidRPr="00751DBB" w:rsidTr="0002277D">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rsidR="00657857" w:rsidRPr="00751DBB" w:rsidRDefault="00657857" w:rsidP="0002277D">
            <w:pPr>
              <w:spacing w:after="0"/>
              <w:jc w:val="left"/>
              <w:rPr>
                <w:b/>
                <w:szCs w:val="18"/>
                <w:lang w:val="en-GB"/>
              </w:rPr>
            </w:pPr>
            <w:r w:rsidRPr="00751DBB">
              <w:rPr>
                <w:b/>
                <w:szCs w:val="18"/>
                <w:lang w:val="en-GB"/>
              </w:rPr>
              <w:t>Parameter</w:t>
            </w:r>
          </w:p>
        </w:tc>
        <w:tc>
          <w:tcPr>
            <w:tcW w:w="4784" w:type="dxa"/>
            <w:noWrap/>
          </w:tcPr>
          <w:p w:rsidR="00657857" w:rsidRPr="00751DBB" w:rsidRDefault="00657857" w:rsidP="0002277D">
            <w:pPr>
              <w:spacing w:after="0"/>
              <w:jc w:val="left"/>
              <w:rPr>
                <w:b/>
                <w:szCs w:val="18"/>
                <w:lang w:val="en-GB"/>
              </w:rPr>
            </w:pPr>
            <w:r w:rsidRPr="00751DBB">
              <w:rPr>
                <w:b/>
                <w:szCs w:val="18"/>
                <w:lang w:val="en-GB"/>
              </w:rPr>
              <w:t xml:space="preserve">Description </w:t>
            </w:r>
          </w:p>
        </w:tc>
      </w:tr>
      <w:tr w:rsidR="00657857" w:rsidRPr="00751DBB" w:rsidTr="0002277D">
        <w:trPr>
          <w:trHeight w:val="300"/>
        </w:trPr>
        <w:tc>
          <w:tcPr>
            <w:tcW w:w="3539" w:type="dxa"/>
            <w:noWrap/>
            <w:vAlign w:val="center"/>
          </w:tcPr>
          <w:p w:rsidR="00657857" w:rsidRPr="00751DBB" w:rsidRDefault="00657857" w:rsidP="0002277D">
            <w:pPr>
              <w:spacing w:after="0"/>
              <w:jc w:val="left"/>
              <w:rPr>
                <w:lang w:val="en-GB"/>
              </w:rPr>
            </w:pPr>
            <w:r w:rsidRPr="00751DBB">
              <w:rPr>
                <w:lang w:val="en-GB"/>
              </w:rPr>
              <w:t>USE_PROXY</w:t>
            </w:r>
          </w:p>
        </w:tc>
        <w:tc>
          <w:tcPr>
            <w:tcW w:w="4784" w:type="dxa"/>
            <w:noWrap/>
            <w:vAlign w:val="center"/>
          </w:tcPr>
          <w:p w:rsidR="00657857" w:rsidRPr="00751DBB" w:rsidRDefault="00657857" w:rsidP="0002277D">
            <w:pPr>
              <w:spacing w:after="0"/>
              <w:jc w:val="left"/>
              <w:rPr>
                <w:color w:val="000000" w:themeColor="text1"/>
                <w:szCs w:val="18"/>
                <w:lang w:val="en-GB"/>
              </w:rPr>
            </w:pPr>
            <w:r w:rsidRPr="00751DBB">
              <w:rPr>
                <w:color w:val="000000" w:themeColor="text1"/>
                <w:szCs w:val="18"/>
                <w:lang w:val="en-GB"/>
              </w:rPr>
              <w:t xml:space="preserve">Specifies whether proxy is used. Possible values: true – used; </w:t>
            </w:r>
            <w:r w:rsidR="00EF2B8B" w:rsidRPr="00751DBB">
              <w:rPr>
                <w:color w:val="000000" w:themeColor="text1"/>
                <w:szCs w:val="18"/>
                <w:lang w:val="en-GB"/>
              </w:rPr>
              <w:t>false</w:t>
            </w:r>
            <w:r w:rsidRPr="00751DBB">
              <w:rPr>
                <w:color w:val="000000" w:themeColor="text1"/>
                <w:szCs w:val="18"/>
                <w:lang w:val="en-GB"/>
              </w:rPr>
              <w:t xml:space="preserve"> – not used.</w:t>
            </w:r>
          </w:p>
          <w:p w:rsidR="00657857" w:rsidRPr="00751DBB" w:rsidRDefault="00EF2B8B" w:rsidP="0002277D">
            <w:pPr>
              <w:spacing w:after="0"/>
              <w:jc w:val="left"/>
              <w:rPr>
                <w:b/>
                <w:i/>
                <w:color w:val="000000" w:themeColor="text1"/>
                <w:szCs w:val="18"/>
                <w:lang w:val="en-GB"/>
              </w:rPr>
            </w:pPr>
            <w:r w:rsidRPr="00751DBB">
              <w:rPr>
                <w:b/>
                <w:i/>
                <w:color w:val="7030A0"/>
                <w:szCs w:val="18"/>
                <w:lang w:val="en-GB"/>
              </w:rPr>
              <w:t>false</w:t>
            </w:r>
          </w:p>
        </w:tc>
      </w:tr>
      <w:tr w:rsidR="00657857" w:rsidRPr="00751DBB" w:rsidTr="0002277D">
        <w:trPr>
          <w:trHeight w:val="300"/>
        </w:trPr>
        <w:tc>
          <w:tcPr>
            <w:tcW w:w="3539" w:type="dxa"/>
            <w:noWrap/>
            <w:vAlign w:val="center"/>
          </w:tcPr>
          <w:p w:rsidR="00657857" w:rsidRPr="00751DBB" w:rsidRDefault="00657857" w:rsidP="0002277D">
            <w:pPr>
              <w:spacing w:after="0"/>
              <w:jc w:val="left"/>
              <w:rPr>
                <w:lang w:val="en-GB"/>
              </w:rPr>
            </w:pPr>
            <w:r w:rsidRPr="00751DBB">
              <w:rPr>
                <w:lang w:val="en-GB"/>
              </w:rPr>
              <w:t>DIGIDOC_PROXY_HOST</w:t>
            </w:r>
          </w:p>
        </w:tc>
        <w:tc>
          <w:tcPr>
            <w:tcW w:w="4784" w:type="dxa"/>
            <w:noWrap/>
            <w:vAlign w:val="center"/>
          </w:tcPr>
          <w:p w:rsidR="00657857" w:rsidRPr="00751DBB" w:rsidRDefault="00657857" w:rsidP="0002277D">
            <w:pPr>
              <w:spacing w:after="0"/>
              <w:jc w:val="left"/>
              <w:rPr>
                <w:color w:val="000000" w:themeColor="text1"/>
                <w:szCs w:val="18"/>
                <w:lang w:val="en-GB"/>
              </w:rPr>
            </w:pPr>
            <w:r w:rsidRPr="00751DBB">
              <w:rPr>
                <w:color w:val="000000" w:themeColor="text1"/>
                <w:szCs w:val="18"/>
                <w:lang w:val="en-GB"/>
              </w:rPr>
              <w:t xml:space="preserve">Specifies the proxy hostname, e.g. </w:t>
            </w:r>
            <w:r w:rsidRPr="00751DBB">
              <w:rPr>
                <w:b/>
                <w:i/>
                <w:color w:val="7030A0"/>
                <w:szCs w:val="18"/>
                <w:lang w:val="en-GB"/>
              </w:rPr>
              <w:t>proxy.example.net</w:t>
            </w:r>
          </w:p>
        </w:tc>
      </w:tr>
      <w:tr w:rsidR="00657857" w:rsidRPr="00751DBB" w:rsidTr="0002277D">
        <w:trPr>
          <w:trHeight w:val="300"/>
        </w:trPr>
        <w:tc>
          <w:tcPr>
            <w:tcW w:w="3539" w:type="dxa"/>
            <w:noWrap/>
            <w:vAlign w:val="center"/>
          </w:tcPr>
          <w:p w:rsidR="00657857" w:rsidRPr="00751DBB" w:rsidRDefault="00657857" w:rsidP="0002277D">
            <w:pPr>
              <w:spacing w:after="0"/>
              <w:jc w:val="left"/>
              <w:rPr>
                <w:lang w:val="en-GB"/>
              </w:rPr>
            </w:pPr>
            <w:r w:rsidRPr="00751DBB">
              <w:rPr>
                <w:lang w:val="en-GB"/>
              </w:rPr>
              <w:t>DIGIDOC_PROXY_PORT</w:t>
            </w:r>
          </w:p>
        </w:tc>
        <w:tc>
          <w:tcPr>
            <w:tcW w:w="4784" w:type="dxa"/>
            <w:noWrap/>
            <w:vAlign w:val="center"/>
          </w:tcPr>
          <w:p w:rsidR="00657857" w:rsidRPr="00751DBB" w:rsidRDefault="00657857" w:rsidP="0002277D">
            <w:pPr>
              <w:spacing w:after="0"/>
              <w:jc w:val="left"/>
              <w:rPr>
                <w:color w:val="000000" w:themeColor="text1"/>
                <w:szCs w:val="18"/>
                <w:lang w:val="en-GB"/>
              </w:rPr>
            </w:pPr>
            <w:r w:rsidRPr="00751DBB">
              <w:rPr>
                <w:color w:val="000000" w:themeColor="text1"/>
                <w:szCs w:val="18"/>
                <w:lang w:val="en-GB"/>
              </w:rPr>
              <w:t xml:space="preserve">Specifies the proxy port, e.g. </w:t>
            </w:r>
            <w:r w:rsidRPr="00751DBB">
              <w:rPr>
                <w:b/>
                <w:i/>
                <w:color w:val="7030A0"/>
                <w:szCs w:val="18"/>
                <w:lang w:val="en-GB"/>
              </w:rPr>
              <w:t>8080</w:t>
            </w:r>
          </w:p>
        </w:tc>
      </w:tr>
      <w:tr w:rsidR="00657857" w:rsidRPr="00751DBB" w:rsidTr="0002277D">
        <w:trPr>
          <w:trHeight w:val="300"/>
        </w:trPr>
        <w:tc>
          <w:tcPr>
            <w:tcW w:w="3539" w:type="dxa"/>
            <w:noWrap/>
            <w:vAlign w:val="center"/>
          </w:tcPr>
          <w:p w:rsidR="00657857" w:rsidRPr="00751DBB" w:rsidRDefault="00657857" w:rsidP="0002277D">
            <w:pPr>
              <w:spacing w:after="0"/>
              <w:jc w:val="left"/>
              <w:rPr>
                <w:lang w:val="en-GB"/>
              </w:rPr>
            </w:pPr>
            <w:r w:rsidRPr="00751DBB">
              <w:rPr>
                <w:lang w:val="en-GB"/>
              </w:rPr>
              <w:t>DIGIDOC_PROXY_USER</w:t>
            </w:r>
          </w:p>
        </w:tc>
        <w:tc>
          <w:tcPr>
            <w:tcW w:w="4784" w:type="dxa"/>
            <w:noWrap/>
            <w:vAlign w:val="center"/>
          </w:tcPr>
          <w:p w:rsidR="00657857" w:rsidRPr="00751DBB" w:rsidRDefault="00657857" w:rsidP="0002277D">
            <w:pPr>
              <w:spacing w:after="0"/>
              <w:jc w:val="left"/>
              <w:rPr>
                <w:color w:val="000000" w:themeColor="text1"/>
                <w:szCs w:val="18"/>
                <w:lang w:val="en-GB"/>
              </w:rPr>
            </w:pPr>
            <w:r w:rsidRPr="00751DBB">
              <w:rPr>
                <w:color w:val="000000" w:themeColor="text1"/>
                <w:szCs w:val="18"/>
                <w:lang w:val="en-GB"/>
              </w:rPr>
              <w:t>Specifies proxy server’s username</w:t>
            </w:r>
          </w:p>
        </w:tc>
      </w:tr>
      <w:tr w:rsidR="00657857" w:rsidRPr="00751DBB" w:rsidTr="0002277D">
        <w:trPr>
          <w:trHeight w:val="300"/>
        </w:trPr>
        <w:tc>
          <w:tcPr>
            <w:tcW w:w="3539" w:type="dxa"/>
            <w:noWrap/>
            <w:vAlign w:val="center"/>
          </w:tcPr>
          <w:p w:rsidR="00657857" w:rsidRPr="00751DBB" w:rsidRDefault="00657857" w:rsidP="0002277D">
            <w:pPr>
              <w:spacing w:after="0"/>
              <w:jc w:val="left"/>
              <w:rPr>
                <w:lang w:val="en-GB"/>
              </w:rPr>
            </w:pPr>
            <w:r w:rsidRPr="00751DBB">
              <w:rPr>
                <w:lang w:val="en-GB"/>
              </w:rPr>
              <w:t>DIGIDOC_PROXY_PASS</w:t>
            </w:r>
          </w:p>
        </w:tc>
        <w:tc>
          <w:tcPr>
            <w:tcW w:w="4784" w:type="dxa"/>
            <w:noWrap/>
            <w:vAlign w:val="center"/>
          </w:tcPr>
          <w:p w:rsidR="00657857" w:rsidRPr="00751DBB" w:rsidRDefault="00657857" w:rsidP="0002277D">
            <w:pPr>
              <w:spacing w:after="0"/>
              <w:jc w:val="left"/>
              <w:rPr>
                <w:color w:val="000000" w:themeColor="text1"/>
                <w:szCs w:val="18"/>
                <w:lang w:val="en-GB"/>
              </w:rPr>
            </w:pPr>
            <w:r w:rsidRPr="00751DBB">
              <w:rPr>
                <w:color w:val="000000" w:themeColor="text1"/>
                <w:szCs w:val="18"/>
                <w:lang w:val="en-GB"/>
              </w:rPr>
              <w:t>Specifies proxy server’s password</w:t>
            </w:r>
          </w:p>
        </w:tc>
      </w:tr>
    </w:tbl>
    <w:p w:rsidR="00436F61" w:rsidRPr="00751DBB" w:rsidRDefault="00436F61" w:rsidP="0065080D">
      <w:pPr>
        <w:rPr>
          <w:b/>
          <w:u w:val="single"/>
          <w:lang w:val="en-GB"/>
        </w:rPr>
      </w:pPr>
    </w:p>
    <w:p w:rsidR="0065080D" w:rsidRPr="00751DBB" w:rsidRDefault="0065080D" w:rsidP="0065080D">
      <w:pPr>
        <w:rPr>
          <w:b/>
          <w:u w:val="single"/>
          <w:lang w:val="en-GB"/>
        </w:rPr>
      </w:pPr>
      <w:r w:rsidRPr="00751DBB">
        <w:rPr>
          <w:b/>
          <w:u w:val="single"/>
          <w:lang w:val="en-GB"/>
        </w:rPr>
        <w:t>CA certificates</w:t>
      </w:r>
    </w:p>
    <w:p w:rsidR="0065080D" w:rsidRDefault="0065080D" w:rsidP="0065080D">
      <w:pPr>
        <w:rPr>
          <w:lang w:val="en-GB"/>
        </w:rPr>
      </w:pPr>
      <w:r w:rsidRPr="00751DBB">
        <w:rPr>
          <w:lang w:val="en-GB"/>
        </w:rPr>
        <w:t xml:space="preserve">The CA certificates </w:t>
      </w:r>
      <w:r w:rsidR="00DA53F3" w:rsidRPr="00751DBB">
        <w:rPr>
          <w:lang w:val="en-GB"/>
        </w:rPr>
        <w:t>are</w:t>
      </w:r>
      <w:r w:rsidRPr="00751DBB">
        <w:rPr>
          <w:lang w:val="en-GB"/>
        </w:rPr>
        <w:t xml:space="preserve"> used to check the signer’s certificate</w:t>
      </w:r>
      <w:r w:rsidR="007E6FE2">
        <w:rPr>
          <w:lang w:val="en-GB"/>
        </w:rPr>
        <w:t>’</w:t>
      </w:r>
      <w:r w:rsidRPr="00751DBB">
        <w:rPr>
          <w:lang w:val="en-GB"/>
        </w:rPr>
        <w:t>s</w:t>
      </w:r>
      <w:r w:rsidR="00DA53F3" w:rsidRPr="00751DBB">
        <w:rPr>
          <w:lang w:val="en-GB"/>
        </w:rPr>
        <w:t xml:space="preserve"> validity</w:t>
      </w:r>
      <w:r w:rsidRPr="00751DBB">
        <w:rPr>
          <w:lang w:val="en-GB"/>
        </w:rPr>
        <w:t>.</w:t>
      </w:r>
      <w:r w:rsidR="00F16756" w:rsidRPr="00751DBB">
        <w:rPr>
          <w:lang w:val="en-GB"/>
        </w:rPr>
        <w:t xml:space="preserve"> </w:t>
      </w:r>
    </w:p>
    <w:p w:rsidR="00351450" w:rsidRDefault="00351450" w:rsidP="0065080D">
      <w:pPr>
        <w:rPr>
          <w:lang w:val="en-GB"/>
        </w:rPr>
      </w:pPr>
      <w:r>
        <w:rPr>
          <w:lang w:val="en-GB"/>
        </w:rPr>
        <w:t>By default, the Estonian CA</w:t>
      </w:r>
      <w:r w:rsidR="003A534D">
        <w:rPr>
          <w:lang w:val="en-GB"/>
        </w:rPr>
        <w:t>’s</w:t>
      </w:r>
      <w:r>
        <w:rPr>
          <w:lang w:val="en-GB"/>
        </w:rPr>
        <w:t xml:space="preserve"> certificates (both live and test certificates) have been registered in the CDigiDoc configuration file. The live CA and OCSP certificate files have been included in the CDigiDoc distribution but the test certificate files haven’t. In order to use the test certificates, you need to install them separately </w:t>
      </w:r>
      <w:r w:rsidRPr="00765DC8">
        <w:rPr>
          <w:lang w:val="en-GB"/>
        </w:rPr>
        <w:t>(</w:t>
      </w:r>
      <w:r>
        <w:rPr>
          <w:lang w:val="en-GB"/>
        </w:rPr>
        <w:t xml:space="preserve">the installation package is accessible from </w:t>
      </w:r>
      <w:hyperlink r:id="rId33" w:history="1">
        <w:r w:rsidR="001713F1" w:rsidRPr="00BA557F">
          <w:rPr>
            <w:rStyle w:val="Hyperlink"/>
          </w:rPr>
          <w:t>https://installer.id.ee/media/windows/Eesti_ID_kaart_testsertifikaadid.msi</w:t>
        </w:r>
      </w:hyperlink>
      <w:r w:rsidRPr="00765DC8">
        <w:rPr>
          <w:lang w:val="en-GB"/>
        </w:rPr>
        <w:t>)</w:t>
      </w:r>
      <w:r>
        <w:rPr>
          <w:lang w:val="en-GB"/>
        </w:rPr>
        <w:t>.</w:t>
      </w:r>
    </w:p>
    <w:p w:rsidR="00B56404" w:rsidRPr="00751DBB" w:rsidRDefault="00B56404" w:rsidP="0065080D">
      <w:pPr>
        <w:rPr>
          <w:lang w:val="en-GB"/>
        </w:rPr>
      </w:pPr>
      <w:r w:rsidRPr="00B56404">
        <w:rPr>
          <w:b/>
          <w:lang w:val="en-GB"/>
        </w:rPr>
        <w:t>Note</w:t>
      </w:r>
      <w:r>
        <w:rPr>
          <w:b/>
          <w:lang w:val="en-GB"/>
        </w:rPr>
        <w:t>:</w:t>
      </w:r>
      <w:r>
        <w:rPr>
          <w:lang w:val="en-GB"/>
        </w:rPr>
        <w:t xml:space="preserve"> test certificates should not be used in live applications as the CDigiDoc library does not give notifications to the user in case of test signatures. </w:t>
      </w:r>
    </w:p>
    <w:tbl>
      <w:tblPr>
        <w:tblStyle w:val="Param"/>
        <w:tblW w:w="8323" w:type="dxa"/>
        <w:tblLook w:val="04A0" w:firstRow="1" w:lastRow="0" w:firstColumn="1" w:lastColumn="0" w:noHBand="0" w:noVBand="1"/>
      </w:tblPr>
      <w:tblGrid>
        <w:gridCol w:w="3539"/>
        <w:gridCol w:w="4784"/>
      </w:tblGrid>
      <w:tr w:rsidR="0065080D" w:rsidRPr="00751DBB" w:rsidTr="00652E7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rsidR="0065080D" w:rsidRPr="00751DBB" w:rsidRDefault="0065080D" w:rsidP="00652E7C">
            <w:pPr>
              <w:spacing w:after="0"/>
              <w:jc w:val="left"/>
              <w:rPr>
                <w:b/>
                <w:szCs w:val="18"/>
                <w:lang w:val="en-GB"/>
              </w:rPr>
            </w:pPr>
            <w:r w:rsidRPr="00751DBB">
              <w:rPr>
                <w:b/>
                <w:szCs w:val="18"/>
                <w:lang w:val="en-GB"/>
              </w:rPr>
              <w:t>Parameter</w:t>
            </w:r>
          </w:p>
        </w:tc>
        <w:tc>
          <w:tcPr>
            <w:tcW w:w="4784" w:type="dxa"/>
            <w:noWrap/>
          </w:tcPr>
          <w:p w:rsidR="0065080D" w:rsidRPr="00751DBB" w:rsidRDefault="0065080D" w:rsidP="00652E7C">
            <w:pPr>
              <w:spacing w:after="0"/>
              <w:jc w:val="left"/>
              <w:rPr>
                <w:b/>
                <w:szCs w:val="18"/>
                <w:lang w:val="en-GB"/>
              </w:rPr>
            </w:pPr>
            <w:r w:rsidRPr="00751DBB">
              <w:rPr>
                <w:b/>
                <w:szCs w:val="18"/>
                <w:lang w:val="en-GB"/>
              </w:rPr>
              <w:t xml:space="preserve">Description </w:t>
            </w:r>
          </w:p>
        </w:tc>
      </w:tr>
      <w:tr w:rsidR="0065080D" w:rsidRPr="00751DBB" w:rsidTr="00652E7C">
        <w:trPr>
          <w:trHeight w:val="300"/>
        </w:trPr>
        <w:tc>
          <w:tcPr>
            <w:tcW w:w="3539" w:type="dxa"/>
            <w:noWrap/>
            <w:vAlign w:val="center"/>
          </w:tcPr>
          <w:p w:rsidR="0065080D" w:rsidRPr="00751DBB" w:rsidRDefault="006B4C78" w:rsidP="00652E7C">
            <w:pPr>
              <w:spacing w:after="0"/>
              <w:jc w:val="left"/>
              <w:rPr>
                <w:lang w:val="en-GB"/>
              </w:rPr>
            </w:pPr>
            <w:r w:rsidRPr="00751DBB">
              <w:rPr>
                <w:lang w:val="en-GB"/>
              </w:rPr>
              <w:t>CA_CERT_PATH</w:t>
            </w:r>
          </w:p>
        </w:tc>
        <w:tc>
          <w:tcPr>
            <w:tcW w:w="4784" w:type="dxa"/>
            <w:noWrap/>
            <w:vAlign w:val="center"/>
          </w:tcPr>
          <w:p w:rsidR="0065080D" w:rsidRPr="00751DBB" w:rsidRDefault="00BC3574" w:rsidP="00652E7C">
            <w:pPr>
              <w:spacing w:after="0"/>
              <w:jc w:val="left"/>
              <w:rPr>
                <w:color w:val="000000" w:themeColor="text1"/>
                <w:szCs w:val="18"/>
                <w:lang w:val="en-GB"/>
              </w:rPr>
            </w:pPr>
            <w:r w:rsidRPr="00751DBB">
              <w:rPr>
                <w:color w:val="000000" w:themeColor="text1"/>
                <w:szCs w:val="18"/>
                <w:lang w:val="en-GB"/>
              </w:rPr>
              <w:t>Location of</w:t>
            </w:r>
            <w:r w:rsidR="006B4C78" w:rsidRPr="00751DBB">
              <w:rPr>
                <w:color w:val="000000" w:themeColor="text1"/>
                <w:szCs w:val="18"/>
                <w:lang w:val="en-GB"/>
              </w:rPr>
              <w:t xml:space="preserve"> </w:t>
            </w:r>
            <w:r w:rsidR="00B234A9" w:rsidRPr="00751DBB">
              <w:rPr>
                <w:color w:val="000000" w:themeColor="text1"/>
                <w:szCs w:val="18"/>
                <w:lang w:val="en-GB"/>
              </w:rPr>
              <w:t>CA certificates</w:t>
            </w:r>
            <w:r w:rsidR="00DA53F3" w:rsidRPr="00751DBB">
              <w:rPr>
                <w:color w:val="000000" w:themeColor="text1"/>
                <w:szCs w:val="18"/>
                <w:lang w:val="en-GB"/>
              </w:rPr>
              <w:t>. Supported Estonian CA certificates are included in CDigiDoc’s installation package and will be located in the installation directory,</w:t>
            </w:r>
            <w:r w:rsidR="00B56AEC" w:rsidRPr="00751DBB">
              <w:rPr>
                <w:color w:val="000000" w:themeColor="text1"/>
                <w:szCs w:val="18"/>
                <w:lang w:val="en-GB"/>
              </w:rPr>
              <w:t xml:space="preserve"> e.g.</w:t>
            </w:r>
          </w:p>
          <w:p w:rsidR="00B45FEF" w:rsidRPr="00751DBB" w:rsidRDefault="00193206" w:rsidP="00C91286">
            <w:pPr>
              <w:spacing w:after="0"/>
              <w:jc w:val="left"/>
              <w:rPr>
                <w:b/>
                <w:i/>
                <w:color w:val="7030A0"/>
                <w:szCs w:val="18"/>
                <w:lang w:val="en-GB"/>
              </w:rPr>
            </w:pPr>
            <w:r w:rsidRPr="00751DBB">
              <w:rPr>
                <w:b/>
                <w:i/>
                <w:color w:val="7030A0"/>
                <w:szCs w:val="18"/>
                <w:lang w:val="en-GB"/>
              </w:rPr>
              <w:t>C:\Program Files</w:t>
            </w:r>
            <w:r w:rsidR="006B4C78" w:rsidRPr="00751DBB">
              <w:rPr>
                <w:b/>
                <w:i/>
                <w:color w:val="7030A0"/>
                <w:szCs w:val="18"/>
                <w:lang w:val="en-GB"/>
              </w:rPr>
              <w:t>\Estonian ID Card</w:t>
            </w:r>
            <w:r w:rsidR="00DA53F3" w:rsidRPr="00751DBB">
              <w:rPr>
                <w:b/>
                <w:i/>
                <w:color w:val="7030A0"/>
                <w:szCs w:val="18"/>
                <w:lang w:val="en-GB"/>
              </w:rPr>
              <w:t xml:space="preserve"> Development</w:t>
            </w:r>
            <w:r w:rsidR="006B4C78" w:rsidRPr="00751DBB">
              <w:rPr>
                <w:b/>
                <w:i/>
                <w:color w:val="7030A0"/>
                <w:szCs w:val="18"/>
                <w:lang w:val="en-GB"/>
              </w:rPr>
              <w:t>\</w:t>
            </w:r>
            <w:r w:rsidR="008A0DD4">
              <w:rPr>
                <w:b/>
                <w:i/>
                <w:color w:val="7030A0"/>
                <w:szCs w:val="18"/>
                <w:lang w:val="en-GB"/>
              </w:rPr>
              <w:t>lib</w:t>
            </w:r>
            <w:r w:rsidR="00C91286" w:rsidRPr="00751DBB">
              <w:rPr>
                <w:b/>
                <w:i/>
                <w:color w:val="7030A0"/>
                <w:szCs w:val="18"/>
                <w:lang w:val="en-GB"/>
              </w:rPr>
              <w:t>digidoc</w:t>
            </w:r>
            <w:r w:rsidR="00DA53F3" w:rsidRPr="00751DBB">
              <w:rPr>
                <w:b/>
                <w:i/>
                <w:color w:val="7030A0"/>
                <w:szCs w:val="18"/>
                <w:lang w:val="en-GB"/>
              </w:rPr>
              <w:t>\</w:t>
            </w:r>
            <w:r w:rsidR="006B4C78" w:rsidRPr="00751DBB">
              <w:rPr>
                <w:b/>
                <w:i/>
                <w:color w:val="7030A0"/>
                <w:szCs w:val="18"/>
                <w:lang w:val="en-GB"/>
              </w:rPr>
              <w:t>certs</w:t>
            </w:r>
          </w:p>
        </w:tc>
      </w:tr>
      <w:tr w:rsidR="0065080D" w:rsidRPr="00751DBB" w:rsidTr="00652E7C">
        <w:trPr>
          <w:trHeight w:val="300"/>
        </w:trPr>
        <w:tc>
          <w:tcPr>
            <w:tcW w:w="3539" w:type="dxa"/>
            <w:noWrap/>
            <w:vAlign w:val="center"/>
          </w:tcPr>
          <w:p w:rsidR="0065080D" w:rsidRPr="00751DBB" w:rsidRDefault="0065080D" w:rsidP="00652E7C">
            <w:pPr>
              <w:spacing w:after="0"/>
              <w:jc w:val="left"/>
              <w:rPr>
                <w:lang w:val="en-GB"/>
              </w:rPr>
            </w:pPr>
            <w:r w:rsidRPr="00751DBB">
              <w:rPr>
                <w:lang w:val="en-GB"/>
              </w:rPr>
              <w:t>CA_</w:t>
            </w:r>
            <w:r w:rsidR="006B4C78" w:rsidRPr="00751DBB">
              <w:rPr>
                <w:lang w:val="en-GB"/>
              </w:rPr>
              <w:t>C</w:t>
            </w:r>
            <w:r w:rsidRPr="00751DBB">
              <w:rPr>
                <w:lang w:val="en-GB"/>
              </w:rPr>
              <w:t>ERTS</w:t>
            </w:r>
          </w:p>
        </w:tc>
        <w:tc>
          <w:tcPr>
            <w:tcW w:w="4784" w:type="dxa"/>
            <w:noWrap/>
            <w:vAlign w:val="center"/>
          </w:tcPr>
          <w:p w:rsidR="0065080D" w:rsidRPr="00751DBB" w:rsidRDefault="0065080D" w:rsidP="00DA53F3">
            <w:pPr>
              <w:spacing w:after="0"/>
              <w:jc w:val="left"/>
              <w:rPr>
                <w:color w:val="000000" w:themeColor="text1"/>
                <w:szCs w:val="18"/>
                <w:lang w:val="en-GB"/>
              </w:rPr>
            </w:pPr>
            <w:r w:rsidRPr="00751DBB">
              <w:rPr>
                <w:color w:val="000000" w:themeColor="text1"/>
                <w:szCs w:val="18"/>
                <w:lang w:val="en-GB"/>
              </w:rPr>
              <w:t xml:space="preserve">Number of </w:t>
            </w:r>
            <w:r w:rsidR="00BC3574" w:rsidRPr="00751DBB">
              <w:rPr>
                <w:color w:val="000000" w:themeColor="text1"/>
                <w:szCs w:val="18"/>
                <w:lang w:val="en-GB"/>
              </w:rPr>
              <w:t xml:space="preserve">CA </w:t>
            </w:r>
            <w:r w:rsidRPr="00751DBB">
              <w:rPr>
                <w:color w:val="000000" w:themeColor="text1"/>
                <w:szCs w:val="18"/>
                <w:lang w:val="en-GB"/>
              </w:rPr>
              <w:t xml:space="preserve">certificates </w:t>
            </w:r>
            <w:r w:rsidR="006B4C78" w:rsidRPr="00751DBB">
              <w:rPr>
                <w:color w:val="000000" w:themeColor="text1"/>
                <w:szCs w:val="18"/>
                <w:lang w:val="en-GB"/>
              </w:rPr>
              <w:t>registered in the configuration file</w:t>
            </w:r>
            <w:r w:rsidR="00B56AEC" w:rsidRPr="00751DBB">
              <w:rPr>
                <w:color w:val="000000" w:themeColor="text1"/>
                <w:szCs w:val="18"/>
                <w:lang w:val="en-GB"/>
              </w:rPr>
              <w:t>, e.g.</w:t>
            </w:r>
            <w:r w:rsidR="007C75CF" w:rsidRPr="00751DBB">
              <w:rPr>
                <w:color w:val="000000" w:themeColor="text1"/>
                <w:szCs w:val="18"/>
                <w:lang w:val="en-GB"/>
              </w:rPr>
              <w:t xml:space="preserve"> </w:t>
            </w:r>
            <w:r w:rsidR="00DA53F3" w:rsidRPr="00751DBB">
              <w:rPr>
                <w:b/>
                <w:i/>
                <w:color w:val="7030A0"/>
                <w:szCs w:val="18"/>
                <w:lang w:val="en-GB"/>
              </w:rPr>
              <w:t>1</w:t>
            </w:r>
            <w:r w:rsidR="00F944F5">
              <w:rPr>
                <w:b/>
                <w:i/>
                <w:color w:val="7030A0"/>
                <w:szCs w:val="18"/>
                <w:lang w:val="en-GB"/>
              </w:rPr>
              <w:t>6</w:t>
            </w:r>
          </w:p>
        </w:tc>
      </w:tr>
      <w:tr w:rsidR="0065080D" w:rsidRPr="00751DBB" w:rsidTr="00652E7C">
        <w:trPr>
          <w:trHeight w:val="300"/>
        </w:trPr>
        <w:tc>
          <w:tcPr>
            <w:tcW w:w="3539" w:type="dxa"/>
            <w:noWrap/>
            <w:vAlign w:val="center"/>
          </w:tcPr>
          <w:p w:rsidR="0065080D" w:rsidRPr="00751DBB" w:rsidRDefault="0065080D" w:rsidP="00652E7C">
            <w:pPr>
              <w:spacing w:after="0"/>
              <w:jc w:val="left"/>
              <w:rPr>
                <w:lang w:val="en-GB"/>
              </w:rPr>
            </w:pPr>
            <w:r w:rsidRPr="00751DBB">
              <w:rPr>
                <w:lang w:val="en-GB"/>
              </w:rPr>
              <w:t>CA_CERT</w:t>
            </w:r>
            <w:r w:rsidR="00F16756" w:rsidRPr="00751DBB">
              <w:rPr>
                <w:lang w:val="en-GB"/>
              </w:rPr>
              <w:t>_</w:t>
            </w:r>
            <w:r w:rsidRPr="00751DBB">
              <w:rPr>
                <w:lang w:val="en-GB"/>
              </w:rPr>
              <w:t>1</w:t>
            </w:r>
          </w:p>
          <w:p w:rsidR="0065080D" w:rsidRPr="00751DBB" w:rsidRDefault="0065080D" w:rsidP="00652E7C">
            <w:pPr>
              <w:spacing w:after="0"/>
              <w:jc w:val="left"/>
              <w:rPr>
                <w:lang w:val="en-GB"/>
              </w:rPr>
            </w:pPr>
            <w:r w:rsidRPr="00751DBB">
              <w:rPr>
                <w:lang w:val="en-GB"/>
              </w:rPr>
              <w:t>…</w:t>
            </w:r>
          </w:p>
          <w:p w:rsidR="00BC6446" w:rsidRPr="00751DBB" w:rsidRDefault="0065080D" w:rsidP="00652E7C">
            <w:pPr>
              <w:spacing w:after="0"/>
              <w:jc w:val="left"/>
              <w:rPr>
                <w:i/>
                <w:lang w:val="en-GB"/>
              </w:rPr>
            </w:pPr>
            <w:r w:rsidRPr="00751DBB">
              <w:rPr>
                <w:lang w:val="en-GB"/>
              </w:rPr>
              <w:t>CA_CERT</w:t>
            </w:r>
            <w:r w:rsidR="00C52C64" w:rsidRPr="00751DBB">
              <w:rPr>
                <w:lang w:val="en-GB"/>
              </w:rPr>
              <w:t>_</w:t>
            </w:r>
            <w:r w:rsidRPr="00751DBB">
              <w:rPr>
                <w:i/>
                <w:lang w:val="en-GB"/>
              </w:rPr>
              <w:t>n</w:t>
            </w:r>
          </w:p>
          <w:p w:rsidR="00B56AEC" w:rsidRPr="00751DBB" w:rsidRDefault="00B56AEC" w:rsidP="00652E7C">
            <w:pPr>
              <w:spacing w:after="0"/>
              <w:jc w:val="left"/>
              <w:rPr>
                <w:lang w:val="en-GB"/>
              </w:rPr>
            </w:pPr>
          </w:p>
        </w:tc>
        <w:tc>
          <w:tcPr>
            <w:tcW w:w="4784" w:type="dxa"/>
            <w:noWrap/>
            <w:vAlign w:val="center"/>
          </w:tcPr>
          <w:p w:rsidR="0065080D" w:rsidRPr="00751DBB" w:rsidRDefault="00BC3574" w:rsidP="00BC3574">
            <w:pPr>
              <w:spacing w:after="0"/>
              <w:jc w:val="left"/>
              <w:rPr>
                <w:color w:val="000000" w:themeColor="text1"/>
                <w:szCs w:val="18"/>
                <w:lang w:val="en-GB"/>
              </w:rPr>
            </w:pPr>
            <w:r w:rsidRPr="00751DBB">
              <w:rPr>
                <w:color w:val="000000" w:themeColor="text1"/>
                <w:szCs w:val="18"/>
                <w:lang w:val="en-GB"/>
              </w:rPr>
              <w:t xml:space="preserve">Name of </w:t>
            </w:r>
            <w:r w:rsidR="00982F95" w:rsidRPr="00751DBB">
              <w:rPr>
                <w:color w:val="000000" w:themeColor="text1"/>
                <w:szCs w:val="18"/>
                <w:lang w:val="en-GB"/>
              </w:rPr>
              <w:t>a</w:t>
            </w:r>
            <w:r w:rsidRPr="00751DBB">
              <w:rPr>
                <w:color w:val="000000" w:themeColor="text1"/>
                <w:szCs w:val="18"/>
                <w:lang w:val="en-GB"/>
              </w:rPr>
              <w:t xml:space="preserve"> certificate file</w:t>
            </w:r>
            <w:r w:rsidR="00982F95" w:rsidRPr="00751DBB">
              <w:rPr>
                <w:color w:val="000000" w:themeColor="text1"/>
                <w:szCs w:val="18"/>
                <w:lang w:val="en-GB"/>
              </w:rPr>
              <w:t>, e.g.</w:t>
            </w:r>
          </w:p>
          <w:p w:rsidR="00982F95" w:rsidRPr="00751DBB" w:rsidRDefault="00982F95" w:rsidP="00BC3574">
            <w:pPr>
              <w:spacing w:after="0"/>
              <w:jc w:val="left"/>
              <w:rPr>
                <w:b/>
                <w:i/>
                <w:color w:val="000000" w:themeColor="text1"/>
                <w:szCs w:val="18"/>
                <w:lang w:val="en-GB"/>
              </w:rPr>
            </w:pPr>
            <w:r w:rsidRPr="00751DBB">
              <w:rPr>
                <w:b/>
                <w:i/>
                <w:color w:val="7030A0"/>
                <w:szCs w:val="18"/>
                <w:lang w:val="en-GB"/>
              </w:rPr>
              <w:t>ESTEID-SK 2007.crt</w:t>
            </w:r>
          </w:p>
        </w:tc>
      </w:tr>
      <w:tr w:rsidR="00BC3574" w:rsidRPr="00751DBB" w:rsidTr="00652E7C">
        <w:trPr>
          <w:trHeight w:val="300"/>
        </w:trPr>
        <w:tc>
          <w:tcPr>
            <w:tcW w:w="3539" w:type="dxa"/>
            <w:noWrap/>
            <w:vAlign w:val="center"/>
          </w:tcPr>
          <w:p w:rsidR="003B4342" w:rsidRPr="00751DBB" w:rsidRDefault="003B4342" w:rsidP="00652E7C">
            <w:pPr>
              <w:spacing w:after="0"/>
              <w:jc w:val="left"/>
              <w:rPr>
                <w:lang w:val="en-GB"/>
              </w:rPr>
            </w:pPr>
            <w:r w:rsidRPr="00751DBB">
              <w:rPr>
                <w:lang w:val="en-GB"/>
              </w:rPr>
              <w:t>CA_CERT_1_CN</w:t>
            </w:r>
          </w:p>
          <w:p w:rsidR="003B4342" w:rsidRPr="00751DBB" w:rsidRDefault="003B4342" w:rsidP="00652E7C">
            <w:pPr>
              <w:spacing w:after="0"/>
              <w:jc w:val="left"/>
              <w:rPr>
                <w:lang w:val="en-GB"/>
              </w:rPr>
            </w:pPr>
            <w:r w:rsidRPr="00751DBB">
              <w:rPr>
                <w:lang w:val="en-GB"/>
              </w:rPr>
              <w:t>…</w:t>
            </w:r>
          </w:p>
          <w:p w:rsidR="00B56AEC" w:rsidRPr="00751DBB" w:rsidRDefault="00BC3574" w:rsidP="00652E7C">
            <w:pPr>
              <w:spacing w:after="0"/>
              <w:jc w:val="left"/>
              <w:rPr>
                <w:lang w:val="en-GB"/>
              </w:rPr>
            </w:pPr>
            <w:r w:rsidRPr="00751DBB">
              <w:rPr>
                <w:lang w:val="en-GB"/>
              </w:rPr>
              <w:t>CA_CERT_</w:t>
            </w:r>
            <w:r w:rsidRPr="00751DBB">
              <w:rPr>
                <w:i/>
                <w:lang w:val="en-GB"/>
              </w:rPr>
              <w:t>n</w:t>
            </w:r>
            <w:r w:rsidRPr="00751DBB">
              <w:rPr>
                <w:lang w:val="en-GB"/>
              </w:rPr>
              <w:t>_CN</w:t>
            </w:r>
          </w:p>
        </w:tc>
        <w:tc>
          <w:tcPr>
            <w:tcW w:w="4784" w:type="dxa"/>
            <w:noWrap/>
            <w:vAlign w:val="center"/>
          </w:tcPr>
          <w:p w:rsidR="00BC3574" w:rsidRPr="00751DBB" w:rsidRDefault="00D3578F" w:rsidP="00BC3574">
            <w:pPr>
              <w:spacing w:after="0"/>
              <w:jc w:val="left"/>
              <w:rPr>
                <w:color w:val="000000" w:themeColor="text1"/>
                <w:szCs w:val="18"/>
                <w:lang w:val="en-GB"/>
              </w:rPr>
            </w:pPr>
            <w:r w:rsidRPr="00751DBB">
              <w:rPr>
                <w:color w:val="000000" w:themeColor="text1"/>
                <w:szCs w:val="18"/>
                <w:lang w:val="en-GB"/>
              </w:rPr>
              <w:t xml:space="preserve">Certificate’s </w:t>
            </w:r>
            <w:r w:rsidR="003B4342" w:rsidRPr="00751DBB">
              <w:rPr>
                <w:color w:val="000000" w:themeColor="text1"/>
                <w:szCs w:val="18"/>
                <w:lang w:val="en-GB"/>
              </w:rPr>
              <w:t xml:space="preserve">common </w:t>
            </w:r>
            <w:r w:rsidRPr="00751DBB">
              <w:rPr>
                <w:color w:val="000000" w:themeColor="text1"/>
                <w:szCs w:val="18"/>
                <w:lang w:val="en-GB"/>
              </w:rPr>
              <w:t>name</w:t>
            </w:r>
            <w:r w:rsidR="00982F95" w:rsidRPr="00751DBB">
              <w:rPr>
                <w:color w:val="000000" w:themeColor="text1"/>
                <w:szCs w:val="18"/>
                <w:lang w:val="en-GB"/>
              </w:rPr>
              <w:t>, e.g.</w:t>
            </w:r>
          </w:p>
          <w:p w:rsidR="00982F95" w:rsidRPr="00751DBB" w:rsidRDefault="00982F95" w:rsidP="00BC3574">
            <w:pPr>
              <w:spacing w:after="0"/>
              <w:jc w:val="left"/>
              <w:rPr>
                <w:b/>
                <w:i/>
                <w:color w:val="000000" w:themeColor="text1"/>
                <w:szCs w:val="18"/>
                <w:lang w:val="en-GB"/>
              </w:rPr>
            </w:pPr>
            <w:r w:rsidRPr="00751DBB">
              <w:rPr>
                <w:b/>
                <w:i/>
                <w:color w:val="7030A0"/>
                <w:szCs w:val="18"/>
                <w:lang w:val="en-GB"/>
              </w:rPr>
              <w:t>ESTEID-SK 2007</w:t>
            </w:r>
          </w:p>
        </w:tc>
      </w:tr>
    </w:tbl>
    <w:p w:rsidR="00BC3574" w:rsidRPr="00751DBB" w:rsidRDefault="00BC3574" w:rsidP="0065080D">
      <w:pPr>
        <w:rPr>
          <w:b/>
          <w:u w:val="single"/>
          <w:lang w:val="en-GB"/>
        </w:rPr>
      </w:pPr>
    </w:p>
    <w:p w:rsidR="0065080D" w:rsidRPr="00751DBB" w:rsidRDefault="0065080D" w:rsidP="0065080D">
      <w:pPr>
        <w:rPr>
          <w:b/>
          <w:u w:val="single"/>
          <w:lang w:val="en-GB"/>
        </w:rPr>
      </w:pPr>
      <w:r w:rsidRPr="00751DBB">
        <w:rPr>
          <w:b/>
          <w:u w:val="single"/>
          <w:lang w:val="en-GB"/>
        </w:rPr>
        <w:t>OCSP responder certificates</w:t>
      </w:r>
    </w:p>
    <w:p w:rsidR="00F90CFD" w:rsidRDefault="00F90CFD" w:rsidP="0065080D">
      <w:pPr>
        <w:rPr>
          <w:lang w:val="en-GB"/>
        </w:rPr>
      </w:pPr>
      <w:r w:rsidRPr="00751DBB">
        <w:rPr>
          <w:lang w:val="en-GB"/>
        </w:rPr>
        <w:t>The following details should be provided for each OCSP Responder</w:t>
      </w:r>
      <w:r w:rsidR="00443FA2" w:rsidRPr="00751DBB">
        <w:rPr>
          <w:lang w:val="en-GB"/>
        </w:rPr>
        <w:t xml:space="preserve"> when OCSP responses are used in signature creation</w:t>
      </w:r>
      <w:r w:rsidR="007E6FE2">
        <w:rPr>
          <w:lang w:val="en-GB"/>
        </w:rPr>
        <w:t xml:space="preserve"> and verification</w:t>
      </w:r>
      <w:r w:rsidRPr="00751DBB">
        <w:rPr>
          <w:lang w:val="en-GB"/>
        </w:rPr>
        <w:t>.</w:t>
      </w:r>
    </w:p>
    <w:p w:rsidR="00BD595F" w:rsidRPr="00751DBB" w:rsidRDefault="00BD595F" w:rsidP="0065080D">
      <w:pPr>
        <w:rPr>
          <w:lang w:val="en-GB"/>
        </w:rPr>
      </w:pPr>
      <w:r>
        <w:rPr>
          <w:lang w:val="en-GB"/>
        </w:rPr>
        <w:t xml:space="preserve">The </w:t>
      </w:r>
      <w:r w:rsidRPr="00751DBB">
        <w:rPr>
          <w:lang w:val="en-GB"/>
        </w:rPr>
        <w:t>DIGIDOC_OCSP_RESPONDER_CERT_</w:t>
      </w:r>
      <w:r w:rsidRPr="00751DBB">
        <w:rPr>
          <w:i/>
          <w:lang w:val="en-GB"/>
        </w:rPr>
        <w:t>n</w:t>
      </w:r>
      <w:r w:rsidRPr="00751DBB">
        <w:rPr>
          <w:lang w:val="en-GB"/>
        </w:rPr>
        <w:t xml:space="preserve">_URL </w:t>
      </w:r>
      <w:r>
        <w:rPr>
          <w:lang w:val="en-GB"/>
        </w:rPr>
        <w:t>parameter is optional and has to be specified only i</w:t>
      </w:r>
      <w:r w:rsidR="007E6FE2">
        <w:rPr>
          <w:lang w:val="en-GB"/>
        </w:rPr>
        <w:t>n case of OCSP responder certificates</w:t>
      </w:r>
      <w:r>
        <w:rPr>
          <w:lang w:val="en-GB"/>
        </w:rPr>
        <w:t xml:space="preserve"> which are used for testing purposes. </w:t>
      </w:r>
      <w:r w:rsidR="00507A5A">
        <w:rPr>
          <w:lang w:val="en-GB"/>
        </w:rPr>
        <w:t xml:space="preserve">In case of OCSP responders </w:t>
      </w:r>
      <w:r w:rsidR="007E6FE2">
        <w:rPr>
          <w:lang w:val="en-GB"/>
        </w:rPr>
        <w:t>that correspond to</w:t>
      </w:r>
      <w:r w:rsidR="00507A5A">
        <w:rPr>
          <w:lang w:val="en-GB"/>
        </w:rPr>
        <w:t xml:space="preserve"> </w:t>
      </w:r>
      <w:r w:rsidR="003A534D">
        <w:rPr>
          <w:lang w:val="en-GB"/>
        </w:rPr>
        <w:t>test</w:t>
      </w:r>
      <w:r w:rsidR="00507A5A">
        <w:rPr>
          <w:lang w:val="en-GB"/>
        </w:rPr>
        <w:t xml:space="preserve"> certificates registered in the CDigiDoc configuration file, the </w:t>
      </w:r>
      <w:r>
        <w:rPr>
          <w:lang w:val="en-GB"/>
        </w:rPr>
        <w:t xml:space="preserve">OpenXAdES OCSP Responder </w:t>
      </w:r>
      <w:r w:rsidR="00507A5A">
        <w:rPr>
          <w:lang w:val="en-GB"/>
        </w:rPr>
        <w:t xml:space="preserve">URL has been provided </w:t>
      </w:r>
      <w:r>
        <w:rPr>
          <w:lang w:val="en-GB"/>
        </w:rPr>
        <w:t>(</w:t>
      </w:r>
      <w:hyperlink r:id="rId34" w:history="1">
        <w:r w:rsidRPr="0013121C">
          <w:rPr>
            <w:rStyle w:val="Hyperlink"/>
            <w:lang w:val="en-GB"/>
          </w:rPr>
          <w:t>http://www.openxades.org/cgi-bin/ocsp.cgi</w:t>
        </w:r>
      </w:hyperlink>
      <w:r>
        <w:rPr>
          <w:lang w:val="en-GB"/>
        </w:rPr>
        <w:t xml:space="preserve">). </w:t>
      </w:r>
      <w:r w:rsidRPr="0013121C">
        <w:rPr>
          <w:lang w:val="en-GB"/>
        </w:rPr>
        <w:t xml:space="preserve">For more information on using the OpenXAdES testing environment, please refer to </w:t>
      </w:r>
      <w:hyperlink r:id="rId35" w:history="1">
        <w:r w:rsidRPr="0013121C">
          <w:rPr>
            <w:rStyle w:val="Hyperlink"/>
            <w:lang w:val="en-GB"/>
          </w:rPr>
          <w:t>http://www.openxades.org/tryitout.html</w:t>
        </w:r>
      </w:hyperlink>
      <w:r w:rsidRPr="0013121C">
        <w:rPr>
          <w:lang w:val="en-GB"/>
        </w:rPr>
        <w:t>.</w:t>
      </w:r>
    </w:p>
    <w:tbl>
      <w:tblPr>
        <w:tblStyle w:val="Param"/>
        <w:tblW w:w="8323" w:type="dxa"/>
        <w:tblLook w:val="04A0" w:firstRow="1" w:lastRow="0" w:firstColumn="1" w:lastColumn="0" w:noHBand="0" w:noVBand="1"/>
      </w:tblPr>
      <w:tblGrid>
        <w:gridCol w:w="4106"/>
        <w:gridCol w:w="4217"/>
      </w:tblGrid>
      <w:tr w:rsidR="0065080D" w:rsidRPr="00751DBB" w:rsidTr="00B06B7E">
        <w:trPr>
          <w:cnfStyle w:val="100000000000" w:firstRow="1" w:lastRow="0" w:firstColumn="0" w:lastColumn="0" w:oddVBand="0" w:evenVBand="0" w:oddHBand="0" w:evenHBand="0" w:firstRowFirstColumn="0" w:firstRowLastColumn="0" w:lastRowFirstColumn="0" w:lastRowLastColumn="0"/>
          <w:trHeight w:val="300"/>
        </w:trPr>
        <w:tc>
          <w:tcPr>
            <w:tcW w:w="4106" w:type="dxa"/>
            <w:noWrap/>
          </w:tcPr>
          <w:p w:rsidR="0065080D" w:rsidRPr="00751DBB" w:rsidRDefault="0065080D" w:rsidP="00652E7C">
            <w:pPr>
              <w:spacing w:after="0"/>
              <w:jc w:val="left"/>
              <w:rPr>
                <w:b/>
                <w:szCs w:val="18"/>
                <w:lang w:val="en-GB"/>
              </w:rPr>
            </w:pPr>
            <w:r w:rsidRPr="00751DBB">
              <w:rPr>
                <w:b/>
                <w:szCs w:val="18"/>
                <w:lang w:val="en-GB"/>
              </w:rPr>
              <w:lastRenderedPageBreak/>
              <w:t>Parameter</w:t>
            </w:r>
          </w:p>
        </w:tc>
        <w:tc>
          <w:tcPr>
            <w:tcW w:w="4217" w:type="dxa"/>
            <w:noWrap/>
          </w:tcPr>
          <w:p w:rsidR="0065080D" w:rsidRPr="00751DBB" w:rsidRDefault="0065080D" w:rsidP="00652E7C">
            <w:pPr>
              <w:spacing w:after="0"/>
              <w:jc w:val="left"/>
              <w:rPr>
                <w:b/>
                <w:szCs w:val="18"/>
                <w:lang w:val="en-GB"/>
              </w:rPr>
            </w:pPr>
            <w:r w:rsidRPr="00751DBB">
              <w:rPr>
                <w:b/>
                <w:szCs w:val="18"/>
                <w:lang w:val="en-GB"/>
              </w:rPr>
              <w:t xml:space="preserve">Description </w:t>
            </w:r>
          </w:p>
        </w:tc>
      </w:tr>
      <w:tr w:rsidR="00F62A99" w:rsidRPr="00751DBB" w:rsidTr="00B06B7E">
        <w:trPr>
          <w:trHeight w:val="300"/>
        </w:trPr>
        <w:tc>
          <w:tcPr>
            <w:tcW w:w="4106" w:type="dxa"/>
            <w:noWrap/>
            <w:vAlign w:val="center"/>
          </w:tcPr>
          <w:p w:rsidR="00F62A99" w:rsidRPr="00751DBB" w:rsidRDefault="00F62A99" w:rsidP="00652E7C">
            <w:pPr>
              <w:spacing w:after="0"/>
              <w:jc w:val="left"/>
              <w:rPr>
                <w:lang w:val="en-GB"/>
              </w:rPr>
            </w:pPr>
            <w:r w:rsidRPr="00751DBB">
              <w:rPr>
                <w:lang w:val="en-GB"/>
              </w:rPr>
              <w:t>DIGIDOC_OCSP_RESPONDER_CERTS</w:t>
            </w:r>
          </w:p>
        </w:tc>
        <w:tc>
          <w:tcPr>
            <w:tcW w:w="4217" w:type="dxa"/>
            <w:noWrap/>
            <w:vAlign w:val="center"/>
          </w:tcPr>
          <w:p w:rsidR="00F62A99" w:rsidRPr="00751DBB" w:rsidRDefault="00F62A99" w:rsidP="00CB31EE">
            <w:pPr>
              <w:spacing w:after="0"/>
              <w:jc w:val="left"/>
              <w:rPr>
                <w:color w:val="000000" w:themeColor="text1"/>
                <w:szCs w:val="18"/>
                <w:lang w:val="en-GB"/>
              </w:rPr>
            </w:pPr>
            <w:r w:rsidRPr="00751DBB">
              <w:rPr>
                <w:color w:val="000000" w:themeColor="text1"/>
                <w:szCs w:val="18"/>
                <w:lang w:val="en-GB"/>
              </w:rPr>
              <w:t xml:space="preserve">Number of OCSP Responder certificates registered in the configuration file, e.g. </w:t>
            </w:r>
            <w:r w:rsidRPr="00751DBB">
              <w:rPr>
                <w:b/>
                <w:i/>
                <w:color w:val="7030A0"/>
                <w:szCs w:val="18"/>
                <w:lang w:val="en-GB"/>
              </w:rPr>
              <w:t>1</w:t>
            </w:r>
            <w:r w:rsidR="00F944F5">
              <w:rPr>
                <w:b/>
                <w:i/>
                <w:color w:val="7030A0"/>
                <w:szCs w:val="18"/>
                <w:lang w:val="en-GB"/>
              </w:rPr>
              <w:t>8</w:t>
            </w:r>
          </w:p>
        </w:tc>
      </w:tr>
      <w:tr w:rsidR="0065080D" w:rsidRPr="00751DBB" w:rsidTr="00B06B7E">
        <w:trPr>
          <w:trHeight w:val="300"/>
        </w:trPr>
        <w:tc>
          <w:tcPr>
            <w:tcW w:w="4106" w:type="dxa"/>
            <w:noWrap/>
            <w:vAlign w:val="center"/>
          </w:tcPr>
          <w:p w:rsidR="006C3702" w:rsidRPr="00751DBB" w:rsidRDefault="006C3702" w:rsidP="00652E7C">
            <w:pPr>
              <w:spacing w:after="0"/>
              <w:jc w:val="left"/>
              <w:rPr>
                <w:lang w:val="en-GB"/>
              </w:rPr>
            </w:pPr>
            <w:r w:rsidRPr="00751DBB">
              <w:rPr>
                <w:lang w:val="en-GB"/>
              </w:rPr>
              <w:t xml:space="preserve">DIGIDOC_OCSP_RESPONDER_CERT_1 </w:t>
            </w:r>
          </w:p>
          <w:p w:rsidR="0065080D" w:rsidRPr="00751DBB" w:rsidRDefault="0065080D" w:rsidP="00652E7C">
            <w:pPr>
              <w:spacing w:after="0"/>
              <w:jc w:val="left"/>
              <w:rPr>
                <w:lang w:val="en-GB"/>
              </w:rPr>
            </w:pPr>
            <w:r w:rsidRPr="00751DBB">
              <w:rPr>
                <w:lang w:val="en-GB"/>
              </w:rPr>
              <w:t>…</w:t>
            </w:r>
          </w:p>
          <w:p w:rsidR="0065080D" w:rsidRPr="00751DBB" w:rsidRDefault="006C3702" w:rsidP="00652E7C">
            <w:pPr>
              <w:spacing w:after="0"/>
              <w:jc w:val="left"/>
              <w:rPr>
                <w:i/>
                <w:lang w:val="en-GB"/>
              </w:rPr>
            </w:pPr>
            <w:r w:rsidRPr="00751DBB">
              <w:rPr>
                <w:lang w:val="en-GB"/>
              </w:rPr>
              <w:t>DIGIDOC_OCSP_RESPONDER_CERT_</w:t>
            </w:r>
            <w:r w:rsidRPr="00751DBB">
              <w:rPr>
                <w:i/>
                <w:lang w:val="en-GB"/>
              </w:rPr>
              <w:t>n</w:t>
            </w:r>
          </w:p>
          <w:p w:rsidR="00CB31EE" w:rsidRPr="00751DBB" w:rsidRDefault="00CB31EE" w:rsidP="00652E7C">
            <w:pPr>
              <w:spacing w:after="0"/>
              <w:jc w:val="left"/>
              <w:rPr>
                <w:lang w:val="en-GB"/>
              </w:rPr>
            </w:pPr>
          </w:p>
        </w:tc>
        <w:tc>
          <w:tcPr>
            <w:tcW w:w="4217" w:type="dxa"/>
            <w:noWrap/>
            <w:vAlign w:val="center"/>
          </w:tcPr>
          <w:p w:rsidR="00CB31EE" w:rsidRPr="00751DBB" w:rsidRDefault="00F90CFD" w:rsidP="00CB31EE">
            <w:pPr>
              <w:spacing w:after="0"/>
              <w:jc w:val="left"/>
              <w:rPr>
                <w:color w:val="000000" w:themeColor="text1"/>
                <w:szCs w:val="18"/>
                <w:lang w:val="en-GB"/>
              </w:rPr>
            </w:pPr>
            <w:r w:rsidRPr="00751DBB">
              <w:rPr>
                <w:color w:val="000000" w:themeColor="text1"/>
                <w:szCs w:val="18"/>
                <w:lang w:val="en-GB"/>
              </w:rPr>
              <w:t>OCSP R</w:t>
            </w:r>
            <w:r w:rsidR="00CB31EE" w:rsidRPr="00751DBB">
              <w:rPr>
                <w:color w:val="000000" w:themeColor="text1"/>
                <w:szCs w:val="18"/>
                <w:lang w:val="en-GB"/>
              </w:rPr>
              <w:t xml:space="preserve">esponder </w:t>
            </w:r>
            <w:r w:rsidR="007C75CF" w:rsidRPr="00751DBB">
              <w:rPr>
                <w:color w:val="000000" w:themeColor="text1"/>
                <w:szCs w:val="18"/>
                <w:lang w:val="en-GB"/>
              </w:rPr>
              <w:t>certificate file</w:t>
            </w:r>
            <w:r w:rsidR="00F62A99" w:rsidRPr="00751DBB">
              <w:rPr>
                <w:color w:val="000000" w:themeColor="text1"/>
                <w:szCs w:val="18"/>
                <w:lang w:val="en-GB"/>
              </w:rPr>
              <w:t>’s name</w:t>
            </w:r>
            <w:r w:rsidR="00CB31EE" w:rsidRPr="00751DBB">
              <w:rPr>
                <w:color w:val="000000" w:themeColor="text1"/>
                <w:szCs w:val="18"/>
                <w:lang w:val="en-GB"/>
              </w:rPr>
              <w:t>, e.g.</w:t>
            </w:r>
          </w:p>
          <w:p w:rsidR="0065080D" w:rsidRPr="00751DBB" w:rsidRDefault="00CB31EE" w:rsidP="00CB31EE">
            <w:pPr>
              <w:spacing w:after="0"/>
              <w:jc w:val="left"/>
              <w:rPr>
                <w:b/>
                <w:i/>
                <w:color w:val="000000" w:themeColor="text1"/>
                <w:szCs w:val="18"/>
                <w:lang w:val="en-GB"/>
              </w:rPr>
            </w:pPr>
            <w:r w:rsidRPr="00751DBB">
              <w:rPr>
                <w:b/>
                <w:i/>
                <w:color w:val="7030A0"/>
                <w:lang w:val="en-GB"/>
              </w:rPr>
              <w:t>EID-SK OCSP 2006.crt</w:t>
            </w:r>
          </w:p>
        </w:tc>
      </w:tr>
      <w:tr w:rsidR="006C3702" w:rsidRPr="00751DBB" w:rsidTr="00B06B7E">
        <w:trPr>
          <w:trHeight w:val="300"/>
        </w:trPr>
        <w:tc>
          <w:tcPr>
            <w:tcW w:w="4106" w:type="dxa"/>
            <w:noWrap/>
            <w:vAlign w:val="center"/>
          </w:tcPr>
          <w:p w:rsidR="006C3702" w:rsidRPr="00751DBB" w:rsidRDefault="006C3702" w:rsidP="00652E7C">
            <w:pPr>
              <w:spacing w:after="0"/>
              <w:jc w:val="left"/>
              <w:rPr>
                <w:lang w:val="en-GB"/>
              </w:rPr>
            </w:pPr>
            <w:r w:rsidRPr="00751DBB">
              <w:rPr>
                <w:lang w:val="en-GB"/>
              </w:rPr>
              <w:t>DIGIDOC_OCSP_RESPONDER_CERT_1_1</w:t>
            </w:r>
          </w:p>
          <w:p w:rsidR="006C3702" w:rsidRPr="00751DBB" w:rsidRDefault="006C3702" w:rsidP="00652E7C">
            <w:pPr>
              <w:spacing w:after="0"/>
              <w:jc w:val="left"/>
              <w:rPr>
                <w:lang w:val="en-GB"/>
              </w:rPr>
            </w:pPr>
            <w:r w:rsidRPr="00751DBB">
              <w:rPr>
                <w:lang w:val="en-GB"/>
              </w:rPr>
              <w:t>…</w:t>
            </w:r>
          </w:p>
          <w:p w:rsidR="006C3702" w:rsidRPr="00751DBB" w:rsidRDefault="006C3702" w:rsidP="006C3702">
            <w:pPr>
              <w:spacing w:after="0"/>
              <w:jc w:val="left"/>
              <w:rPr>
                <w:i/>
                <w:lang w:val="en-GB"/>
              </w:rPr>
            </w:pPr>
            <w:r w:rsidRPr="00751DBB">
              <w:rPr>
                <w:lang w:val="en-GB"/>
              </w:rPr>
              <w:t>DIGIDOC_OCSP_RESPONDER_CERT_</w:t>
            </w:r>
            <w:r w:rsidRPr="00751DBB">
              <w:rPr>
                <w:i/>
                <w:lang w:val="en-GB"/>
              </w:rPr>
              <w:t>n</w:t>
            </w:r>
            <w:r w:rsidRPr="00751DBB">
              <w:rPr>
                <w:lang w:val="en-GB"/>
              </w:rPr>
              <w:t>_</w:t>
            </w:r>
            <w:r w:rsidRPr="00751DBB">
              <w:rPr>
                <w:i/>
                <w:lang w:val="en-GB"/>
              </w:rPr>
              <w:t>n</w:t>
            </w:r>
          </w:p>
          <w:p w:rsidR="00CB31EE" w:rsidRPr="00751DBB" w:rsidRDefault="00CB31EE" w:rsidP="006C3702">
            <w:pPr>
              <w:spacing w:after="0"/>
              <w:jc w:val="left"/>
              <w:rPr>
                <w:lang w:val="en-GB"/>
              </w:rPr>
            </w:pPr>
          </w:p>
        </w:tc>
        <w:tc>
          <w:tcPr>
            <w:tcW w:w="4217" w:type="dxa"/>
            <w:noWrap/>
            <w:vAlign w:val="center"/>
          </w:tcPr>
          <w:p w:rsidR="006C3702" w:rsidRPr="00751DBB" w:rsidRDefault="00F90CFD" w:rsidP="00C91EF8">
            <w:pPr>
              <w:spacing w:after="0"/>
              <w:jc w:val="left"/>
              <w:rPr>
                <w:color w:val="000000" w:themeColor="text1"/>
                <w:szCs w:val="18"/>
                <w:lang w:val="en-GB"/>
              </w:rPr>
            </w:pPr>
            <w:r w:rsidRPr="00751DBB">
              <w:rPr>
                <w:color w:val="000000" w:themeColor="text1"/>
                <w:szCs w:val="18"/>
                <w:lang w:val="en-GB"/>
              </w:rPr>
              <w:t>Addit</w:t>
            </w:r>
            <w:r w:rsidR="007C75CF" w:rsidRPr="00751DBB">
              <w:rPr>
                <w:color w:val="000000" w:themeColor="text1"/>
                <w:szCs w:val="18"/>
                <w:lang w:val="en-GB"/>
              </w:rPr>
              <w:t xml:space="preserve">ional certificate for the OCSP Responder, </w:t>
            </w:r>
            <w:r w:rsidR="00D53140" w:rsidRPr="00751DBB">
              <w:rPr>
                <w:color w:val="000000" w:themeColor="text1"/>
                <w:szCs w:val="18"/>
                <w:lang w:val="en-GB"/>
              </w:rPr>
              <w:t>can be used i</w:t>
            </w:r>
            <w:r w:rsidR="007C75CF" w:rsidRPr="00751DBB">
              <w:rPr>
                <w:color w:val="000000" w:themeColor="text1"/>
                <w:szCs w:val="18"/>
                <w:lang w:val="en-GB"/>
              </w:rPr>
              <w:t>f the alternative certificate is about to expire</w:t>
            </w:r>
            <w:r w:rsidR="00940C09" w:rsidRPr="00751DBB">
              <w:rPr>
                <w:color w:val="000000" w:themeColor="text1"/>
                <w:szCs w:val="18"/>
                <w:lang w:val="en-GB"/>
              </w:rPr>
              <w:t xml:space="preserve"> and new certificate is not yet valid</w:t>
            </w:r>
            <w:r w:rsidR="00CB31EE" w:rsidRPr="00751DBB">
              <w:rPr>
                <w:color w:val="000000" w:themeColor="text1"/>
                <w:szCs w:val="18"/>
                <w:lang w:val="en-GB"/>
              </w:rPr>
              <w:t>, e.g.</w:t>
            </w:r>
          </w:p>
          <w:p w:rsidR="00CB31EE" w:rsidRPr="00751DBB" w:rsidRDefault="00CB31EE" w:rsidP="00C91EF8">
            <w:pPr>
              <w:spacing w:after="0"/>
              <w:jc w:val="left"/>
              <w:rPr>
                <w:b/>
                <w:i/>
                <w:color w:val="000000" w:themeColor="text1"/>
                <w:szCs w:val="18"/>
                <w:lang w:val="en-GB"/>
              </w:rPr>
            </w:pPr>
            <w:r w:rsidRPr="00751DBB">
              <w:rPr>
                <w:b/>
                <w:i/>
                <w:color w:val="7030A0"/>
                <w:szCs w:val="18"/>
                <w:lang w:val="en-GB"/>
              </w:rPr>
              <w:t>EID-SK OCSP.crt</w:t>
            </w:r>
          </w:p>
        </w:tc>
      </w:tr>
      <w:tr w:rsidR="0065080D" w:rsidRPr="00751DBB" w:rsidTr="00B06B7E">
        <w:trPr>
          <w:trHeight w:val="300"/>
        </w:trPr>
        <w:tc>
          <w:tcPr>
            <w:tcW w:w="4106" w:type="dxa"/>
            <w:noWrap/>
            <w:vAlign w:val="center"/>
          </w:tcPr>
          <w:p w:rsidR="006C3702" w:rsidRPr="00751DBB" w:rsidRDefault="006C3702" w:rsidP="00652E7C">
            <w:pPr>
              <w:spacing w:after="0"/>
              <w:jc w:val="left"/>
              <w:rPr>
                <w:lang w:val="en-GB"/>
              </w:rPr>
            </w:pPr>
            <w:r w:rsidRPr="00751DBB">
              <w:rPr>
                <w:lang w:val="en-GB"/>
              </w:rPr>
              <w:t xml:space="preserve">DIGIDOC_OCSP_RESPONDER_CERT_1_CN </w:t>
            </w:r>
          </w:p>
          <w:p w:rsidR="0065080D" w:rsidRPr="00751DBB" w:rsidRDefault="0065080D" w:rsidP="00652E7C">
            <w:pPr>
              <w:spacing w:after="0"/>
              <w:jc w:val="left"/>
              <w:rPr>
                <w:lang w:val="en-GB"/>
              </w:rPr>
            </w:pPr>
            <w:r w:rsidRPr="00751DBB">
              <w:rPr>
                <w:lang w:val="en-GB"/>
              </w:rPr>
              <w:t>…</w:t>
            </w:r>
          </w:p>
          <w:p w:rsidR="0065080D" w:rsidRPr="00751DBB" w:rsidRDefault="006C3702" w:rsidP="00652E7C">
            <w:pPr>
              <w:spacing w:after="0"/>
              <w:jc w:val="left"/>
              <w:rPr>
                <w:lang w:val="en-GB"/>
              </w:rPr>
            </w:pPr>
            <w:r w:rsidRPr="00751DBB">
              <w:rPr>
                <w:lang w:val="en-GB"/>
              </w:rPr>
              <w:t>DIGIDOC_OCSP_RESPONDER_CERT_</w:t>
            </w:r>
            <w:r w:rsidRPr="00751DBB">
              <w:rPr>
                <w:i/>
                <w:lang w:val="en-GB"/>
              </w:rPr>
              <w:t>n</w:t>
            </w:r>
            <w:r w:rsidRPr="00751DBB">
              <w:rPr>
                <w:lang w:val="en-GB"/>
              </w:rPr>
              <w:t xml:space="preserve">_CN </w:t>
            </w:r>
          </w:p>
          <w:p w:rsidR="00CB31EE" w:rsidRPr="00751DBB" w:rsidRDefault="00CB31EE" w:rsidP="00652E7C">
            <w:pPr>
              <w:spacing w:after="0"/>
              <w:jc w:val="left"/>
              <w:rPr>
                <w:lang w:val="en-GB"/>
              </w:rPr>
            </w:pPr>
          </w:p>
        </w:tc>
        <w:tc>
          <w:tcPr>
            <w:tcW w:w="4217" w:type="dxa"/>
            <w:noWrap/>
            <w:vAlign w:val="center"/>
          </w:tcPr>
          <w:p w:rsidR="00C91EF8" w:rsidRPr="00751DBB" w:rsidRDefault="00C91EF8" w:rsidP="00C91EF8">
            <w:pPr>
              <w:spacing w:after="0"/>
              <w:jc w:val="left"/>
              <w:rPr>
                <w:color w:val="000000" w:themeColor="text1"/>
                <w:szCs w:val="18"/>
                <w:lang w:val="en-GB"/>
              </w:rPr>
            </w:pPr>
            <w:r w:rsidRPr="00751DBB">
              <w:rPr>
                <w:color w:val="000000" w:themeColor="text1"/>
                <w:szCs w:val="18"/>
                <w:lang w:val="en-GB"/>
              </w:rPr>
              <w:t>Name of the specific OCSP responder, e.g.</w:t>
            </w:r>
          </w:p>
          <w:p w:rsidR="0065080D" w:rsidRPr="00751DBB" w:rsidRDefault="004E1E05" w:rsidP="00C91EF8">
            <w:pPr>
              <w:spacing w:after="0"/>
              <w:jc w:val="left"/>
              <w:rPr>
                <w:b/>
                <w:i/>
                <w:color w:val="000000" w:themeColor="text1"/>
                <w:szCs w:val="18"/>
                <w:lang w:val="en-GB"/>
              </w:rPr>
            </w:pPr>
            <w:r w:rsidRPr="00751DBB">
              <w:rPr>
                <w:b/>
                <w:i/>
                <w:color w:val="7030A0"/>
                <w:lang w:val="en-GB"/>
              </w:rPr>
              <w:t>EID-SK OCSP RESPONDER</w:t>
            </w:r>
          </w:p>
        </w:tc>
      </w:tr>
      <w:tr w:rsidR="0065080D" w:rsidRPr="00751DBB" w:rsidTr="00B06B7E">
        <w:trPr>
          <w:trHeight w:val="300"/>
        </w:trPr>
        <w:tc>
          <w:tcPr>
            <w:tcW w:w="4106" w:type="dxa"/>
            <w:noWrap/>
            <w:vAlign w:val="center"/>
          </w:tcPr>
          <w:p w:rsidR="0065080D" w:rsidRPr="00751DBB" w:rsidRDefault="006C3702" w:rsidP="00652E7C">
            <w:pPr>
              <w:spacing w:after="0"/>
              <w:jc w:val="left"/>
              <w:rPr>
                <w:lang w:val="en-GB"/>
              </w:rPr>
            </w:pPr>
            <w:r w:rsidRPr="00751DBB">
              <w:rPr>
                <w:lang w:val="en-GB"/>
              </w:rPr>
              <w:t>DIGIDOC_OCSP_RESPONDER_CERT_1_CA</w:t>
            </w:r>
          </w:p>
          <w:p w:rsidR="0065080D" w:rsidRPr="00751DBB" w:rsidRDefault="0065080D" w:rsidP="00652E7C">
            <w:pPr>
              <w:spacing w:after="0"/>
              <w:jc w:val="left"/>
              <w:rPr>
                <w:lang w:val="en-GB"/>
              </w:rPr>
            </w:pPr>
            <w:r w:rsidRPr="00751DBB">
              <w:rPr>
                <w:lang w:val="en-GB"/>
              </w:rPr>
              <w:t>…</w:t>
            </w:r>
          </w:p>
          <w:p w:rsidR="0065080D" w:rsidRPr="00751DBB" w:rsidRDefault="006C3702" w:rsidP="00652E7C">
            <w:pPr>
              <w:spacing w:after="0"/>
              <w:jc w:val="left"/>
              <w:rPr>
                <w:lang w:val="en-GB"/>
              </w:rPr>
            </w:pPr>
            <w:r w:rsidRPr="00751DBB">
              <w:rPr>
                <w:lang w:val="en-GB"/>
              </w:rPr>
              <w:t>DIGIDOC_OCSP_RESPONDER_CERT_</w:t>
            </w:r>
            <w:r w:rsidRPr="00751DBB">
              <w:rPr>
                <w:i/>
                <w:lang w:val="en-GB"/>
              </w:rPr>
              <w:t>n</w:t>
            </w:r>
            <w:r w:rsidRPr="00751DBB">
              <w:rPr>
                <w:lang w:val="en-GB"/>
              </w:rPr>
              <w:t>_CA</w:t>
            </w:r>
          </w:p>
          <w:p w:rsidR="00CB31EE" w:rsidRPr="00751DBB" w:rsidRDefault="00CB31EE" w:rsidP="00652E7C">
            <w:pPr>
              <w:spacing w:after="0"/>
              <w:jc w:val="left"/>
              <w:rPr>
                <w:lang w:val="en-GB"/>
              </w:rPr>
            </w:pPr>
          </w:p>
        </w:tc>
        <w:tc>
          <w:tcPr>
            <w:tcW w:w="4217" w:type="dxa"/>
            <w:noWrap/>
            <w:vAlign w:val="center"/>
          </w:tcPr>
          <w:p w:rsidR="0065080D" w:rsidRPr="00751DBB" w:rsidRDefault="00C91EF8" w:rsidP="00C91EF8">
            <w:pPr>
              <w:spacing w:after="0"/>
              <w:jc w:val="left"/>
              <w:rPr>
                <w:color w:val="000000" w:themeColor="text1"/>
                <w:szCs w:val="18"/>
                <w:lang w:val="en-GB"/>
              </w:rPr>
            </w:pPr>
            <w:r w:rsidRPr="00751DBB">
              <w:rPr>
                <w:color w:val="000000" w:themeColor="text1"/>
                <w:szCs w:val="18"/>
                <w:lang w:val="en-GB"/>
              </w:rPr>
              <w:t>Name of the CA for the specific OCSP responder, e.g.</w:t>
            </w:r>
            <w:r w:rsidR="00F62A99" w:rsidRPr="00751DBB">
              <w:rPr>
                <w:color w:val="000000" w:themeColor="text1"/>
                <w:szCs w:val="18"/>
                <w:lang w:val="en-GB"/>
              </w:rPr>
              <w:t xml:space="preserve"> </w:t>
            </w:r>
            <w:r w:rsidR="004E1E05" w:rsidRPr="00751DBB">
              <w:rPr>
                <w:b/>
                <w:i/>
                <w:color w:val="7030A0"/>
                <w:lang w:val="en-GB"/>
              </w:rPr>
              <w:t>EID-SK</w:t>
            </w:r>
          </w:p>
        </w:tc>
      </w:tr>
      <w:tr w:rsidR="0065080D" w:rsidRPr="00751DBB" w:rsidTr="00B06B7E">
        <w:trPr>
          <w:trHeight w:val="300"/>
        </w:trPr>
        <w:tc>
          <w:tcPr>
            <w:tcW w:w="4106" w:type="dxa"/>
            <w:noWrap/>
            <w:vAlign w:val="center"/>
          </w:tcPr>
          <w:p w:rsidR="0065080D" w:rsidRPr="00751DBB" w:rsidRDefault="006C3702" w:rsidP="00652E7C">
            <w:pPr>
              <w:spacing w:after="0"/>
              <w:jc w:val="left"/>
              <w:rPr>
                <w:lang w:val="en-GB"/>
              </w:rPr>
            </w:pPr>
            <w:r w:rsidRPr="00751DBB">
              <w:rPr>
                <w:lang w:val="en-GB"/>
              </w:rPr>
              <w:t>DIGIDOC_OCSP_RESPONDER_CERT_1_URL</w:t>
            </w:r>
          </w:p>
          <w:p w:rsidR="0065080D" w:rsidRPr="00751DBB" w:rsidRDefault="0065080D" w:rsidP="00652E7C">
            <w:pPr>
              <w:spacing w:after="0"/>
              <w:jc w:val="left"/>
              <w:rPr>
                <w:lang w:val="en-GB"/>
              </w:rPr>
            </w:pPr>
            <w:r w:rsidRPr="00751DBB">
              <w:rPr>
                <w:lang w:val="en-GB"/>
              </w:rPr>
              <w:t>…</w:t>
            </w:r>
          </w:p>
          <w:p w:rsidR="0065080D" w:rsidRPr="00751DBB" w:rsidRDefault="006C3702" w:rsidP="00652E7C">
            <w:pPr>
              <w:spacing w:after="0"/>
              <w:jc w:val="left"/>
              <w:rPr>
                <w:lang w:val="en-GB"/>
              </w:rPr>
            </w:pPr>
            <w:r w:rsidRPr="00751DBB">
              <w:rPr>
                <w:lang w:val="en-GB"/>
              </w:rPr>
              <w:t>DIGIDOC_OCSP_RESPONDER_CERT_</w:t>
            </w:r>
            <w:r w:rsidRPr="00751DBB">
              <w:rPr>
                <w:i/>
                <w:lang w:val="en-GB"/>
              </w:rPr>
              <w:t>n</w:t>
            </w:r>
            <w:r w:rsidRPr="00751DBB">
              <w:rPr>
                <w:lang w:val="en-GB"/>
              </w:rPr>
              <w:t xml:space="preserve">_URL </w:t>
            </w:r>
          </w:p>
        </w:tc>
        <w:tc>
          <w:tcPr>
            <w:tcW w:w="4217" w:type="dxa"/>
            <w:noWrap/>
            <w:vAlign w:val="center"/>
          </w:tcPr>
          <w:p w:rsidR="0065080D" w:rsidRPr="00751DBB" w:rsidRDefault="00C91EF8" w:rsidP="00652E7C">
            <w:pPr>
              <w:spacing w:after="0"/>
              <w:jc w:val="left"/>
              <w:rPr>
                <w:color w:val="000000" w:themeColor="text1"/>
                <w:szCs w:val="18"/>
                <w:lang w:val="en-GB"/>
              </w:rPr>
            </w:pPr>
            <w:r w:rsidRPr="00751DBB">
              <w:rPr>
                <w:color w:val="000000" w:themeColor="text1"/>
                <w:szCs w:val="18"/>
                <w:lang w:val="en-GB"/>
              </w:rPr>
              <w:t>Address for the OCSP responder,</w:t>
            </w:r>
            <w:r w:rsidR="00CE61D8">
              <w:rPr>
                <w:color w:val="000000" w:themeColor="text1"/>
                <w:szCs w:val="18"/>
                <w:lang w:val="en-GB"/>
              </w:rPr>
              <w:t xml:space="preserve"> </w:t>
            </w:r>
            <w:r w:rsidR="00BD595F">
              <w:rPr>
                <w:color w:val="000000" w:themeColor="text1"/>
                <w:szCs w:val="18"/>
                <w:lang w:val="en-GB"/>
              </w:rPr>
              <w:t xml:space="preserve">has to be specified in case of </w:t>
            </w:r>
            <w:r w:rsidR="00507A5A">
              <w:rPr>
                <w:color w:val="000000" w:themeColor="text1"/>
                <w:szCs w:val="18"/>
                <w:lang w:val="en-GB"/>
              </w:rPr>
              <w:t xml:space="preserve">OCSP responders for </w:t>
            </w:r>
            <w:r w:rsidR="003A534D">
              <w:rPr>
                <w:color w:val="000000" w:themeColor="text1"/>
                <w:szCs w:val="18"/>
                <w:lang w:val="en-GB"/>
              </w:rPr>
              <w:t>test</w:t>
            </w:r>
            <w:r w:rsidR="00507A5A">
              <w:rPr>
                <w:color w:val="000000" w:themeColor="text1"/>
                <w:szCs w:val="18"/>
                <w:lang w:val="en-GB"/>
              </w:rPr>
              <w:t xml:space="preserve"> </w:t>
            </w:r>
            <w:r w:rsidR="00BD595F">
              <w:rPr>
                <w:color w:val="000000" w:themeColor="text1"/>
                <w:szCs w:val="18"/>
                <w:lang w:val="en-GB"/>
              </w:rPr>
              <w:t>certificates</w:t>
            </w:r>
            <w:r w:rsidR="00507A5A">
              <w:rPr>
                <w:color w:val="000000" w:themeColor="text1"/>
                <w:szCs w:val="18"/>
                <w:lang w:val="en-GB"/>
              </w:rPr>
              <w:t>, e.g.</w:t>
            </w:r>
            <w:r w:rsidR="00BD595F">
              <w:rPr>
                <w:color w:val="000000" w:themeColor="text1"/>
                <w:szCs w:val="18"/>
                <w:lang w:val="en-GB"/>
              </w:rPr>
              <w:t xml:space="preserve"> </w:t>
            </w:r>
          </w:p>
          <w:p w:rsidR="00C91EF8" w:rsidRPr="00751DBB" w:rsidRDefault="004E1E05" w:rsidP="00652E7C">
            <w:pPr>
              <w:spacing w:after="0"/>
              <w:jc w:val="left"/>
              <w:rPr>
                <w:b/>
                <w:i/>
                <w:color w:val="000000" w:themeColor="text1"/>
                <w:szCs w:val="18"/>
                <w:lang w:val="en-GB"/>
              </w:rPr>
            </w:pPr>
            <w:r w:rsidRPr="00751DBB">
              <w:rPr>
                <w:b/>
                <w:i/>
                <w:color w:val="7030A0"/>
                <w:szCs w:val="18"/>
                <w:lang w:val="en-GB"/>
              </w:rPr>
              <w:t>http://www.openxades.org/cgi-bin/ocsp.cgi</w:t>
            </w:r>
          </w:p>
        </w:tc>
      </w:tr>
    </w:tbl>
    <w:p w:rsidR="0065080D" w:rsidRPr="00751DBB" w:rsidRDefault="0065080D" w:rsidP="003A5B83">
      <w:pPr>
        <w:rPr>
          <w:b/>
          <w:u w:val="single"/>
          <w:lang w:val="en-GB"/>
        </w:rPr>
      </w:pPr>
    </w:p>
    <w:p w:rsidR="0013712B" w:rsidRPr="00751DBB" w:rsidRDefault="0013712B" w:rsidP="0013712B">
      <w:pPr>
        <w:rPr>
          <w:b/>
          <w:u w:val="single"/>
          <w:lang w:val="en-GB"/>
        </w:rPr>
      </w:pPr>
      <w:r w:rsidRPr="00751DBB">
        <w:rPr>
          <w:b/>
          <w:u w:val="single"/>
          <w:lang w:val="en-GB"/>
        </w:rPr>
        <w:t>Encryption settings</w:t>
      </w:r>
    </w:p>
    <w:tbl>
      <w:tblPr>
        <w:tblStyle w:val="Param"/>
        <w:tblW w:w="8323" w:type="dxa"/>
        <w:tblLook w:val="04A0" w:firstRow="1" w:lastRow="0" w:firstColumn="1" w:lastColumn="0" w:noHBand="0" w:noVBand="1"/>
      </w:tblPr>
      <w:tblGrid>
        <w:gridCol w:w="3681"/>
        <w:gridCol w:w="4642"/>
      </w:tblGrid>
      <w:tr w:rsidR="0013712B" w:rsidRPr="00751DBB" w:rsidTr="0002277D">
        <w:trPr>
          <w:cnfStyle w:val="100000000000" w:firstRow="1" w:lastRow="0" w:firstColumn="0" w:lastColumn="0" w:oddVBand="0" w:evenVBand="0" w:oddHBand="0" w:evenHBand="0" w:firstRowFirstColumn="0" w:firstRowLastColumn="0" w:lastRowFirstColumn="0" w:lastRowLastColumn="0"/>
          <w:trHeight w:val="300"/>
        </w:trPr>
        <w:tc>
          <w:tcPr>
            <w:tcW w:w="3681" w:type="dxa"/>
            <w:noWrap/>
          </w:tcPr>
          <w:p w:rsidR="0013712B" w:rsidRPr="00751DBB" w:rsidRDefault="0013712B" w:rsidP="0002277D">
            <w:pPr>
              <w:spacing w:after="0"/>
              <w:jc w:val="left"/>
              <w:rPr>
                <w:b/>
                <w:szCs w:val="18"/>
                <w:lang w:val="en-GB"/>
              </w:rPr>
            </w:pPr>
            <w:r w:rsidRPr="00751DBB">
              <w:rPr>
                <w:b/>
                <w:szCs w:val="18"/>
                <w:lang w:val="en-GB"/>
              </w:rPr>
              <w:t>Parameter</w:t>
            </w:r>
          </w:p>
        </w:tc>
        <w:tc>
          <w:tcPr>
            <w:tcW w:w="4642" w:type="dxa"/>
            <w:noWrap/>
          </w:tcPr>
          <w:p w:rsidR="0013712B" w:rsidRPr="00751DBB" w:rsidRDefault="0013712B" w:rsidP="0002277D">
            <w:pPr>
              <w:spacing w:after="0"/>
              <w:jc w:val="left"/>
              <w:rPr>
                <w:b/>
                <w:szCs w:val="18"/>
                <w:lang w:val="en-GB"/>
              </w:rPr>
            </w:pPr>
            <w:r w:rsidRPr="00751DBB">
              <w:rPr>
                <w:b/>
                <w:szCs w:val="18"/>
                <w:lang w:val="en-GB"/>
              </w:rPr>
              <w:t xml:space="preserve">Description </w:t>
            </w:r>
          </w:p>
        </w:tc>
      </w:tr>
      <w:tr w:rsidR="0013712B" w:rsidRPr="00751DBB" w:rsidTr="0002277D">
        <w:trPr>
          <w:trHeight w:val="300"/>
        </w:trPr>
        <w:tc>
          <w:tcPr>
            <w:tcW w:w="3681" w:type="dxa"/>
            <w:noWrap/>
            <w:vAlign w:val="center"/>
          </w:tcPr>
          <w:p w:rsidR="0013712B" w:rsidRPr="00751DBB" w:rsidRDefault="0013712B" w:rsidP="0002277D">
            <w:pPr>
              <w:spacing w:after="0"/>
              <w:jc w:val="left"/>
              <w:rPr>
                <w:lang w:val="en-GB"/>
              </w:rPr>
            </w:pPr>
            <w:r w:rsidRPr="00751DBB">
              <w:rPr>
                <w:lang w:val="en-GB"/>
              </w:rPr>
              <w:t>DENC_COMPRESS_MODE</w:t>
            </w:r>
          </w:p>
        </w:tc>
        <w:tc>
          <w:tcPr>
            <w:tcW w:w="4642" w:type="dxa"/>
            <w:noWrap/>
            <w:vAlign w:val="center"/>
          </w:tcPr>
          <w:p w:rsidR="0013712B" w:rsidRPr="00751DBB" w:rsidRDefault="0013712B" w:rsidP="0002277D">
            <w:pPr>
              <w:spacing w:after="0"/>
              <w:jc w:val="left"/>
              <w:rPr>
                <w:color w:val="000000" w:themeColor="text1"/>
                <w:szCs w:val="18"/>
                <w:lang w:val="en-GB"/>
              </w:rPr>
            </w:pPr>
            <w:r w:rsidRPr="00751DBB">
              <w:rPr>
                <w:color w:val="000000" w:themeColor="text1"/>
                <w:szCs w:val="18"/>
                <w:lang w:val="en-GB"/>
              </w:rPr>
              <w:t>Compression mode of the original data before encryption. Possible values are 0 – always compress, 1 – never compress, 2 – best effort (compression is used only if it results in reduced data size).</w:t>
            </w:r>
          </w:p>
          <w:p w:rsidR="009D6478" w:rsidRPr="00751DBB" w:rsidRDefault="0013712B" w:rsidP="0002277D">
            <w:pPr>
              <w:spacing w:after="0"/>
              <w:jc w:val="left"/>
              <w:rPr>
                <w:b/>
                <w:i/>
                <w:color w:val="7030A0"/>
                <w:lang w:val="en-GB"/>
              </w:rPr>
            </w:pPr>
            <w:r w:rsidRPr="00751DBB">
              <w:rPr>
                <w:b/>
                <w:i/>
                <w:color w:val="7030A0"/>
                <w:lang w:val="en-GB"/>
              </w:rPr>
              <w:t>0</w:t>
            </w:r>
          </w:p>
          <w:p w:rsidR="0013712B" w:rsidRPr="00751DBB" w:rsidRDefault="0013712B" w:rsidP="0002277D">
            <w:pPr>
              <w:spacing w:after="0"/>
              <w:jc w:val="left"/>
              <w:rPr>
                <w:i/>
                <w:color w:val="000000" w:themeColor="text1"/>
                <w:szCs w:val="18"/>
                <w:lang w:val="en-GB"/>
              </w:rPr>
            </w:pPr>
            <w:r w:rsidRPr="00751DBB">
              <w:rPr>
                <w:i/>
                <w:color w:val="00B0F0"/>
                <w:lang w:val="en-GB"/>
              </w:rPr>
              <w:t xml:space="preserve"># 1, </w:t>
            </w:r>
            <w:r w:rsidRPr="00751DBB">
              <w:rPr>
                <w:i/>
                <w:color w:val="00B0F0"/>
                <w:szCs w:val="18"/>
                <w:lang w:val="en-GB"/>
              </w:rPr>
              <w:t>#</w:t>
            </w:r>
            <w:r w:rsidRPr="00751DBB">
              <w:rPr>
                <w:i/>
                <w:color w:val="00B0F0"/>
                <w:lang w:val="en-GB"/>
              </w:rPr>
              <w:t xml:space="preserve"> 2</w:t>
            </w:r>
            <w:r w:rsidRPr="00751DBB">
              <w:rPr>
                <w:i/>
                <w:color w:val="000000" w:themeColor="text1"/>
                <w:szCs w:val="18"/>
                <w:lang w:val="en-GB"/>
              </w:rPr>
              <w:t xml:space="preserve"> </w:t>
            </w:r>
          </w:p>
          <w:p w:rsidR="0013712B" w:rsidRPr="00751DBB" w:rsidRDefault="0013712B" w:rsidP="0002277D">
            <w:pPr>
              <w:spacing w:after="0"/>
              <w:jc w:val="left"/>
              <w:rPr>
                <w:color w:val="00B0F0"/>
                <w:lang w:val="en-GB"/>
              </w:rPr>
            </w:pPr>
            <w:r w:rsidRPr="00751DBB">
              <w:rPr>
                <w:color w:val="000000" w:themeColor="text1"/>
                <w:szCs w:val="18"/>
                <w:lang w:val="en-GB"/>
              </w:rPr>
              <w:t>Note that in CDigiDoc utility program, “always compress” mode is used by default.</w:t>
            </w:r>
          </w:p>
        </w:tc>
      </w:tr>
    </w:tbl>
    <w:p w:rsidR="0013712B" w:rsidRPr="00751DBB" w:rsidRDefault="0013712B" w:rsidP="003A5B83">
      <w:pPr>
        <w:rPr>
          <w:b/>
          <w:u w:val="single"/>
          <w:lang w:val="en-GB"/>
        </w:rPr>
      </w:pPr>
    </w:p>
    <w:p w:rsidR="003A5B83" w:rsidRPr="00751DBB" w:rsidRDefault="0045226C" w:rsidP="003A5B83">
      <w:pPr>
        <w:rPr>
          <w:b/>
          <w:u w:val="single"/>
          <w:lang w:val="en-GB"/>
        </w:rPr>
      </w:pPr>
      <w:r w:rsidRPr="00751DBB">
        <w:rPr>
          <w:b/>
          <w:u w:val="single"/>
          <w:lang w:val="en-GB"/>
        </w:rPr>
        <w:t>Debugging settings</w:t>
      </w:r>
    </w:p>
    <w:tbl>
      <w:tblPr>
        <w:tblStyle w:val="Param"/>
        <w:tblW w:w="8323" w:type="dxa"/>
        <w:tblLook w:val="04A0" w:firstRow="1" w:lastRow="0" w:firstColumn="1" w:lastColumn="0" w:noHBand="0" w:noVBand="1"/>
      </w:tblPr>
      <w:tblGrid>
        <w:gridCol w:w="3539"/>
        <w:gridCol w:w="4784"/>
      </w:tblGrid>
      <w:tr w:rsidR="003A5B83" w:rsidRPr="00751DBB" w:rsidTr="00652E7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rsidR="003A5B83" w:rsidRPr="00751DBB" w:rsidRDefault="003A5B83" w:rsidP="00652E7C">
            <w:pPr>
              <w:spacing w:after="0"/>
              <w:jc w:val="left"/>
              <w:rPr>
                <w:b/>
                <w:szCs w:val="18"/>
                <w:lang w:val="en-GB"/>
              </w:rPr>
            </w:pPr>
            <w:r w:rsidRPr="00751DBB">
              <w:rPr>
                <w:b/>
                <w:szCs w:val="18"/>
                <w:lang w:val="en-GB"/>
              </w:rPr>
              <w:t>Parameter</w:t>
            </w:r>
          </w:p>
        </w:tc>
        <w:tc>
          <w:tcPr>
            <w:tcW w:w="4784" w:type="dxa"/>
            <w:noWrap/>
          </w:tcPr>
          <w:p w:rsidR="003A5B83" w:rsidRPr="00751DBB" w:rsidRDefault="003A5B83" w:rsidP="00652E7C">
            <w:pPr>
              <w:spacing w:after="0"/>
              <w:jc w:val="left"/>
              <w:rPr>
                <w:b/>
                <w:szCs w:val="18"/>
                <w:lang w:val="en-GB"/>
              </w:rPr>
            </w:pPr>
            <w:r w:rsidRPr="00751DBB">
              <w:rPr>
                <w:b/>
                <w:szCs w:val="18"/>
                <w:lang w:val="en-GB"/>
              </w:rPr>
              <w:t xml:space="preserve">Description </w:t>
            </w:r>
          </w:p>
        </w:tc>
      </w:tr>
      <w:tr w:rsidR="003A5B83" w:rsidRPr="00751DBB" w:rsidTr="00652E7C">
        <w:trPr>
          <w:trHeight w:val="300"/>
        </w:trPr>
        <w:tc>
          <w:tcPr>
            <w:tcW w:w="3539" w:type="dxa"/>
            <w:noWrap/>
            <w:vAlign w:val="center"/>
          </w:tcPr>
          <w:p w:rsidR="003A5B83" w:rsidRPr="00751DBB" w:rsidRDefault="003A5B83" w:rsidP="00652E7C">
            <w:pPr>
              <w:spacing w:after="0"/>
              <w:jc w:val="left"/>
              <w:rPr>
                <w:lang w:val="en-GB"/>
              </w:rPr>
            </w:pPr>
            <w:r w:rsidRPr="00751DBB">
              <w:rPr>
                <w:lang w:val="en-GB"/>
              </w:rPr>
              <w:t>DEBUG_LEVEL</w:t>
            </w:r>
          </w:p>
        </w:tc>
        <w:tc>
          <w:tcPr>
            <w:tcW w:w="4784" w:type="dxa"/>
            <w:noWrap/>
            <w:vAlign w:val="center"/>
          </w:tcPr>
          <w:p w:rsidR="003A5B83" w:rsidRPr="00751DBB" w:rsidRDefault="00C708A0" w:rsidP="00C708A0">
            <w:pPr>
              <w:spacing w:after="0"/>
              <w:jc w:val="left"/>
              <w:rPr>
                <w:color w:val="000000" w:themeColor="text1"/>
                <w:szCs w:val="18"/>
                <w:lang w:val="en-GB"/>
              </w:rPr>
            </w:pPr>
            <w:r w:rsidRPr="00751DBB">
              <w:rPr>
                <w:color w:val="000000" w:themeColor="text1"/>
                <w:szCs w:val="18"/>
                <w:lang w:val="en-GB"/>
              </w:rPr>
              <w:t xml:space="preserve">Specifies the amount of debugging information printed </w:t>
            </w:r>
            <w:r w:rsidR="00D53140" w:rsidRPr="00751DBB">
              <w:rPr>
                <w:color w:val="000000" w:themeColor="text1"/>
                <w:szCs w:val="18"/>
                <w:lang w:val="en-GB"/>
              </w:rPr>
              <w:t>out during execution</w:t>
            </w:r>
            <w:r w:rsidR="00AA6E5B" w:rsidRPr="00751DBB">
              <w:rPr>
                <w:color w:val="000000" w:themeColor="text1"/>
                <w:szCs w:val="18"/>
                <w:lang w:val="en-GB"/>
              </w:rPr>
              <w:t>. Possible value range: 0 – 9, e.g.</w:t>
            </w:r>
          </w:p>
          <w:p w:rsidR="004E1E05" w:rsidRPr="00751DBB" w:rsidRDefault="00D53140" w:rsidP="00C708A0">
            <w:pPr>
              <w:spacing w:after="0"/>
              <w:jc w:val="left"/>
              <w:rPr>
                <w:b/>
                <w:i/>
                <w:color w:val="000000" w:themeColor="text1"/>
                <w:szCs w:val="18"/>
                <w:lang w:val="en-GB"/>
              </w:rPr>
            </w:pPr>
            <w:r w:rsidRPr="00751DBB">
              <w:rPr>
                <w:b/>
                <w:i/>
                <w:color w:val="7030A0"/>
                <w:szCs w:val="18"/>
                <w:lang w:val="en-GB"/>
              </w:rPr>
              <w:t>3</w:t>
            </w:r>
          </w:p>
        </w:tc>
      </w:tr>
      <w:tr w:rsidR="003A5B83" w:rsidRPr="00751DBB" w:rsidTr="00652E7C">
        <w:trPr>
          <w:trHeight w:val="300"/>
        </w:trPr>
        <w:tc>
          <w:tcPr>
            <w:tcW w:w="3539" w:type="dxa"/>
            <w:noWrap/>
            <w:vAlign w:val="center"/>
          </w:tcPr>
          <w:p w:rsidR="003A5B83" w:rsidRPr="00751DBB" w:rsidRDefault="003A5B83" w:rsidP="00652E7C">
            <w:pPr>
              <w:spacing w:after="0"/>
              <w:jc w:val="left"/>
              <w:rPr>
                <w:lang w:val="en-GB"/>
              </w:rPr>
            </w:pPr>
            <w:r w:rsidRPr="00751DBB">
              <w:rPr>
                <w:lang w:val="en-GB"/>
              </w:rPr>
              <w:t>DEBUG_FILE</w:t>
            </w:r>
          </w:p>
        </w:tc>
        <w:tc>
          <w:tcPr>
            <w:tcW w:w="4784" w:type="dxa"/>
            <w:noWrap/>
            <w:vAlign w:val="center"/>
          </w:tcPr>
          <w:p w:rsidR="004E1E05" w:rsidRPr="00751DBB" w:rsidRDefault="00D53140" w:rsidP="00BA54B7">
            <w:pPr>
              <w:spacing w:after="0"/>
              <w:jc w:val="left"/>
              <w:rPr>
                <w:color w:val="000000" w:themeColor="text1"/>
                <w:szCs w:val="18"/>
                <w:lang w:val="en-GB"/>
              </w:rPr>
            </w:pPr>
            <w:r w:rsidRPr="00751DBB">
              <w:rPr>
                <w:color w:val="000000" w:themeColor="text1"/>
                <w:szCs w:val="18"/>
                <w:lang w:val="en-GB"/>
              </w:rPr>
              <w:t>Full filename and path of debugging log file. If the parameter is set then debugging output is</w:t>
            </w:r>
            <w:r w:rsidR="00D21BB6" w:rsidRPr="00751DBB">
              <w:rPr>
                <w:color w:val="000000" w:themeColor="text1"/>
                <w:szCs w:val="18"/>
                <w:lang w:val="en-GB"/>
              </w:rPr>
              <w:t xml:space="preserve"> written to the specified file</w:t>
            </w:r>
            <w:r w:rsidR="007169FA" w:rsidRPr="00751DBB">
              <w:rPr>
                <w:color w:val="000000" w:themeColor="text1"/>
                <w:szCs w:val="18"/>
                <w:lang w:val="en-GB"/>
              </w:rPr>
              <w:t>, e.g.</w:t>
            </w:r>
          </w:p>
          <w:p w:rsidR="00D21BB6" w:rsidRPr="00751DBB" w:rsidRDefault="007169FA" w:rsidP="00BA54B7">
            <w:pPr>
              <w:spacing w:after="0"/>
              <w:jc w:val="left"/>
              <w:rPr>
                <w:color w:val="000000" w:themeColor="text1"/>
                <w:szCs w:val="18"/>
                <w:lang w:val="en-GB"/>
              </w:rPr>
            </w:pPr>
            <w:r w:rsidRPr="00751DBB">
              <w:rPr>
                <w:b/>
                <w:i/>
                <w:color w:val="7030A0"/>
                <w:szCs w:val="18"/>
                <w:lang w:val="en-GB"/>
              </w:rPr>
              <w:t>c:\Temp\debug.log</w:t>
            </w:r>
            <w:r w:rsidR="00D21BB6" w:rsidRPr="00751DBB">
              <w:rPr>
                <w:color w:val="000000" w:themeColor="text1"/>
                <w:szCs w:val="18"/>
                <w:lang w:val="en-GB"/>
              </w:rPr>
              <w:t xml:space="preserve"> </w:t>
            </w:r>
          </w:p>
          <w:p w:rsidR="007169FA" w:rsidRPr="00751DBB" w:rsidRDefault="00D21BB6" w:rsidP="00BA54B7">
            <w:pPr>
              <w:spacing w:after="0"/>
              <w:jc w:val="left"/>
              <w:rPr>
                <w:b/>
                <w:i/>
                <w:color w:val="000000" w:themeColor="text1"/>
                <w:szCs w:val="18"/>
                <w:lang w:val="en-GB"/>
              </w:rPr>
            </w:pPr>
            <w:r w:rsidRPr="00751DBB">
              <w:rPr>
                <w:color w:val="000000" w:themeColor="text1"/>
                <w:szCs w:val="18"/>
                <w:lang w:val="en-GB"/>
              </w:rPr>
              <w:t>Note that the directory has to exist before debugging, otherwise the file is not created.</w:t>
            </w:r>
          </w:p>
        </w:tc>
      </w:tr>
    </w:tbl>
    <w:p w:rsidR="0070362C" w:rsidRDefault="0070362C" w:rsidP="00DF1797">
      <w:pPr>
        <w:rPr>
          <w:lang w:val="en-GB"/>
        </w:rPr>
      </w:pPr>
    </w:p>
    <w:p w:rsidR="00633EB5" w:rsidRPr="0013121C" w:rsidRDefault="00633EB5" w:rsidP="00633EB5">
      <w:pPr>
        <w:rPr>
          <w:b/>
          <w:u w:val="single"/>
          <w:lang w:val="en-GB"/>
        </w:rPr>
      </w:pPr>
      <w:r>
        <w:rPr>
          <w:b/>
          <w:u w:val="single"/>
          <w:lang w:val="en-GB"/>
        </w:rPr>
        <w:t>Signature verification settings</w:t>
      </w:r>
    </w:p>
    <w:tbl>
      <w:tblPr>
        <w:tblStyle w:val="Param"/>
        <w:tblW w:w="8359" w:type="dxa"/>
        <w:tblLook w:val="04A0" w:firstRow="1" w:lastRow="0" w:firstColumn="1" w:lastColumn="0" w:noHBand="0" w:noVBand="1"/>
      </w:tblPr>
      <w:tblGrid>
        <w:gridCol w:w="3539"/>
        <w:gridCol w:w="4820"/>
      </w:tblGrid>
      <w:tr w:rsidR="00633EB5" w:rsidRPr="0013121C" w:rsidTr="00F008F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rsidR="00633EB5" w:rsidRPr="0013121C" w:rsidRDefault="00633EB5" w:rsidP="00F008FC">
            <w:pPr>
              <w:spacing w:after="0"/>
              <w:jc w:val="left"/>
              <w:rPr>
                <w:b/>
                <w:szCs w:val="18"/>
                <w:lang w:val="en-GB"/>
              </w:rPr>
            </w:pPr>
            <w:r w:rsidRPr="0013121C">
              <w:rPr>
                <w:b/>
                <w:szCs w:val="18"/>
                <w:lang w:val="en-GB"/>
              </w:rPr>
              <w:t>Parameter</w:t>
            </w:r>
          </w:p>
        </w:tc>
        <w:tc>
          <w:tcPr>
            <w:tcW w:w="4820" w:type="dxa"/>
            <w:noWrap/>
          </w:tcPr>
          <w:p w:rsidR="00633EB5" w:rsidRPr="0013121C" w:rsidRDefault="00633EB5" w:rsidP="00F008FC">
            <w:pPr>
              <w:spacing w:after="0"/>
              <w:jc w:val="left"/>
              <w:rPr>
                <w:b/>
                <w:szCs w:val="18"/>
                <w:lang w:val="en-GB"/>
              </w:rPr>
            </w:pPr>
            <w:r w:rsidRPr="0013121C">
              <w:rPr>
                <w:b/>
                <w:szCs w:val="18"/>
                <w:lang w:val="en-GB"/>
              </w:rPr>
              <w:t xml:space="preserve">Description </w:t>
            </w:r>
          </w:p>
        </w:tc>
      </w:tr>
      <w:tr w:rsidR="00633EB5" w:rsidRPr="0013121C" w:rsidTr="00F008FC">
        <w:trPr>
          <w:trHeight w:val="300"/>
        </w:trPr>
        <w:tc>
          <w:tcPr>
            <w:tcW w:w="3539" w:type="dxa"/>
            <w:noWrap/>
            <w:vAlign w:val="center"/>
            <w:hideMark/>
          </w:tcPr>
          <w:p w:rsidR="00633EB5" w:rsidRPr="0013121C" w:rsidRDefault="00633EB5" w:rsidP="00F008FC">
            <w:pPr>
              <w:spacing w:after="0"/>
              <w:jc w:val="left"/>
              <w:rPr>
                <w:color w:val="000000" w:themeColor="text1"/>
                <w:szCs w:val="18"/>
                <w:lang w:val="en-GB"/>
              </w:rPr>
            </w:pPr>
            <w:r w:rsidRPr="00083937">
              <w:rPr>
                <w:lang w:val="en-GB"/>
              </w:rPr>
              <w:t>CHECK_OCSP_NONCE</w:t>
            </w:r>
            <w:r>
              <w:rPr>
                <w:lang w:val="en-GB"/>
              </w:rPr>
              <w:tab/>
            </w:r>
          </w:p>
        </w:tc>
        <w:tc>
          <w:tcPr>
            <w:tcW w:w="4820" w:type="dxa"/>
            <w:noWrap/>
            <w:vAlign w:val="center"/>
            <w:hideMark/>
          </w:tcPr>
          <w:p w:rsidR="00633EB5" w:rsidRDefault="00633EB5" w:rsidP="00F008FC">
            <w:pPr>
              <w:spacing w:after="0"/>
              <w:jc w:val="left"/>
              <w:rPr>
                <w:color w:val="000000" w:themeColor="text1"/>
                <w:szCs w:val="18"/>
                <w:lang w:val="en-GB"/>
              </w:rPr>
            </w:pPr>
            <w:r>
              <w:rPr>
                <w:color w:val="000000" w:themeColor="text1"/>
                <w:szCs w:val="18"/>
                <w:lang w:val="en-GB"/>
              </w:rPr>
              <w:t xml:space="preserve">Specifies if the OCSP response’s nonce field’s ASN.1 structure is checked during signature verification. By default, the value is set to false in order to support verification of DigiDoc files created with JDigiDoc library’s version below v3.7.   </w:t>
            </w:r>
          </w:p>
          <w:p w:rsidR="00633EB5" w:rsidRPr="00883D88" w:rsidRDefault="00633EB5" w:rsidP="00F008FC">
            <w:pPr>
              <w:spacing w:after="0"/>
              <w:jc w:val="left"/>
              <w:rPr>
                <w:b/>
                <w:i/>
                <w:color w:val="7030A0"/>
                <w:szCs w:val="18"/>
                <w:lang w:val="en-GB"/>
              </w:rPr>
            </w:pPr>
            <w:r>
              <w:rPr>
                <w:b/>
                <w:i/>
                <w:color w:val="7030A0"/>
                <w:szCs w:val="18"/>
                <w:lang w:val="en-GB"/>
              </w:rPr>
              <w:t>false</w:t>
            </w:r>
          </w:p>
          <w:p w:rsidR="00633EB5" w:rsidRPr="00693008" w:rsidRDefault="00633EB5" w:rsidP="00F008FC">
            <w:pPr>
              <w:spacing w:after="0"/>
              <w:jc w:val="left"/>
              <w:rPr>
                <w:b/>
                <w:i/>
                <w:color w:val="000000" w:themeColor="text1"/>
                <w:szCs w:val="18"/>
                <w:lang w:val="en-GB"/>
              </w:rPr>
            </w:pPr>
            <w:r w:rsidRPr="0013121C">
              <w:rPr>
                <w:i/>
                <w:color w:val="00B0F0"/>
                <w:szCs w:val="18"/>
                <w:lang w:val="en-GB"/>
              </w:rPr>
              <w:t>#</w:t>
            </w:r>
            <w:r w:rsidRPr="0013121C">
              <w:rPr>
                <w:color w:val="00B0F0"/>
                <w:lang w:val="en-GB"/>
              </w:rPr>
              <w:t xml:space="preserve"> </w:t>
            </w:r>
            <w:r>
              <w:rPr>
                <w:color w:val="00B0F0"/>
                <w:lang w:val="en-GB"/>
              </w:rPr>
              <w:t>true</w:t>
            </w:r>
          </w:p>
        </w:tc>
      </w:tr>
      <w:tr w:rsidR="00633EB5" w:rsidRPr="0013121C" w:rsidTr="00F008FC">
        <w:trPr>
          <w:trHeight w:val="300"/>
        </w:trPr>
        <w:tc>
          <w:tcPr>
            <w:tcW w:w="3539" w:type="dxa"/>
            <w:noWrap/>
            <w:vAlign w:val="center"/>
            <w:hideMark/>
          </w:tcPr>
          <w:p w:rsidR="00633EB5" w:rsidRPr="0013121C" w:rsidRDefault="00633EB5" w:rsidP="00F008FC">
            <w:pPr>
              <w:spacing w:after="0"/>
              <w:jc w:val="left"/>
              <w:rPr>
                <w:color w:val="000000" w:themeColor="text1"/>
                <w:szCs w:val="18"/>
                <w:lang w:val="en-GB"/>
              </w:rPr>
            </w:pPr>
            <w:r w:rsidRPr="00083937">
              <w:rPr>
                <w:lang w:val="en-GB"/>
              </w:rPr>
              <w:t>CHECK_SIGNATURE_VALUE_ASN1</w:t>
            </w:r>
          </w:p>
        </w:tc>
        <w:tc>
          <w:tcPr>
            <w:tcW w:w="4820" w:type="dxa"/>
            <w:noWrap/>
            <w:vAlign w:val="center"/>
            <w:hideMark/>
          </w:tcPr>
          <w:p w:rsidR="00633EB5" w:rsidRPr="0013121C" w:rsidRDefault="00633EB5" w:rsidP="00F008FC">
            <w:pPr>
              <w:spacing w:after="0"/>
              <w:jc w:val="left"/>
              <w:rPr>
                <w:lang w:val="en-GB"/>
              </w:rPr>
            </w:pPr>
            <w:r>
              <w:rPr>
                <w:lang w:val="en-GB"/>
              </w:rPr>
              <w:t xml:space="preserve">Specifies if the signature value’s ASN.1 structure is </w:t>
            </w:r>
            <w:r>
              <w:rPr>
                <w:lang w:val="en-GB"/>
              </w:rPr>
              <w:lastRenderedPageBreak/>
              <w:t>checked during signature verification. By default, the ASN.1 structure is checked.</w:t>
            </w:r>
          </w:p>
          <w:p w:rsidR="00633EB5" w:rsidRPr="00E74951" w:rsidRDefault="00633EB5" w:rsidP="00F008FC">
            <w:pPr>
              <w:spacing w:after="0"/>
              <w:jc w:val="left"/>
              <w:rPr>
                <w:b/>
                <w:i/>
                <w:color w:val="7030A0"/>
                <w:szCs w:val="18"/>
                <w:lang w:val="en-GB"/>
              </w:rPr>
            </w:pPr>
            <w:r w:rsidRPr="00E74951">
              <w:rPr>
                <w:b/>
                <w:i/>
                <w:color w:val="7030A0"/>
                <w:szCs w:val="18"/>
                <w:lang w:val="en-GB"/>
              </w:rPr>
              <w:t>true</w:t>
            </w:r>
          </w:p>
          <w:p w:rsidR="00633EB5" w:rsidRPr="0013121C" w:rsidRDefault="00633EB5" w:rsidP="00F008FC">
            <w:pPr>
              <w:spacing w:after="0"/>
              <w:jc w:val="left"/>
              <w:rPr>
                <w:b/>
                <w:i/>
                <w:color w:val="000000" w:themeColor="text1"/>
                <w:szCs w:val="18"/>
                <w:lang w:val="en-GB"/>
              </w:rPr>
            </w:pPr>
            <w:r w:rsidRPr="0013121C">
              <w:rPr>
                <w:i/>
                <w:color w:val="00B0F0"/>
                <w:szCs w:val="18"/>
                <w:lang w:val="en-GB"/>
              </w:rPr>
              <w:t>#</w:t>
            </w:r>
            <w:r w:rsidRPr="0013121C">
              <w:rPr>
                <w:color w:val="00B0F0"/>
                <w:lang w:val="en-GB"/>
              </w:rPr>
              <w:t xml:space="preserve"> </w:t>
            </w:r>
            <w:r>
              <w:rPr>
                <w:color w:val="00B0F0"/>
                <w:lang w:val="en-GB"/>
              </w:rPr>
              <w:t>false</w:t>
            </w:r>
          </w:p>
        </w:tc>
      </w:tr>
    </w:tbl>
    <w:p w:rsidR="00633EB5" w:rsidRDefault="00633EB5" w:rsidP="00DF1797">
      <w:pPr>
        <w:rPr>
          <w:lang w:val="en-GB"/>
        </w:rPr>
      </w:pPr>
    </w:p>
    <w:p w:rsidR="008226EC" w:rsidRPr="0013121C" w:rsidRDefault="008226EC" w:rsidP="008226EC">
      <w:pPr>
        <w:rPr>
          <w:b/>
          <w:u w:val="single"/>
          <w:lang w:val="en-GB"/>
        </w:rPr>
      </w:pPr>
      <w:r>
        <w:rPr>
          <w:b/>
          <w:u w:val="single"/>
          <w:lang w:val="en-GB"/>
        </w:rPr>
        <w:t>Data file content type setting</w:t>
      </w:r>
    </w:p>
    <w:tbl>
      <w:tblPr>
        <w:tblStyle w:val="Param"/>
        <w:tblW w:w="8323" w:type="dxa"/>
        <w:tblLook w:val="04A0" w:firstRow="1" w:lastRow="0" w:firstColumn="1" w:lastColumn="0" w:noHBand="0" w:noVBand="1"/>
      </w:tblPr>
      <w:tblGrid>
        <w:gridCol w:w="3681"/>
        <w:gridCol w:w="4642"/>
      </w:tblGrid>
      <w:tr w:rsidR="008226EC" w:rsidRPr="0013121C" w:rsidTr="008226EC">
        <w:trPr>
          <w:cnfStyle w:val="100000000000" w:firstRow="1" w:lastRow="0" w:firstColumn="0" w:lastColumn="0" w:oddVBand="0" w:evenVBand="0" w:oddHBand="0" w:evenHBand="0" w:firstRowFirstColumn="0" w:firstRowLastColumn="0" w:lastRowFirstColumn="0" w:lastRowLastColumn="0"/>
          <w:trHeight w:val="300"/>
        </w:trPr>
        <w:tc>
          <w:tcPr>
            <w:tcW w:w="3681" w:type="dxa"/>
            <w:noWrap/>
          </w:tcPr>
          <w:p w:rsidR="008226EC" w:rsidRPr="0013121C" w:rsidRDefault="008226EC" w:rsidP="008226EC">
            <w:pPr>
              <w:spacing w:after="0"/>
              <w:jc w:val="left"/>
              <w:rPr>
                <w:b/>
                <w:szCs w:val="18"/>
                <w:lang w:val="en-GB"/>
              </w:rPr>
            </w:pPr>
            <w:r w:rsidRPr="0013121C">
              <w:rPr>
                <w:b/>
                <w:szCs w:val="18"/>
                <w:lang w:val="en-GB"/>
              </w:rPr>
              <w:t>Parameter</w:t>
            </w:r>
          </w:p>
        </w:tc>
        <w:tc>
          <w:tcPr>
            <w:tcW w:w="4642" w:type="dxa"/>
            <w:noWrap/>
          </w:tcPr>
          <w:p w:rsidR="008226EC" w:rsidRPr="0013121C" w:rsidRDefault="008226EC" w:rsidP="008226EC">
            <w:pPr>
              <w:spacing w:after="0"/>
              <w:jc w:val="left"/>
              <w:rPr>
                <w:b/>
                <w:szCs w:val="18"/>
                <w:lang w:val="en-GB"/>
              </w:rPr>
            </w:pPr>
            <w:r w:rsidRPr="0013121C">
              <w:rPr>
                <w:b/>
                <w:szCs w:val="18"/>
                <w:lang w:val="en-GB"/>
              </w:rPr>
              <w:t xml:space="preserve">Description </w:t>
            </w:r>
          </w:p>
        </w:tc>
      </w:tr>
      <w:tr w:rsidR="008226EC" w:rsidRPr="0013121C" w:rsidTr="008226EC">
        <w:trPr>
          <w:trHeight w:val="300"/>
        </w:trPr>
        <w:tc>
          <w:tcPr>
            <w:tcW w:w="3681" w:type="dxa"/>
            <w:noWrap/>
            <w:vAlign w:val="center"/>
          </w:tcPr>
          <w:p w:rsidR="008226EC" w:rsidRPr="0013121C" w:rsidRDefault="008226EC" w:rsidP="008226EC">
            <w:pPr>
              <w:spacing w:after="0"/>
              <w:jc w:val="left"/>
              <w:rPr>
                <w:lang w:val="en-GB"/>
              </w:rPr>
            </w:pPr>
            <w:r>
              <w:rPr>
                <w:lang w:val="en-GB"/>
              </w:rPr>
              <w:t>EMBEDDED_XML_SUPPORT</w:t>
            </w:r>
          </w:p>
        </w:tc>
        <w:tc>
          <w:tcPr>
            <w:tcW w:w="4642" w:type="dxa"/>
            <w:noWrap/>
            <w:vAlign w:val="center"/>
          </w:tcPr>
          <w:p w:rsidR="008226EC" w:rsidRDefault="008226EC" w:rsidP="008226EC">
            <w:pPr>
              <w:spacing w:after="0"/>
              <w:jc w:val="left"/>
              <w:rPr>
                <w:color w:val="000000" w:themeColor="text1"/>
                <w:szCs w:val="18"/>
                <w:lang w:val="en-GB"/>
              </w:rPr>
            </w:pPr>
            <w:r>
              <w:rPr>
                <w:color w:val="000000" w:themeColor="text1"/>
                <w:szCs w:val="18"/>
                <w:lang w:val="en-GB"/>
              </w:rPr>
              <w:t>Specifies if JDigiDoc allows handling ddoc files that contain payload data as pure text or XML (data file content has been added in EMBEDDED mode). Should be used only to add backward compatibility for reading and validating EMBEDDED ddoc files. By default, EMBEDDED content mode is not supported (expected to produce a respective error message).</w:t>
            </w:r>
          </w:p>
          <w:p w:rsidR="008226EC" w:rsidRPr="000077A9" w:rsidRDefault="008226EC" w:rsidP="008226EC">
            <w:pPr>
              <w:spacing w:after="0"/>
              <w:jc w:val="left"/>
              <w:rPr>
                <w:color w:val="000000" w:themeColor="text1"/>
                <w:szCs w:val="18"/>
                <w:lang w:val="en-GB"/>
              </w:rPr>
            </w:pPr>
            <w:r>
              <w:rPr>
                <w:color w:val="000000" w:themeColor="text1"/>
                <w:szCs w:val="18"/>
                <w:lang w:val="en-GB"/>
              </w:rPr>
              <w:t>Possible values are: false – not supported, true – supported.</w:t>
            </w:r>
          </w:p>
        </w:tc>
      </w:tr>
    </w:tbl>
    <w:p w:rsidR="008226EC" w:rsidRPr="00751DBB" w:rsidRDefault="008226EC" w:rsidP="00DF1797">
      <w:pPr>
        <w:rPr>
          <w:lang w:val="en-GB"/>
        </w:rPr>
      </w:pPr>
    </w:p>
    <w:p w:rsidR="002A7E80" w:rsidRPr="00751DBB" w:rsidRDefault="009E3372" w:rsidP="002A7E80">
      <w:pPr>
        <w:rPr>
          <w:b/>
          <w:u w:val="single"/>
          <w:lang w:val="en-GB"/>
        </w:rPr>
      </w:pPr>
      <w:r w:rsidRPr="00751DBB">
        <w:rPr>
          <w:b/>
          <w:u w:val="single"/>
          <w:lang w:val="en-GB"/>
        </w:rPr>
        <w:t>Configuring software token usage</w:t>
      </w:r>
    </w:p>
    <w:p w:rsidR="00483E44" w:rsidRDefault="00AE26CB" w:rsidP="009E3372">
      <w:pPr>
        <w:rPr>
          <w:lang w:val="en-GB"/>
        </w:rPr>
      </w:pPr>
      <w:r w:rsidRPr="00751DBB">
        <w:rPr>
          <w:lang w:val="en-GB"/>
        </w:rPr>
        <w:t>CDigiDoc supports using s</w:t>
      </w:r>
      <w:r w:rsidR="009E3372" w:rsidRPr="00751DBB">
        <w:rPr>
          <w:lang w:val="en-GB"/>
        </w:rPr>
        <w:t xml:space="preserve">oftware tokens (PKCS#12 files) for creating technical signatures and decrypting files. </w:t>
      </w:r>
      <w:r w:rsidR="00483E44">
        <w:rPr>
          <w:lang w:val="en-GB"/>
        </w:rPr>
        <w:t xml:space="preserve">Different configuration settings </w:t>
      </w:r>
      <w:r w:rsidR="000F4075">
        <w:rPr>
          <w:lang w:val="en-GB"/>
        </w:rPr>
        <w:t>can be</w:t>
      </w:r>
      <w:r w:rsidR="00483E44">
        <w:rPr>
          <w:lang w:val="en-GB"/>
        </w:rPr>
        <w:t xml:space="preserve"> used for CDigiDoc library’s versions v3.6 and v3.7.</w:t>
      </w:r>
    </w:p>
    <w:p w:rsidR="00483E44" w:rsidRPr="00D0137C" w:rsidRDefault="008752CF" w:rsidP="009F1D86">
      <w:pPr>
        <w:pStyle w:val="ListParagraph"/>
        <w:numPr>
          <w:ilvl w:val="0"/>
          <w:numId w:val="40"/>
        </w:numPr>
        <w:rPr>
          <w:lang w:val="en-GB"/>
        </w:rPr>
      </w:pPr>
      <w:r>
        <w:rPr>
          <w:lang w:val="en-GB"/>
        </w:rPr>
        <w:t>Using the native PKCS#12 support (</w:t>
      </w:r>
      <w:r w:rsidR="00483E44" w:rsidRPr="00D0137C">
        <w:rPr>
          <w:lang w:val="en-GB"/>
        </w:rPr>
        <w:t>CDigiDoc v3.7 and above</w:t>
      </w:r>
      <w:r>
        <w:rPr>
          <w:lang w:val="en-GB"/>
        </w:rPr>
        <w:t>)</w:t>
      </w:r>
    </w:p>
    <w:p w:rsidR="00483E44" w:rsidRDefault="00D0137C" w:rsidP="00390C21">
      <w:pPr>
        <w:ind w:left="360"/>
        <w:rPr>
          <w:lang w:val="en-GB"/>
        </w:rPr>
      </w:pPr>
      <w:r>
        <w:rPr>
          <w:lang w:val="en-GB"/>
        </w:rPr>
        <w:t>No additional confi</w:t>
      </w:r>
      <w:r w:rsidR="004F1F94">
        <w:rPr>
          <w:lang w:val="en-GB"/>
        </w:rPr>
        <w:t>guration settings have to be applied</w:t>
      </w:r>
      <w:r>
        <w:rPr>
          <w:lang w:val="en-GB"/>
        </w:rPr>
        <w:t xml:space="preserve"> </w:t>
      </w:r>
      <w:r w:rsidR="00F70E70">
        <w:rPr>
          <w:lang w:val="en-GB"/>
        </w:rPr>
        <w:t>in case of decrypting</w:t>
      </w:r>
      <w:r>
        <w:rPr>
          <w:lang w:val="en-GB"/>
        </w:rPr>
        <w:t xml:space="preserve"> with </w:t>
      </w:r>
      <w:r w:rsidR="00F70E70">
        <w:rPr>
          <w:lang w:val="en-GB"/>
        </w:rPr>
        <w:t>software token</w:t>
      </w:r>
      <w:r>
        <w:rPr>
          <w:lang w:val="en-GB"/>
        </w:rPr>
        <w:t>.</w:t>
      </w:r>
    </w:p>
    <w:p w:rsidR="00D0137C" w:rsidRDefault="00D0137C" w:rsidP="00390C21">
      <w:pPr>
        <w:ind w:left="360"/>
        <w:rPr>
          <w:lang w:val="en-GB"/>
        </w:rPr>
      </w:pPr>
      <w:r>
        <w:rPr>
          <w:lang w:val="en-GB"/>
        </w:rPr>
        <w:t>In case of digital signing</w:t>
      </w:r>
      <w:r w:rsidR="006E1727">
        <w:rPr>
          <w:lang w:val="en-GB"/>
        </w:rPr>
        <w:t xml:space="preserve"> with software token</w:t>
      </w:r>
      <w:r>
        <w:rPr>
          <w:lang w:val="en-GB"/>
        </w:rPr>
        <w:t>, apply the following settings in CDigiDoc configuration file:</w:t>
      </w:r>
    </w:p>
    <w:p w:rsidR="00D0137C" w:rsidRPr="00751DBB" w:rsidRDefault="00D0137C" w:rsidP="00390C21">
      <w:pPr>
        <w:pStyle w:val="config"/>
        <w:ind w:left="360"/>
        <w:rPr>
          <w:lang w:val="en-GB"/>
        </w:rPr>
      </w:pPr>
      <w:r w:rsidRPr="00751DBB">
        <w:rPr>
          <w:lang w:val="en-GB"/>
        </w:rPr>
        <w:t>DIGIDOC_SIGNATURE_SLOT=0</w:t>
      </w:r>
    </w:p>
    <w:p w:rsidR="00D0137C" w:rsidRPr="00751DBB" w:rsidRDefault="00D0137C" w:rsidP="00390C21">
      <w:pPr>
        <w:pStyle w:val="config"/>
        <w:ind w:left="360"/>
        <w:rPr>
          <w:lang w:val="en-GB"/>
        </w:rPr>
      </w:pPr>
      <w:r w:rsidRPr="00751DBB">
        <w:rPr>
          <w:lang w:val="en-GB"/>
        </w:rPr>
        <w:t>KEY_USAGE_CHECK=</w:t>
      </w:r>
      <w:r>
        <w:rPr>
          <w:lang w:val="en-GB"/>
        </w:rPr>
        <w:t>0</w:t>
      </w:r>
    </w:p>
    <w:p w:rsidR="000F4075" w:rsidRPr="00D0137C" w:rsidRDefault="00D0137C" w:rsidP="00390C21">
      <w:pPr>
        <w:ind w:left="360"/>
        <w:rPr>
          <w:szCs w:val="20"/>
          <w:lang w:val="en-GB"/>
        </w:rPr>
      </w:pPr>
      <w:r>
        <w:rPr>
          <w:lang w:val="en-GB"/>
        </w:rPr>
        <w:t>N</w:t>
      </w:r>
      <w:r w:rsidRPr="00751DBB">
        <w:rPr>
          <w:lang w:val="en-GB"/>
        </w:rPr>
        <w:t>ote that when verifying signatures that are created with the parameter value “</w:t>
      </w:r>
      <w:r w:rsidRPr="00751DBB">
        <w:rPr>
          <w:sz w:val="18"/>
          <w:szCs w:val="18"/>
          <w:lang w:val="en-GB"/>
        </w:rPr>
        <w:t>KEY_USAGE_CHECK=</w:t>
      </w:r>
      <w:r>
        <w:rPr>
          <w:sz w:val="18"/>
          <w:szCs w:val="18"/>
          <w:lang w:val="en-GB"/>
        </w:rPr>
        <w:t>0</w:t>
      </w:r>
      <w:r w:rsidRPr="00751DBB">
        <w:rPr>
          <w:sz w:val="18"/>
          <w:szCs w:val="18"/>
          <w:lang w:val="en-GB"/>
        </w:rPr>
        <w:t xml:space="preserve">”, </w:t>
      </w:r>
      <w:r w:rsidRPr="00751DBB">
        <w:rPr>
          <w:szCs w:val="20"/>
          <w:lang w:val="en-GB"/>
        </w:rPr>
        <w:t>an error message “Error: 39 - Signer’s cert does not have non-repudiation bit set!” is produced.</w:t>
      </w:r>
    </w:p>
    <w:p w:rsidR="00483E44" w:rsidRPr="00D0137C" w:rsidRDefault="008752CF" w:rsidP="009F1D86">
      <w:pPr>
        <w:pStyle w:val="ListParagraph"/>
        <w:numPr>
          <w:ilvl w:val="0"/>
          <w:numId w:val="40"/>
        </w:numPr>
        <w:rPr>
          <w:lang w:val="en-GB"/>
        </w:rPr>
      </w:pPr>
      <w:r>
        <w:rPr>
          <w:lang w:val="en-GB"/>
        </w:rPr>
        <w:t>Using an external sst module (</w:t>
      </w:r>
      <w:r w:rsidR="00483E44" w:rsidRPr="00D0137C">
        <w:rPr>
          <w:lang w:val="en-GB"/>
        </w:rPr>
        <w:t>CDigiDoc v3.6</w:t>
      </w:r>
      <w:r>
        <w:rPr>
          <w:lang w:val="en-GB"/>
        </w:rPr>
        <w:t>)</w:t>
      </w:r>
    </w:p>
    <w:p w:rsidR="003C1D70" w:rsidRPr="00483E44" w:rsidRDefault="00D52CD0" w:rsidP="00390C21">
      <w:pPr>
        <w:ind w:left="360"/>
        <w:rPr>
          <w:lang w:val="en-GB"/>
        </w:rPr>
      </w:pPr>
      <w:r w:rsidRPr="00483E44">
        <w:rPr>
          <w:lang w:val="en-GB"/>
        </w:rPr>
        <w:t>The configuration described below sets up a software-based</w:t>
      </w:r>
      <w:r w:rsidR="00CC7F19" w:rsidRPr="00483E44">
        <w:rPr>
          <w:lang w:val="en-GB"/>
        </w:rPr>
        <w:t xml:space="preserve"> </w:t>
      </w:r>
      <w:r w:rsidR="00247C47" w:rsidRPr="00483E44">
        <w:rPr>
          <w:lang w:val="en-GB"/>
        </w:rPr>
        <w:t xml:space="preserve">implementation of </w:t>
      </w:r>
      <w:r w:rsidR="00CC7F19" w:rsidRPr="00483E44">
        <w:rPr>
          <w:lang w:val="en-GB"/>
        </w:rPr>
        <w:t>PKCS#</w:t>
      </w:r>
      <w:r w:rsidRPr="00483E44">
        <w:rPr>
          <w:lang w:val="en-GB"/>
        </w:rPr>
        <w:t xml:space="preserve">11 </w:t>
      </w:r>
      <w:r w:rsidR="00CC7F19" w:rsidRPr="00483E44">
        <w:rPr>
          <w:lang w:val="en-GB"/>
        </w:rPr>
        <w:t>and</w:t>
      </w:r>
      <w:r w:rsidRPr="00483E44">
        <w:rPr>
          <w:lang w:val="en-GB"/>
        </w:rPr>
        <w:t xml:space="preserve"> </w:t>
      </w:r>
      <w:r w:rsidR="00CC7F19" w:rsidRPr="00483E44">
        <w:rPr>
          <w:lang w:val="en-GB"/>
        </w:rPr>
        <w:t xml:space="preserve">enables using PKCS#12 files instead of </w:t>
      </w:r>
      <w:r w:rsidRPr="00483E44">
        <w:rPr>
          <w:lang w:val="en-GB"/>
        </w:rPr>
        <w:t xml:space="preserve">a physical smart card and reader. </w:t>
      </w:r>
    </w:p>
    <w:p w:rsidR="009E3372" w:rsidRPr="00751DBB" w:rsidRDefault="00C310B7" w:rsidP="00390C21">
      <w:pPr>
        <w:ind w:left="360"/>
        <w:rPr>
          <w:lang w:val="en-GB"/>
        </w:rPr>
      </w:pPr>
      <w:r w:rsidRPr="00751DBB">
        <w:rPr>
          <w:lang w:val="en-GB"/>
        </w:rPr>
        <w:t>Your c</w:t>
      </w:r>
      <w:r w:rsidR="003C1D70" w:rsidRPr="00751DBB">
        <w:rPr>
          <w:lang w:val="en-GB"/>
        </w:rPr>
        <w:t xml:space="preserve">ertificate </w:t>
      </w:r>
      <w:r w:rsidR="009E3372" w:rsidRPr="00751DBB">
        <w:rPr>
          <w:lang w:val="en-GB"/>
        </w:rPr>
        <w:t xml:space="preserve">and </w:t>
      </w:r>
      <w:r w:rsidR="00247C47" w:rsidRPr="00751DBB">
        <w:rPr>
          <w:lang w:val="en-GB"/>
        </w:rPr>
        <w:t xml:space="preserve">the accompanying </w:t>
      </w:r>
      <w:r w:rsidR="009E3372" w:rsidRPr="00751DBB">
        <w:rPr>
          <w:lang w:val="en-GB"/>
        </w:rPr>
        <w:t xml:space="preserve">private key </w:t>
      </w:r>
      <w:r w:rsidR="00FA74E1" w:rsidRPr="00751DBB">
        <w:rPr>
          <w:lang w:val="en-GB"/>
        </w:rPr>
        <w:t>have to</w:t>
      </w:r>
      <w:r w:rsidR="0052464B" w:rsidRPr="00751DBB">
        <w:rPr>
          <w:lang w:val="en-GB"/>
        </w:rPr>
        <w:t xml:space="preserve"> be stored in separate files</w:t>
      </w:r>
      <w:r w:rsidR="00BC05BD" w:rsidRPr="00751DBB">
        <w:rPr>
          <w:lang w:val="en-GB"/>
        </w:rPr>
        <w:t>.</w:t>
      </w:r>
      <w:r w:rsidR="003C1D70" w:rsidRPr="00751DBB">
        <w:rPr>
          <w:lang w:val="en-GB"/>
        </w:rPr>
        <w:t xml:space="preserve"> You can extract the files from your PKCS#12 software token’s container (.pfx file)</w:t>
      </w:r>
      <w:r w:rsidR="0052464B" w:rsidRPr="00751DBB">
        <w:rPr>
          <w:lang w:val="en-GB"/>
        </w:rPr>
        <w:t xml:space="preserve"> </w:t>
      </w:r>
      <w:r w:rsidR="00C459D6" w:rsidRPr="00751DBB">
        <w:rPr>
          <w:lang w:val="en-GB"/>
        </w:rPr>
        <w:t>by using</w:t>
      </w:r>
      <w:r w:rsidR="003C1D70" w:rsidRPr="00751DBB">
        <w:rPr>
          <w:lang w:val="en-GB"/>
        </w:rPr>
        <w:t xml:space="preserve"> </w:t>
      </w:r>
      <w:r w:rsidR="006279CB">
        <w:rPr>
          <w:lang w:val="en-GB"/>
        </w:rPr>
        <w:t>O</w:t>
      </w:r>
      <w:r w:rsidR="003C1D70" w:rsidRPr="00751DBB">
        <w:rPr>
          <w:lang w:val="en-GB"/>
        </w:rPr>
        <w:t>pen</w:t>
      </w:r>
      <w:r w:rsidR="006279CB">
        <w:rPr>
          <w:lang w:val="en-GB"/>
        </w:rPr>
        <w:t>SSL</w:t>
      </w:r>
      <w:r w:rsidR="003C1D70" w:rsidRPr="00751DBB">
        <w:rPr>
          <w:lang w:val="en-GB"/>
        </w:rPr>
        <w:t xml:space="preserve">. </w:t>
      </w:r>
    </w:p>
    <w:p w:rsidR="006E517B" w:rsidRPr="00751DBB" w:rsidRDefault="00472961" w:rsidP="00BC6E9B">
      <w:pPr>
        <w:ind w:left="142"/>
        <w:rPr>
          <w:lang w:val="en-GB"/>
        </w:rPr>
      </w:pPr>
      <w:r w:rsidRPr="00C73AE5">
        <w:rPr>
          <w:u w:val="single"/>
          <w:lang w:val="en-GB"/>
        </w:rPr>
        <w:t>Configuration for</w:t>
      </w:r>
      <w:r w:rsidR="00D65F07" w:rsidRPr="00C73AE5">
        <w:rPr>
          <w:u w:val="single"/>
          <w:lang w:val="en-GB"/>
        </w:rPr>
        <w:t xml:space="preserve"> Windows environment</w:t>
      </w:r>
      <w:r w:rsidR="00EB6932" w:rsidRPr="00751DBB">
        <w:rPr>
          <w:lang w:val="en-GB"/>
        </w:rPr>
        <w:t xml:space="preserve"> (</w:t>
      </w:r>
      <w:r w:rsidR="00735352" w:rsidRPr="00751DBB">
        <w:rPr>
          <w:lang w:val="en-GB"/>
        </w:rPr>
        <w:t xml:space="preserve">tested with </w:t>
      </w:r>
      <w:r w:rsidR="001C4A6F" w:rsidRPr="00751DBB">
        <w:rPr>
          <w:lang w:val="en-GB"/>
        </w:rPr>
        <w:t>Windows XP and</w:t>
      </w:r>
      <w:r w:rsidR="00EB6932" w:rsidRPr="00751DBB">
        <w:rPr>
          <w:lang w:val="en-GB"/>
        </w:rPr>
        <w:t xml:space="preserve"> Windows 7)</w:t>
      </w:r>
      <w:r w:rsidR="00D65F07" w:rsidRPr="00751DBB">
        <w:rPr>
          <w:lang w:val="en-GB"/>
        </w:rPr>
        <w:t xml:space="preserve">: </w:t>
      </w:r>
    </w:p>
    <w:p w:rsidR="006F7592" w:rsidRPr="00751DBB" w:rsidRDefault="006F7592" w:rsidP="00390C21">
      <w:pPr>
        <w:pStyle w:val="ListParagraph"/>
        <w:numPr>
          <w:ilvl w:val="0"/>
          <w:numId w:val="34"/>
        </w:numPr>
        <w:rPr>
          <w:lang w:val="en-GB"/>
        </w:rPr>
      </w:pPr>
      <w:r w:rsidRPr="00751DBB">
        <w:rPr>
          <w:lang w:val="en-GB"/>
        </w:rPr>
        <w:t xml:space="preserve">Download Scriptable Soft Token (SST) </w:t>
      </w:r>
      <w:r w:rsidR="001468AC" w:rsidRPr="00751DBB">
        <w:rPr>
          <w:lang w:val="en-GB"/>
        </w:rPr>
        <w:t>module</w:t>
      </w:r>
      <w:r w:rsidRPr="00751DBB">
        <w:rPr>
          <w:lang w:val="en-GB"/>
        </w:rPr>
        <w:t xml:space="preserve"> from </w:t>
      </w:r>
      <w:hyperlink r:id="rId36" w:history="1">
        <w:r w:rsidRPr="00751DBB">
          <w:rPr>
            <w:rStyle w:val="Hyperlink"/>
            <w:lang w:val="en-GB"/>
          </w:rPr>
          <w:t>http://software.merit.edu/sst/</w:t>
        </w:r>
      </w:hyperlink>
      <w:r w:rsidR="004D37F9" w:rsidRPr="00751DBB">
        <w:rPr>
          <w:lang w:val="en-GB"/>
        </w:rPr>
        <w:t>, (sst.dll file)</w:t>
      </w:r>
      <w:r w:rsidR="006C3128" w:rsidRPr="00751DBB">
        <w:rPr>
          <w:lang w:val="en-GB"/>
        </w:rPr>
        <w:t>.</w:t>
      </w:r>
    </w:p>
    <w:p w:rsidR="00886BF2" w:rsidRPr="00751DBB" w:rsidRDefault="00EC6420" w:rsidP="00390C21">
      <w:pPr>
        <w:pStyle w:val="ListParagraph"/>
        <w:numPr>
          <w:ilvl w:val="0"/>
          <w:numId w:val="34"/>
        </w:numPr>
        <w:rPr>
          <w:lang w:val="en-GB"/>
        </w:rPr>
      </w:pPr>
      <w:r w:rsidRPr="00751DBB">
        <w:rPr>
          <w:lang w:val="en-GB"/>
        </w:rPr>
        <w:t>Create</w:t>
      </w:r>
      <w:r w:rsidR="007518EF" w:rsidRPr="00751DBB">
        <w:rPr>
          <w:lang w:val="en-GB"/>
        </w:rPr>
        <w:t xml:space="preserve"> directory c</w:t>
      </w:r>
      <w:r w:rsidR="004D37F9" w:rsidRPr="00751DBB">
        <w:rPr>
          <w:lang w:val="en-GB"/>
        </w:rPr>
        <w:t xml:space="preserve">:\sst. Copy </w:t>
      </w:r>
      <w:r w:rsidR="001468AC" w:rsidRPr="00751DBB">
        <w:rPr>
          <w:lang w:val="en-GB"/>
        </w:rPr>
        <w:t xml:space="preserve">your </w:t>
      </w:r>
      <w:r w:rsidR="004D37F9" w:rsidRPr="00751DBB">
        <w:rPr>
          <w:lang w:val="en-GB"/>
        </w:rPr>
        <w:t xml:space="preserve">PKCS#12 </w:t>
      </w:r>
      <w:r w:rsidR="001468AC" w:rsidRPr="00751DBB">
        <w:rPr>
          <w:lang w:val="en-GB"/>
        </w:rPr>
        <w:t xml:space="preserve">certificate and key files </w:t>
      </w:r>
      <w:r w:rsidR="004D37F9" w:rsidRPr="00751DBB">
        <w:rPr>
          <w:lang w:val="en-GB"/>
        </w:rPr>
        <w:t>and sst.dll to this</w:t>
      </w:r>
      <w:r w:rsidR="001468AC" w:rsidRPr="00751DBB">
        <w:rPr>
          <w:lang w:val="en-GB"/>
        </w:rPr>
        <w:t xml:space="preserve"> </w:t>
      </w:r>
      <w:r w:rsidR="004D37F9" w:rsidRPr="00751DBB">
        <w:rPr>
          <w:lang w:val="en-GB"/>
        </w:rPr>
        <w:t>directory.</w:t>
      </w:r>
    </w:p>
    <w:p w:rsidR="00886BF2" w:rsidRPr="00751DBB" w:rsidRDefault="00886BF2" w:rsidP="00390C21">
      <w:pPr>
        <w:pStyle w:val="ListParagraph"/>
        <w:numPr>
          <w:ilvl w:val="0"/>
          <w:numId w:val="34"/>
        </w:numPr>
        <w:rPr>
          <w:lang w:val="en-GB"/>
        </w:rPr>
      </w:pPr>
      <w:r w:rsidRPr="00751DBB">
        <w:rPr>
          <w:lang w:val="en-GB"/>
        </w:rPr>
        <w:t>Create configuration file c:\sst.conf with the following content:</w:t>
      </w:r>
    </w:p>
    <w:p w:rsidR="00FC7D09" w:rsidRPr="00751DBB" w:rsidRDefault="00FC7D09" w:rsidP="00390C21">
      <w:pPr>
        <w:pStyle w:val="config"/>
        <w:ind w:left="720"/>
        <w:rPr>
          <w:lang w:val="en-GB"/>
        </w:rPr>
      </w:pPr>
      <w:r w:rsidRPr="00751DBB">
        <w:rPr>
          <w:lang w:val="en-GB"/>
        </w:rPr>
        <w:t>PIN</w:t>
      </w:r>
      <w:r w:rsidR="0080039C" w:rsidRPr="00751DBB">
        <w:rPr>
          <w:lang w:val="en-GB"/>
        </w:rPr>
        <w:t xml:space="preserve"> </w:t>
      </w:r>
      <w:r w:rsidRPr="00751DBB">
        <w:rPr>
          <w:lang w:val="en-GB"/>
        </w:rPr>
        <w:t>=</w:t>
      </w:r>
      <w:r w:rsidR="0080039C" w:rsidRPr="00751DBB">
        <w:rPr>
          <w:lang w:val="en-GB"/>
        </w:rPr>
        <w:t xml:space="preserve"> </w:t>
      </w:r>
      <w:r w:rsidRPr="00751DBB">
        <w:rPr>
          <w:lang w:val="en-GB"/>
        </w:rPr>
        <w:t>&lt;</w:t>
      </w:r>
      <w:r w:rsidR="0070381F" w:rsidRPr="00751DBB">
        <w:rPr>
          <w:lang w:val="en-GB"/>
        </w:rPr>
        <w:t>pin to access your private key</w:t>
      </w:r>
      <w:r w:rsidRPr="00751DBB">
        <w:rPr>
          <w:lang w:val="en-GB"/>
        </w:rPr>
        <w:t>&gt;</w:t>
      </w:r>
    </w:p>
    <w:p w:rsidR="00FC7D09" w:rsidRPr="00751DBB" w:rsidRDefault="00FC7D09" w:rsidP="00390C21">
      <w:pPr>
        <w:pStyle w:val="config"/>
        <w:ind w:left="720"/>
        <w:rPr>
          <w:lang w:val="en-GB"/>
        </w:rPr>
      </w:pPr>
    </w:p>
    <w:p w:rsidR="00FC7D09" w:rsidRPr="00751DBB" w:rsidRDefault="00FC7D09" w:rsidP="00390C21">
      <w:pPr>
        <w:pStyle w:val="config"/>
        <w:ind w:left="720"/>
        <w:rPr>
          <w:lang w:val="en-GB"/>
        </w:rPr>
      </w:pPr>
      <w:r w:rsidRPr="00751DBB">
        <w:rPr>
          <w:lang w:val="en-GB"/>
        </w:rPr>
        <w:t>TOKEN_NAME</w:t>
      </w:r>
      <w:r w:rsidR="0080039C" w:rsidRPr="00751DBB">
        <w:rPr>
          <w:lang w:val="en-GB"/>
        </w:rPr>
        <w:t xml:space="preserve"> </w:t>
      </w:r>
      <w:r w:rsidRPr="00751DBB">
        <w:rPr>
          <w:lang w:val="en-GB"/>
        </w:rPr>
        <w:t>=</w:t>
      </w:r>
      <w:r w:rsidR="0080039C" w:rsidRPr="00751DBB">
        <w:rPr>
          <w:lang w:val="en-GB"/>
        </w:rPr>
        <w:t xml:space="preserve"> </w:t>
      </w:r>
      <w:r w:rsidRPr="00751DBB">
        <w:rPr>
          <w:lang w:val="en-GB"/>
        </w:rPr>
        <w:t>"&lt;token name&gt;"</w:t>
      </w:r>
    </w:p>
    <w:p w:rsidR="00FC7D09" w:rsidRPr="00751DBB" w:rsidRDefault="00FC7D09" w:rsidP="00390C21">
      <w:pPr>
        <w:pStyle w:val="config"/>
        <w:ind w:left="720"/>
        <w:rPr>
          <w:lang w:val="en-GB"/>
        </w:rPr>
      </w:pPr>
      <w:r w:rsidRPr="00751DBB">
        <w:rPr>
          <w:lang w:val="en-GB"/>
        </w:rPr>
        <w:t>TOKEN_MANUFACTURE_ID</w:t>
      </w:r>
      <w:r w:rsidR="0080039C" w:rsidRPr="00751DBB">
        <w:rPr>
          <w:lang w:val="en-GB"/>
        </w:rPr>
        <w:t xml:space="preserve"> </w:t>
      </w:r>
      <w:r w:rsidRPr="00751DBB">
        <w:rPr>
          <w:lang w:val="en-GB"/>
        </w:rPr>
        <w:t>=</w:t>
      </w:r>
      <w:r w:rsidR="0080039C" w:rsidRPr="00751DBB">
        <w:rPr>
          <w:lang w:val="en-GB"/>
        </w:rPr>
        <w:t xml:space="preserve"> </w:t>
      </w:r>
      <w:r w:rsidRPr="00751DBB">
        <w:rPr>
          <w:lang w:val="en-GB"/>
        </w:rPr>
        <w:t>"&lt;manufacturer&gt;"</w:t>
      </w:r>
    </w:p>
    <w:p w:rsidR="00FC7D09" w:rsidRPr="00751DBB" w:rsidRDefault="00FC7D09" w:rsidP="00390C21">
      <w:pPr>
        <w:pStyle w:val="config"/>
        <w:ind w:left="720"/>
        <w:rPr>
          <w:lang w:val="en-GB"/>
        </w:rPr>
      </w:pPr>
      <w:r w:rsidRPr="00751DBB">
        <w:rPr>
          <w:lang w:val="en-GB"/>
        </w:rPr>
        <w:t>TOKEN_MODEL</w:t>
      </w:r>
      <w:r w:rsidR="0080039C" w:rsidRPr="00751DBB">
        <w:rPr>
          <w:lang w:val="en-GB"/>
        </w:rPr>
        <w:t xml:space="preserve"> </w:t>
      </w:r>
      <w:r w:rsidRPr="00751DBB">
        <w:rPr>
          <w:lang w:val="en-GB"/>
        </w:rPr>
        <w:t>=</w:t>
      </w:r>
      <w:r w:rsidR="0080039C" w:rsidRPr="00751DBB">
        <w:rPr>
          <w:lang w:val="en-GB"/>
        </w:rPr>
        <w:t xml:space="preserve"> </w:t>
      </w:r>
      <w:r w:rsidRPr="00751DBB">
        <w:rPr>
          <w:lang w:val="en-GB"/>
        </w:rPr>
        <w:t>"&lt;token model&gt;"</w:t>
      </w:r>
    </w:p>
    <w:p w:rsidR="00FC7D09" w:rsidRPr="00751DBB" w:rsidRDefault="00FC7D09" w:rsidP="00390C21">
      <w:pPr>
        <w:pStyle w:val="config"/>
        <w:ind w:left="720"/>
        <w:rPr>
          <w:lang w:val="en-GB"/>
        </w:rPr>
      </w:pPr>
      <w:r w:rsidRPr="00751DBB">
        <w:rPr>
          <w:lang w:val="en-GB"/>
        </w:rPr>
        <w:t>TOKEN_SN</w:t>
      </w:r>
      <w:r w:rsidR="0080039C" w:rsidRPr="00751DBB">
        <w:rPr>
          <w:lang w:val="en-GB"/>
        </w:rPr>
        <w:t xml:space="preserve"> </w:t>
      </w:r>
      <w:r w:rsidRPr="00751DBB">
        <w:rPr>
          <w:lang w:val="en-GB"/>
        </w:rPr>
        <w:t>=</w:t>
      </w:r>
      <w:r w:rsidR="0080039C" w:rsidRPr="00751DBB">
        <w:rPr>
          <w:lang w:val="en-GB"/>
        </w:rPr>
        <w:t xml:space="preserve"> </w:t>
      </w:r>
      <w:r w:rsidRPr="00751DBB">
        <w:rPr>
          <w:lang w:val="en-GB"/>
        </w:rPr>
        <w:t>"&lt;serial number&gt;"</w:t>
      </w:r>
    </w:p>
    <w:p w:rsidR="00FC7D09" w:rsidRPr="00751DBB" w:rsidRDefault="00FC7D09" w:rsidP="00390C21">
      <w:pPr>
        <w:pStyle w:val="config"/>
        <w:ind w:left="720"/>
        <w:rPr>
          <w:lang w:val="en-GB"/>
        </w:rPr>
      </w:pPr>
    </w:p>
    <w:p w:rsidR="00FC7D09" w:rsidRPr="00751DBB" w:rsidRDefault="00FC7D09" w:rsidP="00390C21">
      <w:pPr>
        <w:pStyle w:val="config"/>
        <w:ind w:left="720"/>
        <w:rPr>
          <w:lang w:val="en-GB"/>
        </w:rPr>
      </w:pPr>
      <w:r w:rsidRPr="00751DBB">
        <w:rPr>
          <w:lang w:val="en-GB"/>
        </w:rPr>
        <w:lastRenderedPageBreak/>
        <w:t>CERT = 1,</w:t>
      </w:r>
      <w:r w:rsidR="000C1B15" w:rsidRPr="00751DBB">
        <w:rPr>
          <w:lang w:val="en-GB"/>
        </w:rPr>
        <w:t xml:space="preserve"> &lt;subject-name&gt;</w:t>
      </w:r>
      <w:r w:rsidRPr="00751DBB">
        <w:rPr>
          <w:lang w:val="en-GB"/>
        </w:rPr>
        <w:t xml:space="preserve">, </w:t>
      </w:r>
      <w:r w:rsidR="004D37F9" w:rsidRPr="00751DBB">
        <w:rPr>
          <w:lang w:val="en-GB"/>
        </w:rPr>
        <w:t>c:\sst\</w:t>
      </w:r>
      <w:r w:rsidR="000C1B15" w:rsidRPr="00751DBB">
        <w:rPr>
          <w:lang w:val="en-GB"/>
        </w:rPr>
        <w:t>&lt;</w:t>
      </w:r>
      <w:r w:rsidR="009D4B36" w:rsidRPr="00751DBB">
        <w:rPr>
          <w:lang w:val="en-GB"/>
        </w:rPr>
        <w:t>your</w:t>
      </w:r>
      <w:r w:rsidR="00B8077F" w:rsidRPr="00751DBB">
        <w:rPr>
          <w:lang w:val="en-GB"/>
        </w:rPr>
        <w:t>-</w:t>
      </w:r>
      <w:r w:rsidR="000C1B15" w:rsidRPr="00751DBB">
        <w:rPr>
          <w:lang w:val="en-GB"/>
        </w:rPr>
        <w:t>cert&gt;.crt</w:t>
      </w:r>
      <w:r w:rsidRPr="00751DBB">
        <w:rPr>
          <w:lang w:val="en-GB"/>
        </w:rPr>
        <w:t xml:space="preserve">, </w:t>
      </w:r>
      <w:r w:rsidR="004D37F9" w:rsidRPr="00751DBB">
        <w:rPr>
          <w:lang w:val="en-GB"/>
        </w:rPr>
        <w:t>c:\sst\</w:t>
      </w:r>
      <w:r w:rsidR="00B8077F" w:rsidRPr="00751DBB">
        <w:rPr>
          <w:lang w:val="en-GB"/>
        </w:rPr>
        <w:t>&lt;</w:t>
      </w:r>
      <w:r w:rsidR="009D4B36" w:rsidRPr="00751DBB">
        <w:rPr>
          <w:lang w:val="en-GB"/>
        </w:rPr>
        <w:t>your</w:t>
      </w:r>
      <w:r w:rsidR="00B8077F" w:rsidRPr="00751DBB">
        <w:rPr>
          <w:lang w:val="en-GB"/>
        </w:rPr>
        <w:t>-</w:t>
      </w:r>
      <w:r w:rsidR="000C1B15" w:rsidRPr="00751DBB">
        <w:rPr>
          <w:lang w:val="en-GB"/>
        </w:rPr>
        <w:t>key&gt;</w:t>
      </w:r>
      <w:r w:rsidRPr="00751DBB">
        <w:rPr>
          <w:lang w:val="en-GB"/>
        </w:rPr>
        <w:t>.key</w:t>
      </w:r>
    </w:p>
    <w:p w:rsidR="00FC7D09" w:rsidRPr="00751DBB" w:rsidRDefault="00FC7D09" w:rsidP="00390C21">
      <w:pPr>
        <w:pStyle w:val="config"/>
        <w:ind w:left="720"/>
        <w:rPr>
          <w:lang w:val="en-GB"/>
        </w:rPr>
      </w:pPr>
    </w:p>
    <w:p w:rsidR="00FC7D09" w:rsidRPr="00751DBB" w:rsidRDefault="00FC7D09" w:rsidP="00390C21">
      <w:pPr>
        <w:pStyle w:val="config"/>
        <w:ind w:left="720"/>
        <w:rPr>
          <w:lang w:val="en-GB"/>
        </w:rPr>
      </w:pPr>
      <w:r w:rsidRPr="00751DBB">
        <w:rPr>
          <w:lang w:val="en-GB"/>
        </w:rPr>
        <w:t>#EOF</w:t>
      </w:r>
    </w:p>
    <w:p w:rsidR="00FC7D09" w:rsidRPr="00751DBB" w:rsidRDefault="004F4F4D" w:rsidP="00390C21">
      <w:pPr>
        <w:rPr>
          <w:lang w:val="en-GB"/>
        </w:rPr>
      </w:pPr>
      <w:r w:rsidRPr="00751DBB">
        <w:rPr>
          <w:lang w:val="en-GB"/>
        </w:rPr>
        <w:tab/>
        <w:t>Please note that:</w:t>
      </w:r>
    </w:p>
    <w:p w:rsidR="004F4F4D" w:rsidRPr="00751DBB" w:rsidRDefault="00523D53" w:rsidP="00BC6E9B">
      <w:pPr>
        <w:pStyle w:val="ListParagraph"/>
        <w:numPr>
          <w:ilvl w:val="0"/>
          <w:numId w:val="32"/>
        </w:numPr>
        <w:ind w:hanging="229"/>
        <w:rPr>
          <w:lang w:val="en-GB"/>
        </w:rPr>
      </w:pPr>
      <w:r w:rsidRPr="00751DBB">
        <w:rPr>
          <w:lang w:val="en-GB"/>
        </w:rPr>
        <w:t>Y</w:t>
      </w:r>
      <w:r w:rsidR="004F4F4D" w:rsidRPr="00751DBB">
        <w:rPr>
          <w:lang w:val="en-GB"/>
        </w:rPr>
        <w:t>ou can set token name, manufacturer and model values as you like</w:t>
      </w:r>
      <w:r w:rsidRPr="00751DBB">
        <w:rPr>
          <w:lang w:val="en-GB"/>
        </w:rPr>
        <w:t>.</w:t>
      </w:r>
    </w:p>
    <w:p w:rsidR="004F4F4D" w:rsidRPr="00751DBB" w:rsidRDefault="00523D53" w:rsidP="00BC6E9B">
      <w:pPr>
        <w:pStyle w:val="ListParagraph"/>
        <w:numPr>
          <w:ilvl w:val="0"/>
          <w:numId w:val="32"/>
        </w:numPr>
        <w:ind w:hanging="229"/>
        <w:rPr>
          <w:lang w:val="en-GB"/>
        </w:rPr>
      </w:pPr>
      <w:r w:rsidRPr="00751DBB">
        <w:rPr>
          <w:lang w:val="en-GB"/>
        </w:rPr>
        <w:t>S</w:t>
      </w:r>
      <w:r w:rsidR="004F4F4D" w:rsidRPr="00751DBB">
        <w:rPr>
          <w:lang w:val="en-GB"/>
        </w:rPr>
        <w:t>erial number should be a positive integer</w:t>
      </w:r>
      <w:r w:rsidRPr="00751DBB">
        <w:rPr>
          <w:lang w:val="en-GB"/>
        </w:rPr>
        <w:t>.</w:t>
      </w:r>
    </w:p>
    <w:p w:rsidR="009D4B36" w:rsidRPr="00751DBB" w:rsidRDefault="00523D53" w:rsidP="00BC6E9B">
      <w:pPr>
        <w:pStyle w:val="ListParagraph"/>
        <w:numPr>
          <w:ilvl w:val="0"/>
          <w:numId w:val="32"/>
        </w:numPr>
        <w:ind w:hanging="229"/>
        <w:rPr>
          <w:lang w:val="en-GB"/>
        </w:rPr>
      </w:pPr>
      <w:r w:rsidRPr="00751DBB">
        <w:rPr>
          <w:lang w:val="en-GB"/>
        </w:rPr>
        <w:t>T</w:t>
      </w:r>
      <w:r w:rsidR="007518EF" w:rsidRPr="00751DBB">
        <w:rPr>
          <w:lang w:val="en-GB"/>
        </w:rPr>
        <w:t>he file sst.conf has to be directly in c:\ root directory.</w:t>
      </w:r>
    </w:p>
    <w:p w:rsidR="006C3128" w:rsidRPr="00751DBB" w:rsidRDefault="0052464B" w:rsidP="00BC6E9B">
      <w:pPr>
        <w:pStyle w:val="ListParagraph"/>
        <w:numPr>
          <w:ilvl w:val="0"/>
          <w:numId w:val="34"/>
        </w:numPr>
        <w:rPr>
          <w:lang w:val="en-GB"/>
        </w:rPr>
      </w:pPr>
      <w:r w:rsidRPr="00751DBB">
        <w:rPr>
          <w:lang w:val="en-GB"/>
        </w:rPr>
        <w:t>S</w:t>
      </w:r>
      <w:r w:rsidR="006C3128" w:rsidRPr="00751DBB">
        <w:rPr>
          <w:lang w:val="en-GB"/>
        </w:rPr>
        <w:t xml:space="preserve">et the following </w:t>
      </w:r>
      <w:r w:rsidR="00EC6420" w:rsidRPr="00751DBB">
        <w:rPr>
          <w:lang w:val="en-GB"/>
        </w:rPr>
        <w:t xml:space="preserve">parameter </w:t>
      </w:r>
      <w:r w:rsidR="006C3128" w:rsidRPr="00751DBB">
        <w:rPr>
          <w:lang w:val="en-GB"/>
        </w:rPr>
        <w:t xml:space="preserve">value in </w:t>
      </w:r>
      <w:r w:rsidR="005B2C4A" w:rsidRPr="00751DBB">
        <w:rPr>
          <w:lang w:val="en-GB"/>
        </w:rPr>
        <w:t xml:space="preserve">CDigiDoc </w:t>
      </w:r>
      <w:r w:rsidR="006C3128" w:rsidRPr="00751DBB">
        <w:rPr>
          <w:lang w:val="en-GB"/>
        </w:rPr>
        <w:t>configuration file</w:t>
      </w:r>
      <w:r w:rsidR="00EC6420" w:rsidRPr="00751DBB">
        <w:rPr>
          <w:lang w:val="en-GB"/>
        </w:rPr>
        <w:t xml:space="preserve"> digidoc.ini</w:t>
      </w:r>
      <w:r w:rsidR="006C3128" w:rsidRPr="00751DBB">
        <w:rPr>
          <w:lang w:val="en-GB"/>
        </w:rPr>
        <w:t>:</w:t>
      </w:r>
    </w:p>
    <w:p w:rsidR="000932D8" w:rsidRPr="00751DBB" w:rsidRDefault="006C3128" w:rsidP="00390C21">
      <w:pPr>
        <w:pStyle w:val="config"/>
        <w:ind w:left="927" w:firstLine="153"/>
        <w:rPr>
          <w:lang w:val="en-GB"/>
        </w:rPr>
      </w:pPr>
      <w:r w:rsidRPr="00751DBB">
        <w:rPr>
          <w:lang w:val="en-GB"/>
        </w:rPr>
        <w:t>DIGIDOC_DRIVER_1_FILE=</w:t>
      </w:r>
      <w:r w:rsidR="00D81A06" w:rsidRPr="00751DBB">
        <w:rPr>
          <w:lang w:val="en-GB"/>
        </w:rPr>
        <w:t>c:\sst\sst.dll</w:t>
      </w:r>
    </w:p>
    <w:p w:rsidR="00EC6420" w:rsidRPr="00751DBB" w:rsidRDefault="0037058E" w:rsidP="00BC6E9B">
      <w:pPr>
        <w:ind w:left="142"/>
        <w:rPr>
          <w:sz w:val="18"/>
          <w:szCs w:val="18"/>
          <w:lang w:val="en-GB"/>
        </w:rPr>
      </w:pPr>
      <w:r w:rsidRPr="00C73AE5">
        <w:rPr>
          <w:sz w:val="18"/>
          <w:szCs w:val="18"/>
          <w:u w:val="single"/>
          <w:lang w:val="en-GB"/>
        </w:rPr>
        <w:t>Configuration for</w:t>
      </w:r>
      <w:r w:rsidR="00EC6420" w:rsidRPr="00C73AE5">
        <w:rPr>
          <w:sz w:val="18"/>
          <w:szCs w:val="18"/>
          <w:u w:val="single"/>
          <w:lang w:val="en-GB"/>
        </w:rPr>
        <w:t xml:space="preserve"> Linux environment</w:t>
      </w:r>
      <w:r w:rsidR="001C4A6F" w:rsidRPr="00751DBB">
        <w:rPr>
          <w:sz w:val="18"/>
          <w:szCs w:val="18"/>
          <w:lang w:val="en-GB"/>
        </w:rPr>
        <w:t xml:space="preserve"> (tested with </w:t>
      </w:r>
      <w:r w:rsidR="00EF2B8B" w:rsidRPr="00751DBB">
        <w:rPr>
          <w:sz w:val="18"/>
          <w:szCs w:val="18"/>
          <w:lang w:val="en-GB"/>
        </w:rPr>
        <w:t>Ubuntu)</w:t>
      </w:r>
      <w:r w:rsidR="00EC6420" w:rsidRPr="00751DBB">
        <w:rPr>
          <w:sz w:val="18"/>
          <w:szCs w:val="18"/>
          <w:lang w:val="en-GB"/>
        </w:rPr>
        <w:t>:</w:t>
      </w:r>
    </w:p>
    <w:p w:rsidR="00EC6420" w:rsidRPr="00751DBB" w:rsidRDefault="00EC6420" w:rsidP="00BC6E9B">
      <w:pPr>
        <w:pStyle w:val="ListParagraph"/>
        <w:numPr>
          <w:ilvl w:val="0"/>
          <w:numId w:val="3"/>
        </w:numPr>
        <w:rPr>
          <w:lang w:val="en-GB"/>
        </w:rPr>
      </w:pPr>
      <w:r w:rsidRPr="00751DBB">
        <w:rPr>
          <w:lang w:val="en-GB"/>
        </w:rPr>
        <w:t xml:space="preserve">Download soft-pkcs11 source code from </w:t>
      </w:r>
      <w:hyperlink r:id="rId37" w:history="1">
        <w:r w:rsidR="00A90B50" w:rsidRPr="00751DBB">
          <w:rPr>
            <w:rStyle w:val="Hyperlink"/>
            <w:lang w:val="en-GB"/>
          </w:rPr>
          <w:t>http://people.su.se/~lha/soft-pkcs11/</w:t>
        </w:r>
      </w:hyperlink>
      <w:r w:rsidR="00D52CD0" w:rsidRPr="00751DBB">
        <w:rPr>
          <w:lang w:val="en-GB"/>
        </w:rPr>
        <w:t xml:space="preserve"> and d</w:t>
      </w:r>
      <w:r w:rsidR="00A90B50" w:rsidRPr="00751DBB">
        <w:rPr>
          <w:lang w:val="en-GB"/>
        </w:rPr>
        <w:t>ecompress</w:t>
      </w:r>
      <w:r w:rsidRPr="00751DBB">
        <w:rPr>
          <w:lang w:val="en-GB"/>
        </w:rPr>
        <w:t xml:space="preserve"> the source</w:t>
      </w:r>
      <w:r w:rsidR="00CC7F19" w:rsidRPr="00751DBB">
        <w:rPr>
          <w:lang w:val="en-GB"/>
        </w:rPr>
        <w:t>.</w:t>
      </w:r>
    </w:p>
    <w:p w:rsidR="008C5C94" w:rsidRPr="00751DBB" w:rsidRDefault="008C5C94" w:rsidP="00BC6E9B">
      <w:pPr>
        <w:pStyle w:val="ListParagraph"/>
        <w:numPr>
          <w:ilvl w:val="0"/>
          <w:numId w:val="3"/>
        </w:numPr>
        <w:rPr>
          <w:lang w:val="en-GB"/>
        </w:rPr>
      </w:pPr>
      <w:r w:rsidRPr="00751DBB">
        <w:rPr>
          <w:lang w:val="en-GB"/>
        </w:rPr>
        <w:t>Change your current directory to the top level of the source directory and run the following commands:</w:t>
      </w:r>
    </w:p>
    <w:p w:rsidR="008C5C94" w:rsidRPr="00751DBB" w:rsidRDefault="000774CF" w:rsidP="00BC6E9B">
      <w:pPr>
        <w:pStyle w:val="bat"/>
        <w:ind w:left="720"/>
        <w:rPr>
          <w:lang w:val="en-GB"/>
        </w:rPr>
      </w:pPr>
      <w:proofErr w:type="gramStart"/>
      <w:r w:rsidRPr="00751DBB">
        <w:rPr>
          <w:lang w:val="en-GB"/>
        </w:rPr>
        <w:t xml:space="preserve">&gt; </w:t>
      </w:r>
      <w:r w:rsidR="008C5C94" w:rsidRPr="00751DBB">
        <w:rPr>
          <w:lang w:val="en-GB"/>
        </w:rPr>
        <w:t>.</w:t>
      </w:r>
      <w:proofErr w:type="gramEnd"/>
      <w:r w:rsidR="008C5C94" w:rsidRPr="00751DBB">
        <w:rPr>
          <w:lang w:val="en-GB"/>
        </w:rPr>
        <w:t>/configure</w:t>
      </w:r>
    </w:p>
    <w:p w:rsidR="008C5C94" w:rsidRPr="00751DBB" w:rsidRDefault="000774CF" w:rsidP="00BC6E9B">
      <w:pPr>
        <w:pStyle w:val="bat"/>
        <w:ind w:left="720"/>
        <w:rPr>
          <w:lang w:val="en-GB"/>
        </w:rPr>
      </w:pPr>
      <w:r w:rsidRPr="00751DBB">
        <w:rPr>
          <w:lang w:val="en-GB"/>
        </w:rPr>
        <w:t xml:space="preserve">&gt; </w:t>
      </w:r>
      <w:r w:rsidR="008C5C94" w:rsidRPr="00751DBB">
        <w:rPr>
          <w:lang w:val="en-GB"/>
        </w:rPr>
        <w:t>make</w:t>
      </w:r>
    </w:p>
    <w:p w:rsidR="008C5C94" w:rsidRPr="00751DBB" w:rsidRDefault="000774CF" w:rsidP="00BC6E9B">
      <w:pPr>
        <w:pStyle w:val="bat"/>
        <w:ind w:left="720"/>
        <w:rPr>
          <w:color w:val="365F91" w:themeColor="accent1" w:themeShade="BF"/>
          <w:lang w:val="en-GB"/>
        </w:rPr>
      </w:pPr>
      <w:r w:rsidRPr="00751DBB">
        <w:rPr>
          <w:lang w:val="en-GB"/>
        </w:rPr>
        <w:t xml:space="preserve">&gt; </w:t>
      </w:r>
      <w:r w:rsidRPr="00751DBB">
        <w:rPr>
          <w:color w:val="365F91" w:themeColor="accent1" w:themeShade="BF"/>
          <w:lang w:val="en-GB"/>
        </w:rPr>
        <w:t>[switch to root user]</w:t>
      </w:r>
    </w:p>
    <w:p w:rsidR="000774CF" w:rsidRPr="00751DBB" w:rsidRDefault="000774CF" w:rsidP="00BC6E9B">
      <w:pPr>
        <w:pStyle w:val="bat"/>
        <w:ind w:left="720"/>
        <w:rPr>
          <w:lang w:val="en-GB"/>
        </w:rPr>
      </w:pPr>
      <w:r w:rsidRPr="00751DBB">
        <w:rPr>
          <w:lang w:val="en-GB"/>
        </w:rPr>
        <w:t xml:space="preserve">&gt; </w:t>
      </w:r>
      <w:proofErr w:type="gramStart"/>
      <w:r w:rsidRPr="00751DBB">
        <w:rPr>
          <w:lang w:val="en-GB"/>
        </w:rPr>
        <w:t>cd</w:t>
      </w:r>
      <w:proofErr w:type="gramEnd"/>
      <w:r w:rsidRPr="00751DBB">
        <w:rPr>
          <w:lang w:val="en-GB"/>
        </w:rPr>
        <w:t xml:space="preserve"> soft-pkcs11</w:t>
      </w:r>
    </w:p>
    <w:p w:rsidR="008C5C94" w:rsidRPr="00751DBB" w:rsidRDefault="000774CF" w:rsidP="00BC6E9B">
      <w:pPr>
        <w:pStyle w:val="bat"/>
        <w:ind w:left="720"/>
        <w:rPr>
          <w:lang w:val="en-GB"/>
        </w:rPr>
      </w:pPr>
      <w:r w:rsidRPr="00751DBB">
        <w:rPr>
          <w:lang w:val="en-GB"/>
        </w:rPr>
        <w:t xml:space="preserve">&gt; </w:t>
      </w:r>
      <w:r w:rsidR="008C5C94" w:rsidRPr="00751DBB">
        <w:rPr>
          <w:lang w:val="en-GB"/>
        </w:rPr>
        <w:t>make install</w:t>
      </w:r>
    </w:p>
    <w:p w:rsidR="00CC7F19" w:rsidRPr="00751DBB" w:rsidRDefault="000774CF" w:rsidP="00BC6E9B">
      <w:pPr>
        <w:pStyle w:val="bat"/>
        <w:ind w:left="720"/>
        <w:rPr>
          <w:lang w:val="en-GB"/>
        </w:rPr>
      </w:pPr>
      <w:r w:rsidRPr="00751DBB">
        <w:rPr>
          <w:lang w:val="en-GB"/>
        </w:rPr>
        <w:t xml:space="preserve">&gt; </w:t>
      </w:r>
      <w:r w:rsidRPr="00751DBB">
        <w:rPr>
          <w:color w:val="365F91" w:themeColor="accent1" w:themeShade="BF"/>
          <w:lang w:val="en-GB"/>
        </w:rPr>
        <w:t>[switch to current user]</w:t>
      </w:r>
    </w:p>
    <w:p w:rsidR="00CC7F19" w:rsidRPr="00751DBB" w:rsidRDefault="000774CF" w:rsidP="00BC6E9B">
      <w:pPr>
        <w:ind w:left="720"/>
        <w:rPr>
          <w:lang w:val="en-GB"/>
        </w:rPr>
      </w:pPr>
      <w:r w:rsidRPr="00751DBB">
        <w:rPr>
          <w:lang w:val="en-GB"/>
        </w:rPr>
        <w:t>As a result</w:t>
      </w:r>
      <w:r w:rsidR="008E23D7" w:rsidRPr="00751DBB">
        <w:rPr>
          <w:lang w:val="en-GB"/>
        </w:rPr>
        <w:t>,</w:t>
      </w:r>
      <w:r w:rsidRPr="00751DBB">
        <w:rPr>
          <w:lang w:val="en-GB"/>
        </w:rPr>
        <w:t xml:space="preserve"> </w:t>
      </w:r>
      <w:r w:rsidR="00CC7F19" w:rsidRPr="00751DBB">
        <w:rPr>
          <w:lang w:val="en-GB"/>
        </w:rPr>
        <w:t>soft-pkcs11.so</w:t>
      </w:r>
      <w:r w:rsidR="008E23D7" w:rsidRPr="00751DBB">
        <w:rPr>
          <w:lang w:val="en-GB"/>
        </w:rPr>
        <w:t xml:space="preserve"> file is created</w:t>
      </w:r>
      <w:r w:rsidR="00F77661" w:rsidRPr="00751DBB">
        <w:rPr>
          <w:lang w:val="en-GB"/>
        </w:rPr>
        <w:t xml:space="preserve"> in /usr/lib directory</w:t>
      </w:r>
      <w:r w:rsidR="008E23D7" w:rsidRPr="00751DBB">
        <w:rPr>
          <w:lang w:val="en-GB"/>
        </w:rPr>
        <w:t>.</w:t>
      </w:r>
    </w:p>
    <w:p w:rsidR="00EC6420" w:rsidRPr="00751DBB" w:rsidRDefault="00EC6420" w:rsidP="00BC6E9B">
      <w:pPr>
        <w:pStyle w:val="ListParagraph"/>
        <w:numPr>
          <w:ilvl w:val="0"/>
          <w:numId w:val="3"/>
        </w:numPr>
        <w:rPr>
          <w:lang w:val="en-GB"/>
        </w:rPr>
      </w:pPr>
      <w:r w:rsidRPr="00751DBB">
        <w:rPr>
          <w:lang w:val="en-GB"/>
        </w:rPr>
        <w:t xml:space="preserve">Create </w:t>
      </w:r>
      <w:r w:rsidR="00481E78" w:rsidRPr="00751DBB">
        <w:rPr>
          <w:lang w:val="en-GB"/>
        </w:rPr>
        <w:t>rc</w:t>
      </w:r>
      <w:r w:rsidRPr="00751DBB">
        <w:rPr>
          <w:lang w:val="en-GB"/>
        </w:rPr>
        <w:t xml:space="preserve"> file</w:t>
      </w:r>
      <w:r w:rsidR="00CC7F19" w:rsidRPr="00751DBB">
        <w:rPr>
          <w:lang w:val="en-GB"/>
        </w:rPr>
        <w:t xml:space="preserve"> </w:t>
      </w:r>
      <w:r w:rsidR="00481E78" w:rsidRPr="00751DBB">
        <w:rPr>
          <w:lang w:val="en-GB"/>
        </w:rPr>
        <w:t>to home directory /home/&lt;user&gt;/</w:t>
      </w:r>
      <w:r w:rsidR="00CC7F19" w:rsidRPr="00751DBB">
        <w:rPr>
          <w:lang w:val="en-GB"/>
        </w:rPr>
        <w:t>.soft-token.rc with the following content:</w:t>
      </w:r>
    </w:p>
    <w:p w:rsidR="00CC7F19" w:rsidRPr="00751DBB" w:rsidRDefault="00BC5939" w:rsidP="00BC6E9B">
      <w:pPr>
        <w:pStyle w:val="config"/>
        <w:ind w:left="720"/>
        <w:rPr>
          <w:lang w:val="en-GB"/>
        </w:rPr>
      </w:pPr>
      <w:r w:rsidRPr="00751DBB">
        <w:rPr>
          <w:lang w:val="en-GB"/>
        </w:rPr>
        <w:t>&lt;</w:t>
      </w:r>
      <w:proofErr w:type="gramStart"/>
      <w:r w:rsidRPr="00751DBB">
        <w:rPr>
          <w:lang w:val="en-GB"/>
        </w:rPr>
        <w:t>alias</w:t>
      </w:r>
      <w:proofErr w:type="gramEnd"/>
      <w:r w:rsidRPr="00751DBB">
        <w:rPr>
          <w:lang w:val="en-GB"/>
        </w:rPr>
        <w:t xml:space="preserve">&gt;\t&lt;token </w:t>
      </w:r>
      <w:r w:rsidR="00247C47" w:rsidRPr="00751DBB">
        <w:rPr>
          <w:lang w:val="en-GB"/>
        </w:rPr>
        <w:t>name</w:t>
      </w:r>
      <w:r w:rsidR="00CC7F19" w:rsidRPr="00751DBB">
        <w:rPr>
          <w:lang w:val="en-GB"/>
        </w:rPr>
        <w:t>&gt;\t</w:t>
      </w:r>
      <w:r w:rsidR="00247C47" w:rsidRPr="00751DBB">
        <w:rPr>
          <w:lang w:val="en-GB"/>
        </w:rPr>
        <w:t>&lt;your-cert&gt;</w:t>
      </w:r>
      <w:r w:rsidR="00CC7F19" w:rsidRPr="00751DBB">
        <w:rPr>
          <w:lang w:val="en-GB"/>
        </w:rPr>
        <w:t>\t</w:t>
      </w:r>
      <w:r w:rsidR="00247C47" w:rsidRPr="00751DBB">
        <w:rPr>
          <w:lang w:val="en-GB"/>
        </w:rPr>
        <w:t>&lt;your-key&gt;</w:t>
      </w:r>
    </w:p>
    <w:p w:rsidR="00731D44" w:rsidRPr="00751DBB" w:rsidRDefault="008E23D7" w:rsidP="00BC6E9B">
      <w:pPr>
        <w:ind w:firstLine="567"/>
        <w:rPr>
          <w:lang w:val="en-GB"/>
        </w:rPr>
      </w:pPr>
      <w:r w:rsidRPr="00751DBB">
        <w:rPr>
          <w:lang w:val="en-GB"/>
        </w:rPr>
        <w:tab/>
      </w:r>
      <w:r w:rsidR="00731D44" w:rsidRPr="00751DBB">
        <w:rPr>
          <w:lang w:val="en-GB"/>
        </w:rPr>
        <w:t>Please note that:</w:t>
      </w:r>
    </w:p>
    <w:p w:rsidR="00731D44" w:rsidRPr="00751DBB" w:rsidRDefault="00731D44" w:rsidP="00BC6E9B">
      <w:pPr>
        <w:pStyle w:val="ListParagraph"/>
        <w:numPr>
          <w:ilvl w:val="1"/>
          <w:numId w:val="33"/>
        </w:numPr>
        <w:ind w:left="993" w:hanging="284"/>
        <w:jc w:val="both"/>
        <w:rPr>
          <w:lang w:val="en-GB"/>
        </w:rPr>
      </w:pPr>
      <w:r w:rsidRPr="00751DBB">
        <w:rPr>
          <w:lang w:val="en-GB"/>
        </w:rPr>
        <w:t>You can set alias and token name values as you like. Alias indicates the short version of the token’s name. Note that space characters are allowed in token name but not in alias.</w:t>
      </w:r>
    </w:p>
    <w:p w:rsidR="00731D44" w:rsidRPr="00751DBB" w:rsidRDefault="00731D44" w:rsidP="00BC6E9B">
      <w:pPr>
        <w:pStyle w:val="ListParagraph"/>
        <w:numPr>
          <w:ilvl w:val="1"/>
          <w:numId w:val="33"/>
        </w:numPr>
        <w:ind w:left="993" w:hanging="284"/>
        <w:rPr>
          <w:lang w:val="en-GB"/>
        </w:rPr>
      </w:pPr>
      <w:r w:rsidRPr="00751DBB">
        <w:rPr>
          <w:lang w:val="en-GB"/>
        </w:rPr>
        <w:t>“\t</w:t>
      </w:r>
      <w:proofErr w:type="gramStart"/>
      <w:r w:rsidRPr="00751DBB">
        <w:rPr>
          <w:lang w:val="en-GB"/>
        </w:rPr>
        <w:t>“ should</w:t>
      </w:r>
      <w:proofErr w:type="gramEnd"/>
      <w:r w:rsidRPr="00751DBB">
        <w:rPr>
          <w:lang w:val="en-GB"/>
        </w:rPr>
        <w:t xml:space="preserve"> be replaced with an actual tabulator character. </w:t>
      </w:r>
    </w:p>
    <w:p w:rsidR="00731D44" w:rsidRPr="00751DBB" w:rsidRDefault="00731D44" w:rsidP="00BC6E9B">
      <w:pPr>
        <w:pStyle w:val="ListParagraph"/>
        <w:numPr>
          <w:ilvl w:val="1"/>
          <w:numId w:val="33"/>
        </w:numPr>
        <w:ind w:left="993" w:hanging="284"/>
        <w:jc w:val="both"/>
        <w:rPr>
          <w:lang w:val="en-GB"/>
        </w:rPr>
      </w:pPr>
      <w:r w:rsidRPr="00751DBB">
        <w:rPr>
          <w:lang w:val="en-GB"/>
        </w:rPr>
        <w:t>&lt;</w:t>
      </w:r>
      <w:proofErr w:type="gramStart"/>
      <w:r w:rsidRPr="00751DBB">
        <w:rPr>
          <w:lang w:val="en-GB"/>
        </w:rPr>
        <w:t>your-cert</w:t>
      </w:r>
      <w:proofErr w:type="gramEnd"/>
      <w:r w:rsidRPr="00751DBB">
        <w:rPr>
          <w:lang w:val="en-GB"/>
        </w:rPr>
        <w:t>&gt; and &lt;your-key&gt; fields should contain the names of your certificate and private key files and absolute paths to the files in your file system.</w:t>
      </w:r>
    </w:p>
    <w:p w:rsidR="003C1D70" w:rsidRPr="00751DBB" w:rsidRDefault="003C1D70" w:rsidP="00BC6E9B">
      <w:pPr>
        <w:ind w:firstLine="720"/>
        <w:rPr>
          <w:lang w:val="en-GB"/>
        </w:rPr>
      </w:pPr>
      <w:r w:rsidRPr="00751DBB">
        <w:rPr>
          <w:lang w:val="en-GB"/>
        </w:rPr>
        <w:t>For example, contents of the file could be:</w:t>
      </w:r>
    </w:p>
    <w:p w:rsidR="003C1D70" w:rsidRPr="00751DBB" w:rsidRDefault="00C91286" w:rsidP="00BC6E9B">
      <w:pPr>
        <w:pStyle w:val="config"/>
        <w:rPr>
          <w:lang w:val="en-GB"/>
        </w:rPr>
      </w:pPr>
      <w:proofErr w:type="gramStart"/>
      <w:r w:rsidRPr="00751DBB">
        <w:rPr>
          <w:lang w:val="en-GB"/>
        </w:rPr>
        <w:t>test</w:t>
      </w:r>
      <w:proofErr w:type="gramEnd"/>
      <w:r w:rsidRPr="00751DBB">
        <w:rPr>
          <w:lang w:val="en-GB"/>
        </w:rPr>
        <w:tab/>
        <w:t>test-cert</w:t>
      </w:r>
      <w:r w:rsidR="003C1D70" w:rsidRPr="00751DBB">
        <w:rPr>
          <w:lang w:val="en-GB"/>
        </w:rPr>
        <w:tab/>
        <w:t>/home/tester/my_cert.cer</w:t>
      </w:r>
      <w:r w:rsidR="008F4943" w:rsidRPr="00751DBB">
        <w:rPr>
          <w:lang w:val="en-GB"/>
        </w:rPr>
        <w:tab/>
      </w:r>
      <w:r w:rsidR="003C1D70" w:rsidRPr="00751DBB">
        <w:rPr>
          <w:lang w:val="en-GB"/>
        </w:rPr>
        <w:t>/home/tester/my_key.key</w:t>
      </w:r>
    </w:p>
    <w:p w:rsidR="00523D53" w:rsidRPr="00751DBB" w:rsidRDefault="00523D53" w:rsidP="00BC6E9B">
      <w:pPr>
        <w:pStyle w:val="ListParagraph"/>
        <w:numPr>
          <w:ilvl w:val="0"/>
          <w:numId w:val="3"/>
        </w:numPr>
        <w:rPr>
          <w:lang w:val="en-GB"/>
        </w:rPr>
      </w:pPr>
      <w:r w:rsidRPr="00751DBB">
        <w:rPr>
          <w:lang w:val="en-GB"/>
        </w:rPr>
        <w:t xml:space="preserve">Set the following parameter value in </w:t>
      </w:r>
      <w:r w:rsidR="005B2C4A" w:rsidRPr="00751DBB">
        <w:rPr>
          <w:lang w:val="en-GB"/>
        </w:rPr>
        <w:t>CDigiD</w:t>
      </w:r>
      <w:r w:rsidRPr="00751DBB">
        <w:rPr>
          <w:lang w:val="en-GB"/>
        </w:rPr>
        <w:t>oc configuration file digidoc.conf:</w:t>
      </w:r>
    </w:p>
    <w:p w:rsidR="00523D53" w:rsidRPr="00751DBB" w:rsidRDefault="00523D53" w:rsidP="00BC6E9B">
      <w:pPr>
        <w:pStyle w:val="config"/>
        <w:ind w:left="720"/>
        <w:rPr>
          <w:lang w:val="en-GB"/>
        </w:rPr>
      </w:pPr>
      <w:r w:rsidRPr="00751DBB">
        <w:rPr>
          <w:lang w:val="en-GB"/>
        </w:rPr>
        <w:t>DIGIDOC_DRIVER_1_FILE=/usr/lib/soft-pkcs11.so</w:t>
      </w:r>
    </w:p>
    <w:p w:rsidR="00472961" w:rsidRPr="00751DBB" w:rsidRDefault="0037058E" w:rsidP="00BC6E9B">
      <w:pPr>
        <w:ind w:left="142"/>
        <w:rPr>
          <w:lang w:val="en-GB"/>
        </w:rPr>
      </w:pPr>
      <w:r w:rsidRPr="00E04EFF">
        <w:rPr>
          <w:u w:val="single"/>
          <w:lang w:val="en-GB"/>
        </w:rPr>
        <w:t>Configuration for digital signing</w:t>
      </w:r>
      <w:r w:rsidR="00472961" w:rsidRPr="00751DBB">
        <w:rPr>
          <w:lang w:val="en-GB"/>
        </w:rPr>
        <w:t xml:space="preserve"> (</w:t>
      </w:r>
      <w:r w:rsidRPr="00751DBB">
        <w:rPr>
          <w:lang w:val="en-GB"/>
        </w:rPr>
        <w:t xml:space="preserve">for </w:t>
      </w:r>
      <w:r w:rsidR="00E04EFF">
        <w:rPr>
          <w:lang w:val="en-GB"/>
        </w:rPr>
        <w:t xml:space="preserve">both </w:t>
      </w:r>
      <w:r w:rsidR="00472961" w:rsidRPr="00751DBB">
        <w:rPr>
          <w:lang w:val="en-GB"/>
        </w:rPr>
        <w:t>Windows and Linux environment</w:t>
      </w:r>
      <w:r w:rsidR="00DB0455" w:rsidRPr="00751DBB">
        <w:rPr>
          <w:lang w:val="en-GB"/>
        </w:rPr>
        <w:t>s</w:t>
      </w:r>
      <w:r w:rsidR="00472961" w:rsidRPr="00751DBB">
        <w:rPr>
          <w:lang w:val="en-GB"/>
        </w:rPr>
        <w:t>):</w:t>
      </w:r>
    </w:p>
    <w:p w:rsidR="000932D8" w:rsidRPr="00BC6E9B" w:rsidRDefault="0037058E" w:rsidP="00BC6E9B">
      <w:pPr>
        <w:ind w:left="284"/>
        <w:rPr>
          <w:lang w:val="en-GB"/>
        </w:rPr>
      </w:pPr>
      <w:r w:rsidRPr="00BC6E9B">
        <w:rPr>
          <w:lang w:val="en-GB"/>
        </w:rPr>
        <w:t>For creating digital signatures with software tokens, s</w:t>
      </w:r>
      <w:r w:rsidR="00CC08CA" w:rsidRPr="00BC6E9B">
        <w:rPr>
          <w:lang w:val="en-GB"/>
        </w:rPr>
        <w:t>et</w:t>
      </w:r>
      <w:r w:rsidR="000932D8" w:rsidRPr="00BC6E9B">
        <w:rPr>
          <w:lang w:val="en-GB"/>
        </w:rPr>
        <w:t xml:space="preserve"> the following </w:t>
      </w:r>
      <w:r w:rsidR="00CC08CA" w:rsidRPr="00BC6E9B">
        <w:rPr>
          <w:lang w:val="en-GB"/>
        </w:rPr>
        <w:t>additional parameter values in</w:t>
      </w:r>
      <w:r w:rsidR="000932D8" w:rsidRPr="00BC6E9B">
        <w:rPr>
          <w:lang w:val="en-GB"/>
        </w:rPr>
        <w:t xml:space="preserve"> </w:t>
      </w:r>
      <w:r w:rsidR="00817422" w:rsidRPr="00BC6E9B">
        <w:rPr>
          <w:lang w:val="en-GB"/>
        </w:rPr>
        <w:t>CDigiDo</w:t>
      </w:r>
      <w:r w:rsidR="00EC6420" w:rsidRPr="00BC6E9B">
        <w:rPr>
          <w:lang w:val="en-GB"/>
        </w:rPr>
        <w:t xml:space="preserve">c </w:t>
      </w:r>
      <w:r w:rsidR="000932D8" w:rsidRPr="00BC6E9B">
        <w:rPr>
          <w:lang w:val="en-GB"/>
        </w:rPr>
        <w:t>configuration file</w:t>
      </w:r>
      <w:r w:rsidR="00472961" w:rsidRPr="00BC6E9B">
        <w:rPr>
          <w:lang w:val="en-GB"/>
        </w:rPr>
        <w:t>:</w:t>
      </w:r>
    </w:p>
    <w:p w:rsidR="000932D8" w:rsidRPr="00751DBB" w:rsidRDefault="000932D8" w:rsidP="00BC6E9B">
      <w:pPr>
        <w:pStyle w:val="config"/>
        <w:ind w:left="360"/>
        <w:rPr>
          <w:lang w:val="en-GB"/>
        </w:rPr>
      </w:pPr>
      <w:r w:rsidRPr="00751DBB">
        <w:rPr>
          <w:lang w:val="en-GB"/>
        </w:rPr>
        <w:t>DIGIDOC_SIGNATURE_SLOT=0</w:t>
      </w:r>
    </w:p>
    <w:p w:rsidR="000932D8" w:rsidRPr="00751DBB" w:rsidRDefault="000932D8" w:rsidP="00BC6E9B">
      <w:pPr>
        <w:pStyle w:val="config"/>
        <w:ind w:left="360"/>
        <w:rPr>
          <w:lang w:val="en-GB"/>
        </w:rPr>
      </w:pPr>
      <w:r w:rsidRPr="00751DBB">
        <w:rPr>
          <w:lang w:val="en-GB"/>
        </w:rPr>
        <w:t>KEY_USAGE_CHECK=</w:t>
      </w:r>
      <w:r w:rsidR="00490798">
        <w:rPr>
          <w:lang w:val="en-GB"/>
        </w:rPr>
        <w:t>0</w:t>
      </w:r>
    </w:p>
    <w:p w:rsidR="00444DA4" w:rsidRPr="0077598C" w:rsidRDefault="009D737F" w:rsidP="00BC6E9B">
      <w:pPr>
        <w:ind w:left="360"/>
        <w:rPr>
          <w:szCs w:val="20"/>
          <w:lang w:val="en-GB"/>
        </w:rPr>
      </w:pPr>
      <w:r w:rsidRPr="00751DBB">
        <w:rPr>
          <w:lang w:val="en-GB"/>
        </w:rPr>
        <w:lastRenderedPageBreak/>
        <w:t>Please note that when verifying signatures that are created with the parameter value “</w:t>
      </w:r>
      <w:r w:rsidRPr="00751DBB">
        <w:rPr>
          <w:sz w:val="18"/>
          <w:szCs w:val="18"/>
          <w:lang w:val="en-GB"/>
        </w:rPr>
        <w:t>KEY_USAGE_CHECK=</w:t>
      </w:r>
      <w:r w:rsidR="00B72482">
        <w:rPr>
          <w:sz w:val="18"/>
          <w:szCs w:val="18"/>
          <w:lang w:val="en-GB"/>
        </w:rPr>
        <w:t>0</w:t>
      </w:r>
      <w:r w:rsidRPr="00751DBB">
        <w:rPr>
          <w:sz w:val="18"/>
          <w:szCs w:val="18"/>
          <w:lang w:val="en-GB"/>
        </w:rPr>
        <w:t xml:space="preserve">”, </w:t>
      </w:r>
      <w:r w:rsidRPr="00751DBB">
        <w:rPr>
          <w:szCs w:val="20"/>
          <w:lang w:val="en-GB"/>
        </w:rPr>
        <w:t>an error message “Error: 39 - Signer’s cert does not have non-repudiation bit set!” is produced.</w:t>
      </w:r>
    </w:p>
    <w:p w:rsidR="00AE0345" w:rsidRPr="00751DBB" w:rsidRDefault="00B74931" w:rsidP="00131B26">
      <w:pPr>
        <w:pStyle w:val="Heading2"/>
        <w:rPr>
          <w:lang w:val="en-GB"/>
        </w:rPr>
      </w:pPr>
      <w:bookmarkStart w:id="26" w:name="_Toc345343011"/>
      <w:r w:rsidRPr="00751DBB">
        <w:rPr>
          <w:lang w:val="en-GB"/>
        </w:rPr>
        <w:t>C</w:t>
      </w:r>
      <w:r w:rsidR="00BE2749" w:rsidRPr="00751DBB">
        <w:rPr>
          <w:lang w:val="en-GB"/>
        </w:rPr>
        <w:t>DigiDoc architecture</w:t>
      </w:r>
      <w:bookmarkEnd w:id="26"/>
    </w:p>
    <w:p w:rsidR="007D7EC8" w:rsidRPr="00751DBB" w:rsidRDefault="00BF49FB" w:rsidP="007D7EC8">
      <w:pPr>
        <w:rPr>
          <w:lang w:val="en-GB"/>
        </w:rPr>
      </w:pPr>
      <w:r w:rsidRPr="00751DBB">
        <w:rPr>
          <w:lang w:val="en-GB"/>
        </w:rPr>
        <w:t xml:space="preserve">The CDigiDoc </w:t>
      </w:r>
      <w:r w:rsidR="007D7EC8" w:rsidRPr="00751DBB">
        <w:rPr>
          <w:lang w:val="en-GB"/>
        </w:rPr>
        <w:t>library consists of three kinds of components:</w:t>
      </w:r>
    </w:p>
    <w:p w:rsidR="007D7EC8" w:rsidRPr="00751DBB" w:rsidRDefault="007D7EC8" w:rsidP="00602608">
      <w:pPr>
        <w:pStyle w:val="ListParagraph"/>
        <w:numPr>
          <w:ilvl w:val="0"/>
          <w:numId w:val="26"/>
        </w:numPr>
        <w:jc w:val="both"/>
        <w:rPr>
          <w:lang w:val="en-GB"/>
        </w:rPr>
      </w:pPr>
      <w:r w:rsidRPr="00751DBB">
        <w:rPr>
          <w:b/>
          <w:lang w:val="en-GB"/>
        </w:rPr>
        <w:t>Data structures</w:t>
      </w:r>
      <w:r w:rsidR="00BF49FB" w:rsidRPr="00751DBB">
        <w:rPr>
          <w:lang w:val="en-GB"/>
        </w:rPr>
        <w:t xml:space="preserve"> –</w:t>
      </w:r>
      <w:r w:rsidR="005D1FCF" w:rsidRPr="00751DBB">
        <w:rPr>
          <w:lang w:val="en-GB"/>
        </w:rPr>
        <w:t xml:space="preserve"> d</w:t>
      </w:r>
      <w:r w:rsidRPr="00751DBB">
        <w:rPr>
          <w:lang w:val="en-GB"/>
        </w:rPr>
        <w:t>ecla</w:t>
      </w:r>
      <w:r w:rsidR="00C459D6" w:rsidRPr="00751DBB">
        <w:rPr>
          <w:lang w:val="en-GB"/>
        </w:rPr>
        <w:t>rations of data structures can be</w:t>
      </w:r>
      <w:r w:rsidRPr="00751DBB">
        <w:rPr>
          <w:lang w:val="en-GB"/>
        </w:rPr>
        <w:t xml:space="preserve"> found in file DigiDocLib.h.</w:t>
      </w:r>
    </w:p>
    <w:p w:rsidR="008F4943" w:rsidRPr="00751DBB" w:rsidRDefault="007D7EC8" w:rsidP="00602608">
      <w:pPr>
        <w:pStyle w:val="ListParagraph"/>
        <w:numPr>
          <w:ilvl w:val="0"/>
          <w:numId w:val="29"/>
        </w:numPr>
        <w:jc w:val="both"/>
        <w:rPr>
          <w:lang w:val="en-GB"/>
        </w:rPr>
      </w:pPr>
      <w:r w:rsidRPr="00751DBB">
        <w:rPr>
          <w:b/>
          <w:lang w:val="en-GB"/>
        </w:rPr>
        <w:t>Constants</w:t>
      </w:r>
      <w:r w:rsidR="00BF49FB" w:rsidRPr="00751DBB">
        <w:rPr>
          <w:lang w:val="en-GB"/>
        </w:rPr>
        <w:t xml:space="preserve"> – a number of constants are</w:t>
      </w:r>
      <w:r w:rsidRPr="00751DBB">
        <w:rPr>
          <w:lang w:val="en-GB"/>
        </w:rPr>
        <w:t xml:space="preserve"> used by the library, including error codes. </w:t>
      </w:r>
      <w:r w:rsidR="00BF49FB" w:rsidRPr="00751DBB">
        <w:rPr>
          <w:lang w:val="en-GB"/>
        </w:rPr>
        <w:t>T</w:t>
      </w:r>
      <w:r w:rsidR="00C459D6" w:rsidRPr="00751DBB">
        <w:rPr>
          <w:lang w:val="en-GB"/>
        </w:rPr>
        <w:t>heir definitions can be</w:t>
      </w:r>
      <w:r w:rsidRPr="00751DBB">
        <w:rPr>
          <w:lang w:val="en-GB"/>
        </w:rPr>
        <w:t xml:space="preserve"> found in files DigiDocLib.h and DigiDocError.h.</w:t>
      </w:r>
    </w:p>
    <w:p w:rsidR="008F4943" w:rsidRDefault="008F4943" w:rsidP="00602608">
      <w:pPr>
        <w:pStyle w:val="ListParagraph"/>
        <w:numPr>
          <w:ilvl w:val="0"/>
          <w:numId w:val="29"/>
        </w:numPr>
        <w:jc w:val="both"/>
        <w:rPr>
          <w:lang w:val="en-GB"/>
        </w:rPr>
      </w:pPr>
      <w:r w:rsidRPr="00751DBB">
        <w:rPr>
          <w:b/>
          <w:lang w:val="en-GB"/>
        </w:rPr>
        <w:t>Functions</w:t>
      </w:r>
      <w:r w:rsidRPr="00751DBB">
        <w:rPr>
          <w:lang w:val="en-GB"/>
        </w:rPr>
        <w:t xml:space="preserve"> – defined in *.c files of the library. </w:t>
      </w:r>
      <w:r w:rsidR="00C459D6" w:rsidRPr="00751DBB">
        <w:rPr>
          <w:lang w:val="en-GB"/>
        </w:rPr>
        <w:t>Functions of public interest have been</w:t>
      </w:r>
      <w:r w:rsidRPr="00751DBB">
        <w:rPr>
          <w:lang w:val="en-GB"/>
        </w:rPr>
        <w:t xml:space="preserve"> declared in file DigiDocLib.c.</w:t>
      </w:r>
    </w:p>
    <w:p w:rsidR="00E04EFF" w:rsidRPr="00E04EFF" w:rsidRDefault="00E04EFF" w:rsidP="00E04EFF">
      <w:pPr>
        <w:rPr>
          <w:lang w:val="en-GB"/>
        </w:rPr>
      </w:pPr>
      <w:r w:rsidRPr="00E04EFF">
        <w:rPr>
          <w:lang w:val="en-GB"/>
        </w:rPr>
        <w:t xml:space="preserve">For additional information about the functions and data structures </w:t>
      </w:r>
      <w:r>
        <w:rPr>
          <w:lang w:val="en-GB"/>
        </w:rPr>
        <w:t>of CDigiDoc library</w:t>
      </w:r>
      <w:r w:rsidRPr="00E04EFF">
        <w:rPr>
          <w:lang w:val="en-GB"/>
        </w:rPr>
        <w:t>, see the full API description that is included in the CDigiDoc library’s installation package</w:t>
      </w:r>
      <w:r>
        <w:rPr>
          <w:lang w:val="en-GB"/>
        </w:rPr>
        <w:t>, in directory /documentation/api</w:t>
      </w:r>
      <w:r w:rsidRPr="00E04EFF">
        <w:rPr>
          <w:lang w:val="en-GB"/>
        </w:rPr>
        <w:t xml:space="preserve">. </w:t>
      </w:r>
    </w:p>
    <w:p w:rsidR="00BE2749" w:rsidRPr="00751DBB" w:rsidRDefault="00BE2749" w:rsidP="00BE2749">
      <w:pPr>
        <w:pStyle w:val="Heading2"/>
        <w:rPr>
          <w:lang w:val="en-GB"/>
        </w:rPr>
      </w:pPr>
      <w:bookmarkStart w:id="27" w:name="_Toc345343012"/>
      <w:r w:rsidRPr="00751DBB">
        <w:rPr>
          <w:lang w:val="en-GB"/>
        </w:rPr>
        <w:t>Digital signing</w:t>
      </w:r>
      <w:bookmarkEnd w:id="27"/>
    </w:p>
    <w:p w:rsidR="00663865" w:rsidRPr="00751DBB" w:rsidRDefault="003C5E5C" w:rsidP="00663865">
      <w:pPr>
        <w:rPr>
          <w:lang w:val="en-GB"/>
        </w:rPr>
      </w:pPr>
      <w:r w:rsidRPr="00751DBB">
        <w:rPr>
          <w:lang w:val="en-GB"/>
        </w:rPr>
        <w:t>C</w:t>
      </w:r>
      <w:r w:rsidR="00663865" w:rsidRPr="00751DBB">
        <w:rPr>
          <w:lang w:val="en-GB"/>
        </w:rPr>
        <w:t xml:space="preserve">DigiDoc library offers creating, signing and verification of digitally signed documents, according to XAdES (ETSI TS101903) and XML-DSIG standards. In </w:t>
      </w:r>
      <w:r w:rsidR="00613508" w:rsidRPr="00751DBB">
        <w:rPr>
          <w:lang w:val="en-GB"/>
        </w:rPr>
        <w:t xml:space="preserve">the </w:t>
      </w:r>
      <w:r w:rsidR="00663865" w:rsidRPr="00751DBB">
        <w:rPr>
          <w:lang w:val="en-GB"/>
        </w:rPr>
        <w:t>next chapters a short introduction is given on the main API calls used to accomplish the above mentioned.</w:t>
      </w:r>
    </w:p>
    <w:p w:rsidR="00663865" w:rsidRPr="00751DBB" w:rsidRDefault="00663865" w:rsidP="00663865">
      <w:pPr>
        <w:pStyle w:val="Pealkiri21"/>
        <w:rPr>
          <w:lang w:val="en-GB"/>
        </w:rPr>
      </w:pPr>
      <w:bookmarkStart w:id="28" w:name="_Toc345343013"/>
      <w:r w:rsidRPr="00751DBB">
        <w:rPr>
          <w:lang w:val="en-GB"/>
        </w:rPr>
        <w:t>Initialization</w:t>
      </w:r>
      <w:bookmarkEnd w:id="28"/>
    </w:p>
    <w:p w:rsidR="003C5E5C" w:rsidRPr="00751DBB" w:rsidRDefault="007E46EA" w:rsidP="003C5E5C">
      <w:pPr>
        <w:rPr>
          <w:lang w:val="en-GB"/>
        </w:rPr>
      </w:pPr>
      <w:r w:rsidRPr="00751DBB">
        <w:rPr>
          <w:lang w:val="en-GB"/>
        </w:rPr>
        <w:t>Firstly,</w:t>
      </w:r>
      <w:r w:rsidR="003C5E5C" w:rsidRPr="00751DBB">
        <w:rPr>
          <w:lang w:val="en-GB"/>
        </w:rPr>
        <w:t xml:space="preserve"> define </w:t>
      </w:r>
      <w:r w:rsidRPr="00751DBB">
        <w:rPr>
          <w:lang w:val="en-GB"/>
        </w:rPr>
        <w:t xml:space="preserve">the </w:t>
      </w:r>
      <w:r w:rsidR="003C5E5C" w:rsidRPr="00751DBB">
        <w:rPr>
          <w:lang w:val="en-GB"/>
        </w:rPr>
        <w:t>required structures:</w:t>
      </w:r>
    </w:p>
    <w:p w:rsidR="003C5E5C" w:rsidRPr="00751DBB" w:rsidRDefault="003C5E5C" w:rsidP="003C5E5C">
      <w:pPr>
        <w:pStyle w:val="eclipse"/>
        <w:rPr>
          <w:lang w:val="en-GB"/>
        </w:rPr>
      </w:pPr>
      <w:r w:rsidRPr="00751DBB">
        <w:rPr>
          <w:lang w:val="en-GB"/>
        </w:rPr>
        <w:t xml:space="preserve">SignedDoc* pSigDoc; </w:t>
      </w:r>
    </w:p>
    <w:p w:rsidR="003C5E5C" w:rsidRPr="00751DBB" w:rsidRDefault="003C5E5C" w:rsidP="003C5E5C">
      <w:pPr>
        <w:rPr>
          <w:lang w:val="en-GB"/>
        </w:rPr>
      </w:pPr>
      <w:r w:rsidRPr="00751DBB">
        <w:rPr>
          <w:lang w:val="en-GB"/>
        </w:rPr>
        <w:t>This structure reflects the file format of DigiDoc. All other relevant structures are part of this basic structure.</w:t>
      </w:r>
    </w:p>
    <w:p w:rsidR="003C5E5C" w:rsidRPr="00751DBB" w:rsidRDefault="003C5E5C" w:rsidP="003C5E5C">
      <w:pPr>
        <w:pStyle w:val="eclipse"/>
        <w:rPr>
          <w:lang w:val="en-GB"/>
        </w:rPr>
      </w:pPr>
      <w:r w:rsidRPr="00751DBB">
        <w:rPr>
          <w:lang w:val="en-GB"/>
        </w:rPr>
        <w:t xml:space="preserve">DataFile* pDataFile; </w:t>
      </w:r>
    </w:p>
    <w:p w:rsidR="006D203F" w:rsidRPr="00751DBB" w:rsidRDefault="006D203F" w:rsidP="003C5E5C">
      <w:pPr>
        <w:rPr>
          <w:lang w:val="en-GB"/>
        </w:rPr>
      </w:pPr>
      <w:r w:rsidRPr="00751DBB">
        <w:rPr>
          <w:lang w:val="en-GB"/>
        </w:rPr>
        <w:t xml:space="preserve">One DataFile structure corresponds to </w:t>
      </w:r>
      <w:r w:rsidR="00430379" w:rsidRPr="00751DBB">
        <w:rPr>
          <w:lang w:val="en-GB"/>
        </w:rPr>
        <w:t>one</w:t>
      </w:r>
      <w:r w:rsidRPr="00751DBB">
        <w:rPr>
          <w:lang w:val="en-GB"/>
        </w:rPr>
        <w:t xml:space="preserve"> original </w:t>
      </w:r>
      <w:r w:rsidR="00430379" w:rsidRPr="00751DBB">
        <w:rPr>
          <w:lang w:val="en-GB"/>
        </w:rPr>
        <w:t xml:space="preserve">data </w:t>
      </w:r>
      <w:r w:rsidRPr="00751DBB">
        <w:rPr>
          <w:lang w:val="en-GB"/>
        </w:rPr>
        <w:t>file (file-to-be-signed) in DigiDoc container. One DigiDoc container can incorpor</w:t>
      </w:r>
      <w:r w:rsidR="00430379" w:rsidRPr="00751DBB">
        <w:rPr>
          <w:lang w:val="en-GB"/>
        </w:rPr>
        <w:t xml:space="preserve">ate multiple </w:t>
      </w:r>
      <w:r w:rsidR="00A00864" w:rsidRPr="00751DBB">
        <w:rPr>
          <w:lang w:val="en-GB"/>
        </w:rPr>
        <w:t>data</w:t>
      </w:r>
      <w:r w:rsidR="00430379" w:rsidRPr="00751DBB">
        <w:rPr>
          <w:lang w:val="en-GB"/>
        </w:rPr>
        <w:t xml:space="preserve"> files. The</w:t>
      </w:r>
      <w:r w:rsidRPr="00751DBB">
        <w:rPr>
          <w:lang w:val="en-GB"/>
        </w:rPr>
        <w:t xml:space="preserve"> </w:t>
      </w:r>
      <w:r w:rsidR="00A00864" w:rsidRPr="00751DBB">
        <w:rPr>
          <w:lang w:val="en-GB"/>
        </w:rPr>
        <w:t>data</w:t>
      </w:r>
      <w:r w:rsidRPr="00751DBB">
        <w:rPr>
          <w:lang w:val="en-GB"/>
        </w:rPr>
        <w:t xml:space="preserve"> file</w:t>
      </w:r>
      <w:r w:rsidR="00430379" w:rsidRPr="00751DBB">
        <w:rPr>
          <w:lang w:val="en-GB"/>
        </w:rPr>
        <w:t>s are</w:t>
      </w:r>
      <w:r w:rsidRPr="00751DBB">
        <w:rPr>
          <w:lang w:val="en-GB"/>
        </w:rPr>
        <w:t xml:space="preserve"> embedded in the DigiDoc container. </w:t>
      </w:r>
    </w:p>
    <w:p w:rsidR="003C5E5C" w:rsidRPr="00751DBB" w:rsidRDefault="00430379" w:rsidP="003C5E5C">
      <w:pPr>
        <w:rPr>
          <w:lang w:val="en-GB"/>
        </w:rPr>
      </w:pPr>
      <w:r w:rsidRPr="00751DBB">
        <w:rPr>
          <w:lang w:val="en-GB"/>
        </w:rPr>
        <w:t>I</w:t>
      </w:r>
      <w:r w:rsidR="006D203F" w:rsidRPr="00751DBB">
        <w:rPr>
          <w:lang w:val="en-GB"/>
        </w:rPr>
        <w:t>nitializ</w:t>
      </w:r>
      <w:r w:rsidRPr="00751DBB">
        <w:rPr>
          <w:lang w:val="en-GB"/>
        </w:rPr>
        <w:t>e the library with the following function:</w:t>
      </w:r>
    </w:p>
    <w:p w:rsidR="003C5E5C" w:rsidRPr="00751DBB" w:rsidRDefault="003C5E5C" w:rsidP="003C5E5C">
      <w:pPr>
        <w:pStyle w:val="eclipse"/>
        <w:rPr>
          <w:lang w:val="en-GB"/>
        </w:rPr>
      </w:pPr>
      <w:proofErr w:type="gramStart"/>
      <w:r w:rsidRPr="00751DBB">
        <w:rPr>
          <w:lang w:val="en-GB"/>
        </w:rPr>
        <w:t>initDigiDocLib(</w:t>
      </w:r>
      <w:proofErr w:type="gramEnd"/>
      <w:r w:rsidRPr="00751DBB">
        <w:rPr>
          <w:lang w:val="en-GB"/>
        </w:rPr>
        <w:t>);</w:t>
      </w:r>
    </w:p>
    <w:p w:rsidR="003C5E5C" w:rsidRPr="00751DBB" w:rsidRDefault="003C5E5C" w:rsidP="003C5E5C">
      <w:pPr>
        <w:rPr>
          <w:lang w:val="en-GB"/>
        </w:rPr>
      </w:pPr>
      <w:r w:rsidRPr="00751DBB">
        <w:rPr>
          <w:lang w:val="en-GB"/>
        </w:rPr>
        <w:t>This ensures all OpenSSL library p</w:t>
      </w:r>
      <w:r w:rsidR="006D203F" w:rsidRPr="00751DBB">
        <w:rPr>
          <w:lang w:val="en-GB"/>
        </w:rPr>
        <w:t>arameters are properly initializ</w:t>
      </w:r>
      <w:r w:rsidRPr="00751DBB">
        <w:rPr>
          <w:lang w:val="en-GB"/>
        </w:rPr>
        <w:t>ed.</w:t>
      </w:r>
    </w:p>
    <w:p w:rsidR="00663865" w:rsidRPr="00751DBB" w:rsidRDefault="006D203F" w:rsidP="00663865">
      <w:pPr>
        <w:pStyle w:val="Pealkiri21"/>
        <w:rPr>
          <w:lang w:val="en-GB"/>
        </w:rPr>
      </w:pPr>
      <w:bookmarkStart w:id="29" w:name="_Toc345343014"/>
      <w:r w:rsidRPr="00751DBB">
        <w:rPr>
          <w:lang w:val="en-GB"/>
        </w:rPr>
        <w:t>Creating a DigiD</w:t>
      </w:r>
      <w:r w:rsidR="00663865" w:rsidRPr="00751DBB">
        <w:rPr>
          <w:lang w:val="en-GB"/>
        </w:rPr>
        <w:t>oc document</w:t>
      </w:r>
      <w:bookmarkEnd w:id="29"/>
    </w:p>
    <w:p w:rsidR="003C5E5C" w:rsidRPr="00751DBB" w:rsidRDefault="003C5E5C" w:rsidP="003C5E5C">
      <w:pPr>
        <w:rPr>
          <w:lang w:val="en-GB"/>
        </w:rPr>
      </w:pPr>
      <w:r w:rsidRPr="00751DBB">
        <w:rPr>
          <w:lang w:val="en-GB"/>
        </w:rPr>
        <w:t xml:space="preserve">DigiDoc structure </w:t>
      </w:r>
      <w:r w:rsidR="00430379" w:rsidRPr="00751DBB">
        <w:rPr>
          <w:lang w:val="en-GB"/>
        </w:rPr>
        <w:t>should first be created in memory</w:t>
      </w:r>
      <w:r w:rsidR="00D7722D" w:rsidRPr="00751DBB">
        <w:rPr>
          <w:lang w:val="en-GB"/>
        </w:rPr>
        <w:t>:</w:t>
      </w:r>
      <w:r w:rsidR="00430379" w:rsidRPr="00751DBB">
        <w:rPr>
          <w:lang w:val="en-GB"/>
        </w:rPr>
        <w:t xml:space="preserve"> </w:t>
      </w:r>
    </w:p>
    <w:p w:rsidR="00430379" w:rsidRPr="00751DBB" w:rsidRDefault="003C5E5C" w:rsidP="003C5E5C">
      <w:pPr>
        <w:pStyle w:val="eclipse"/>
        <w:rPr>
          <w:lang w:val="en-GB"/>
        </w:rPr>
      </w:pPr>
      <w:r w:rsidRPr="00751DBB">
        <w:rPr>
          <w:lang w:val="en-GB"/>
        </w:rPr>
        <w:t>SignedDoc_</w:t>
      </w:r>
      <w:proofErr w:type="gramStart"/>
      <w:r w:rsidRPr="00751DBB">
        <w:rPr>
          <w:lang w:val="en-GB"/>
        </w:rPr>
        <w:t>new(</w:t>
      </w:r>
      <w:proofErr w:type="gramEnd"/>
      <w:r w:rsidRPr="00751DBB">
        <w:rPr>
          <w:lang w:val="en-GB"/>
        </w:rPr>
        <w:t xml:space="preserve">&amp;pSigDoc, </w:t>
      </w:r>
    </w:p>
    <w:p w:rsidR="00430379" w:rsidRPr="00751DBB" w:rsidRDefault="003C5E5C" w:rsidP="00430379">
      <w:pPr>
        <w:pStyle w:val="eclipse"/>
        <w:ind w:firstLine="589"/>
        <w:rPr>
          <w:rStyle w:val="ecl-commentChar"/>
          <w:lang w:val="en-GB"/>
        </w:rPr>
      </w:pPr>
      <w:r w:rsidRPr="00751DBB">
        <w:rPr>
          <w:rStyle w:val="Ecl-paramChar"/>
          <w:lang w:val="en-GB"/>
        </w:rPr>
        <w:t>DIGIDOC_XML_1</w:t>
      </w:r>
      <w:r w:rsidR="00BC32C1" w:rsidRPr="00751DBB">
        <w:rPr>
          <w:rStyle w:val="Ecl-paramChar"/>
          <w:lang w:val="en-GB"/>
        </w:rPr>
        <w:t>_1</w:t>
      </w:r>
      <w:r w:rsidRPr="00751DBB">
        <w:rPr>
          <w:rStyle w:val="Ecl-paramChar"/>
          <w:lang w:val="en-GB"/>
        </w:rPr>
        <w:t>_NAME</w:t>
      </w:r>
      <w:r w:rsidRPr="00751DBB">
        <w:rPr>
          <w:lang w:val="en-GB"/>
        </w:rPr>
        <w:t xml:space="preserve">, </w:t>
      </w:r>
      <w:r w:rsidR="00430379" w:rsidRPr="00751DBB">
        <w:rPr>
          <w:rStyle w:val="ecl-commentChar"/>
          <w:lang w:val="en-GB"/>
        </w:rPr>
        <w:t>// format of the DigiDoc document</w:t>
      </w:r>
    </w:p>
    <w:p w:rsidR="003C5E5C" w:rsidRPr="00751DBB" w:rsidRDefault="003C5E5C" w:rsidP="00430379">
      <w:pPr>
        <w:pStyle w:val="eclipse"/>
        <w:ind w:firstLine="589"/>
        <w:rPr>
          <w:rStyle w:val="ecl-commentChar"/>
          <w:lang w:val="en-GB"/>
        </w:rPr>
      </w:pPr>
      <w:r w:rsidRPr="00751DBB">
        <w:rPr>
          <w:rStyle w:val="Ecl-paramChar"/>
          <w:lang w:val="en-GB"/>
        </w:rPr>
        <w:t>DIGIDOC_XML_1_3_VER</w:t>
      </w:r>
      <w:r w:rsidRPr="00751DBB">
        <w:rPr>
          <w:lang w:val="en-GB"/>
        </w:rPr>
        <w:t>);</w:t>
      </w:r>
      <w:r w:rsidR="00430379" w:rsidRPr="00751DBB">
        <w:rPr>
          <w:lang w:val="en-GB"/>
        </w:rPr>
        <w:t xml:space="preserve"> </w:t>
      </w:r>
      <w:r w:rsidR="00430379" w:rsidRPr="00751DBB">
        <w:rPr>
          <w:rStyle w:val="ecl-commentChar"/>
          <w:lang w:val="en-GB"/>
        </w:rPr>
        <w:t xml:space="preserve">// </w:t>
      </w:r>
      <w:r w:rsidR="00DE3539" w:rsidRPr="00751DBB">
        <w:rPr>
          <w:rStyle w:val="ecl-commentChar"/>
          <w:lang w:val="en-GB"/>
        </w:rPr>
        <w:t xml:space="preserve">default </w:t>
      </w:r>
      <w:r w:rsidR="00430379" w:rsidRPr="00751DBB">
        <w:rPr>
          <w:rStyle w:val="ecl-commentChar"/>
          <w:lang w:val="en-GB"/>
        </w:rPr>
        <w:t>version number</w:t>
      </w:r>
    </w:p>
    <w:p w:rsidR="00DE3539" w:rsidRPr="00751DBB" w:rsidRDefault="00430379" w:rsidP="00DE3539">
      <w:pPr>
        <w:rPr>
          <w:lang w:val="en-GB"/>
        </w:rPr>
      </w:pPr>
      <w:r w:rsidRPr="00751DBB">
        <w:rPr>
          <w:lang w:val="en-GB"/>
        </w:rPr>
        <w:t>Values of the</w:t>
      </w:r>
      <w:r w:rsidR="003C5E5C" w:rsidRPr="00751DBB">
        <w:rPr>
          <w:lang w:val="en-GB"/>
        </w:rPr>
        <w:t xml:space="preserve"> constant</w:t>
      </w:r>
      <w:r w:rsidRPr="00751DBB">
        <w:rPr>
          <w:lang w:val="en-GB"/>
        </w:rPr>
        <w:t>s</w:t>
      </w:r>
      <w:r w:rsidR="003C5E5C" w:rsidRPr="00751DBB">
        <w:rPr>
          <w:lang w:val="en-GB"/>
        </w:rPr>
        <w:t xml:space="preserve"> above are defined as “DIGIDOC-XML” and “1.3” (</w:t>
      </w:r>
      <w:r w:rsidR="00120489" w:rsidRPr="00751DBB">
        <w:rPr>
          <w:lang w:val="en-GB"/>
        </w:rPr>
        <w:t xml:space="preserve">in </w:t>
      </w:r>
      <w:r w:rsidR="003C5E5C" w:rsidRPr="00751DBB">
        <w:rPr>
          <w:lang w:val="en-GB"/>
        </w:rPr>
        <w:t>DigiDocLib.h</w:t>
      </w:r>
      <w:r w:rsidR="00120489" w:rsidRPr="00751DBB">
        <w:rPr>
          <w:lang w:val="en-GB"/>
        </w:rPr>
        <w:t xml:space="preserve"> source file</w:t>
      </w:r>
      <w:r w:rsidR="003C5E5C" w:rsidRPr="00751DBB">
        <w:rPr>
          <w:lang w:val="en-GB"/>
        </w:rPr>
        <w:t xml:space="preserve">). </w:t>
      </w:r>
      <w:r w:rsidR="00EC2516" w:rsidRPr="00751DBB">
        <w:rPr>
          <w:lang w:val="en-GB"/>
        </w:rPr>
        <w:t xml:space="preserve"> </w:t>
      </w:r>
    </w:p>
    <w:p w:rsidR="00907680" w:rsidRPr="00290ADE" w:rsidRDefault="00907680" w:rsidP="00907680">
      <w:pPr>
        <w:rPr>
          <w:lang w:val="en-GB"/>
        </w:rPr>
      </w:pPr>
      <w:r w:rsidRPr="001231C6">
        <w:rPr>
          <w:b/>
          <w:lang w:val="en-GB"/>
        </w:rPr>
        <w:t>Note</w:t>
      </w:r>
      <w:r>
        <w:rPr>
          <w:lang w:val="en-GB"/>
        </w:rPr>
        <w:t xml:space="preserve">: the functionality of creating new files </w:t>
      </w:r>
      <w:r w:rsidR="00000F79">
        <w:rPr>
          <w:lang w:val="en-GB"/>
        </w:rPr>
        <w:t xml:space="preserve">in </w:t>
      </w:r>
      <w:r>
        <w:rPr>
          <w:lang w:val="en-GB"/>
        </w:rPr>
        <w:t>older DigiDoc file formats SK-XML, DIGIDOC-XML 1.1 and DIGIDOC-XML 1.2</w:t>
      </w:r>
      <w:r w:rsidR="00000F79" w:rsidRPr="00000F79">
        <w:rPr>
          <w:lang w:val="en-GB"/>
        </w:rPr>
        <w:t xml:space="preserve"> </w:t>
      </w:r>
      <w:r w:rsidR="00000F79">
        <w:rPr>
          <w:lang w:val="en-GB"/>
        </w:rPr>
        <w:t>is no longer supported</w:t>
      </w:r>
      <w:r>
        <w:rPr>
          <w:lang w:val="en-GB"/>
        </w:rPr>
        <w:t>.</w:t>
      </w:r>
    </w:p>
    <w:p w:rsidR="00A00864" w:rsidRPr="00751DBB" w:rsidRDefault="00A00864" w:rsidP="003C5E5C">
      <w:pPr>
        <w:rPr>
          <w:lang w:val="en-GB"/>
        </w:rPr>
      </w:pPr>
      <w:r w:rsidRPr="00751DBB">
        <w:rPr>
          <w:lang w:val="en-GB"/>
        </w:rPr>
        <w:t xml:space="preserve">In the following </w:t>
      </w:r>
      <w:r w:rsidR="00C53D24" w:rsidRPr="00751DBB">
        <w:rPr>
          <w:lang w:val="en-GB"/>
        </w:rPr>
        <w:t>sections</w:t>
      </w:r>
      <w:r w:rsidRPr="00751DBB">
        <w:rPr>
          <w:lang w:val="en-GB"/>
        </w:rPr>
        <w:t xml:space="preserve">, we add </w:t>
      </w:r>
      <w:r w:rsidR="00C53D24" w:rsidRPr="00751DBB">
        <w:rPr>
          <w:lang w:val="en-GB"/>
        </w:rPr>
        <w:t>a</w:t>
      </w:r>
      <w:r w:rsidRPr="00751DBB">
        <w:rPr>
          <w:lang w:val="en-GB"/>
        </w:rPr>
        <w:t xml:space="preserve"> data file and </w:t>
      </w:r>
      <w:r w:rsidR="00C53D24" w:rsidRPr="00751DBB">
        <w:rPr>
          <w:lang w:val="en-GB"/>
        </w:rPr>
        <w:t xml:space="preserve">a </w:t>
      </w:r>
      <w:r w:rsidRPr="00751DBB">
        <w:rPr>
          <w:lang w:val="en-GB"/>
        </w:rPr>
        <w:t>signature to the DigiDoc structure before writing it in</w:t>
      </w:r>
      <w:r w:rsidR="00C53D24" w:rsidRPr="00751DBB">
        <w:rPr>
          <w:lang w:val="en-GB"/>
        </w:rPr>
        <w:t xml:space="preserve">to an output </w:t>
      </w:r>
      <w:r w:rsidRPr="00751DBB">
        <w:rPr>
          <w:lang w:val="en-GB"/>
        </w:rPr>
        <w:t>file.</w:t>
      </w:r>
      <w:r w:rsidR="00C53D24" w:rsidRPr="00751DBB">
        <w:rPr>
          <w:lang w:val="en-GB"/>
        </w:rPr>
        <w:t xml:space="preserve"> </w:t>
      </w:r>
    </w:p>
    <w:p w:rsidR="00663865" w:rsidRPr="00751DBB" w:rsidRDefault="00663865" w:rsidP="00663865">
      <w:pPr>
        <w:pStyle w:val="Pealkiri21"/>
        <w:rPr>
          <w:lang w:val="en-GB"/>
        </w:rPr>
      </w:pPr>
      <w:bookmarkStart w:id="30" w:name="_Toc345343015"/>
      <w:r w:rsidRPr="00751DBB">
        <w:rPr>
          <w:lang w:val="en-GB"/>
        </w:rPr>
        <w:lastRenderedPageBreak/>
        <w:t>Adding data files</w:t>
      </w:r>
      <w:bookmarkEnd w:id="30"/>
    </w:p>
    <w:p w:rsidR="009D76BC" w:rsidRDefault="00A91ECE" w:rsidP="0012791C">
      <w:pPr>
        <w:rPr>
          <w:lang w:val="en-GB"/>
        </w:rPr>
      </w:pPr>
      <w:r>
        <w:rPr>
          <w:lang w:val="en-GB"/>
        </w:rPr>
        <w:t xml:space="preserve">Data files can be added to a DigiDoc container in two alternative ways: </w:t>
      </w:r>
    </w:p>
    <w:p w:rsidR="009D76BC" w:rsidRDefault="00A91ECE" w:rsidP="009D76BC">
      <w:pPr>
        <w:pStyle w:val="ListParagraph"/>
        <w:numPr>
          <w:ilvl w:val="0"/>
          <w:numId w:val="29"/>
        </w:numPr>
        <w:rPr>
          <w:lang w:val="en-GB"/>
        </w:rPr>
      </w:pPr>
      <w:r w:rsidRPr="009D76BC">
        <w:rPr>
          <w:lang w:val="en-GB"/>
        </w:rPr>
        <w:t>by reading the data from a file on the disk and using temporary files to store any</w:t>
      </w:r>
      <w:r w:rsidR="009D76BC">
        <w:rPr>
          <w:lang w:val="en-GB"/>
        </w:rPr>
        <w:t xml:space="preserve"> intermediary data;</w:t>
      </w:r>
      <w:r w:rsidRPr="009D76BC">
        <w:rPr>
          <w:lang w:val="en-GB"/>
        </w:rPr>
        <w:t xml:space="preserve"> </w:t>
      </w:r>
    </w:p>
    <w:p w:rsidR="00A91ECE" w:rsidRPr="009D76BC" w:rsidRDefault="00A91ECE" w:rsidP="009D76BC">
      <w:pPr>
        <w:pStyle w:val="ListParagraph"/>
        <w:numPr>
          <w:ilvl w:val="0"/>
          <w:numId w:val="29"/>
        </w:numPr>
        <w:rPr>
          <w:lang w:val="en-GB"/>
        </w:rPr>
      </w:pPr>
      <w:proofErr w:type="gramStart"/>
      <w:r w:rsidRPr="009D76BC">
        <w:rPr>
          <w:lang w:val="en-GB"/>
        </w:rPr>
        <w:t>by</w:t>
      </w:r>
      <w:proofErr w:type="gramEnd"/>
      <w:r w:rsidRPr="009D76BC">
        <w:rPr>
          <w:lang w:val="en-GB"/>
        </w:rPr>
        <w:t xml:space="preserve"> using only internal memory buffers (e.g. data to be added has been generated dynamically or </w:t>
      </w:r>
      <w:r w:rsidR="009D76BC">
        <w:rPr>
          <w:lang w:val="en-GB"/>
        </w:rPr>
        <w:t xml:space="preserve">has been </w:t>
      </w:r>
      <w:r w:rsidRPr="009D76BC">
        <w:rPr>
          <w:lang w:val="en-GB"/>
        </w:rPr>
        <w:t>read from a database).</w:t>
      </w:r>
    </w:p>
    <w:p w:rsidR="00A91ECE" w:rsidRDefault="007B7F4A" w:rsidP="009F1D86">
      <w:pPr>
        <w:pStyle w:val="ListParagraph"/>
        <w:numPr>
          <w:ilvl w:val="0"/>
          <w:numId w:val="43"/>
        </w:numPr>
        <w:ind w:left="284" w:hanging="284"/>
        <w:rPr>
          <w:lang w:val="en-GB"/>
        </w:rPr>
      </w:pPr>
      <w:r>
        <w:rPr>
          <w:lang w:val="en-GB"/>
        </w:rPr>
        <w:t>Adding a data file by r</w:t>
      </w:r>
      <w:r w:rsidR="00A91ECE">
        <w:rPr>
          <w:lang w:val="en-GB"/>
        </w:rPr>
        <w:t xml:space="preserve">eading </w:t>
      </w:r>
      <w:r>
        <w:rPr>
          <w:lang w:val="en-GB"/>
        </w:rPr>
        <w:t>the</w:t>
      </w:r>
      <w:r w:rsidR="00A91ECE">
        <w:rPr>
          <w:lang w:val="en-GB"/>
        </w:rPr>
        <w:t xml:space="preserve"> file from disk and storing intermediary data in temporary files</w:t>
      </w:r>
    </w:p>
    <w:p w:rsidR="003C5E5C" w:rsidRPr="00A91ECE" w:rsidRDefault="005A577B" w:rsidP="007B7F4A">
      <w:pPr>
        <w:ind w:left="284"/>
        <w:rPr>
          <w:lang w:val="en-GB"/>
        </w:rPr>
      </w:pPr>
      <w:r>
        <w:rPr>
          <w:lang w:val="en-GB"/>
        </w:rPr>
        <w:t>Firstly,</w:t>
      </w:r>
      <w:r w:rsidR="007F64D9" w:rsidRPr="00A91ECE">
        <w:rPr>
          <w:lang w:val="en-GB"/>
        </w:rPr>
        <w:t xml:space="preserve"> c</w:t>
      </w:r>
      <w:r w:rsidR="003F5C7B" w:rsidRPr="00A91ECE">
        <w:rPr>
          <w:lang w:val="en-GB"/>
        </w:rPr>
        <w:t>all the function Datafile_</w:t>
      </w:r>
      <w:proofErr w:type="gramStart"/>
      <w:r w:rsidR="003F5C7B" w:rsidRPr="00A91ECE">
        <w:rPr>
          <w:lang w:val="en-GB"/>
        </w:rPr>
        <w:t>new(</w:t>
      </w:r>
      <w:proofErr w:type="gramEnd"/>
      <w:r w:rsidR="003F5C7B" w:rsidRPr="00A91ECE">
        <w:rPr>
          <w:lang w:val="en-GB"/>
        </w:rPr>
        <w:t>)</w:t>
      </w:r>
      <w:r w:rsidR="007F64D9" w:rsidRPr="00A91ECE">
        <w:rPr>
          <w:lang w:val="en-GB"/>
        </w:rPr>
        <w:t>. The function</w:t>
      </w:r>
      <w:r w:rsidR="003F5C7B" w:rsidRPr="00A91ECE">
        <w:rPr>
          <w:lang w:val="en-GB"/>
        </w:rPr>
        <w:t xml:space="preserve"> creates a new DataFile element and saves the original data file in DigiDoc container:</w:t>
      </w:r>
    </w:p>
    <w:p w:rsidR="0060179F" w:rsidRPr="00751DBB" w:rsidRDefault="003C5E5C" w:rsidP="007B7F4A">
      <w:pPr>
        <w:pStyle w:val="eclipse"/>
        <w:ind w:left="360"/>
        <w:rPr>
          <w:lang w:val="en-GB"/>
        </w:rPr>
      </w:pPr>
      <w:r w:rsidRPr="00751DBB">
        <w:rPr>
          <w:lang w:val="en-GB"/>
        </w:rPr>
        <w:t>DataFile_</w:t>
      </w:r>
      <w:proofErr w:type="gramStart"/>
      <w:r w:rsidRPr="00751DBB">
        <w:rPr>
          <w:lang w:val="en-GB"/>
        </w:rPr>
        <w:t>new(</w:t>
      </w:r>
      <w:proofErr w:type="gramEnd"/>
      <w:r w:rsidRPr="00751DBB">
        <w:rPr>
          <w:lang w:val="en-GB"/>
        </w:rPr>
        <w:t xml:space="preserve">&amp;pDataFile, </w:t>
      </w:r>
      <w:r w:rsidR="0060179F" w:rsidRPr="00751DBB">
        <w:rPr>
          <w:rStyle w:val="ecl-commentChar"/>
          <w:lang w:val="en-GB"/>
        </w:rPr>
        <w:t>// data file to be added</w:t>
      </w:r>
    </w:p>
    <w:p w:rsidR="0060179F" w:rsidRPr="00751DBB" w:rsidRDefault="003C5E5C" w:rsidP="007B7F4A">
      <w:pPr>
        <w:pStyle w:val="eclipse"/>
        <w:ind w:left="360" w:firstLine="589"/>
        <w:rPr>
          <w:rStyle w:val="ecl-commentChar"/>
          <w:lang w:val="en-GB"/>
        </w:rPr>
      </w:pPr>
      <w:proofErr w:type="gramStart"/>
      <w:r w:rsidRPr="00751DBB">
        <w:rPr>
          <w:lang w:val="en-GB"/>
        </w:rPr>
        <w:t>p</w:t>
      </w:r>
      <w:r w:rsidR="00E36E2A" w:rsidRPr="00751DBB">
        <w:rPr>
          <w:lang w:val="en-GB"/>
        </w:rPr>
        <w:t>SigDoc</w:t>
      </w:r>
      <w:proofErr w:type="gramEnd"/>
      <w:r w:rsidR="00E36E2A" w:rsidRPr="00751DBB">
        <w:rPr>
          <w:lang w:val="en-GB"/>
        </w:rPr>
        <w:t xml:space="preserve">, </w:t>
      </w:r>
      <w:r w:rsidR="0060179F" w:rsidRPr="00751DBB">
        <w:rPr>
          <w:rStyle w:val="ecl-commentChar"/>
          <w:lang w:val="en-GB"/>
        </w:rPr>
        <w:t xml:space="preserve">// DigiDoc structure </w:t>
      </w:r>
      <w:r w:rsidR="0051590D" w:rsidRPr="00751DBB">
        <w:rPr>
          <w:rStyle w:val="ecl-commentChar"/>
          <w:lang w:val="en-GB"/>
        </w:rPr>
        <w:t>to which</w:t>
      </w:r>
      <w:r w:rsidR="0060179F" w:rsidRPr="00751DBB">
        <w:rPr>
          <w:rStyle w:val="ecl-commentChar"/>
          <w:lang w:val="en-GB"/>
        </w:rPr>
        <w:t xml:space="preserve"> the data file is added</w:t>
      </w:r>
    </w:p>
    <w:p w:rsidR="0060179F" w:rsidRPr="00751DBB" w:rsidRDefault="00E36E2A" w:rsidP="007B7F4A">
      <w:pPr>
        <w:pStyle w:val="eclipse"/>
        <w:ind w:left="360" w:firstLine="589"/>
        <w:rPr>
          <w:lang w:val="en-GB"/>
        </w:rPr>
      </w:pPr>
      <w:r w:rsidRPr="00751DBB">
        <w:rPr>
          <w:rStyle w:val="Ecl-paramChar"/>
          <w:lang w:val="en-GB"/>
        </w:rPr>
        <w:t>NULL</w:t>
      </w:r>
      <w:r w:rsidRPr="00751DBB">
        <w:rPr>
          <w:lang w:val="en-GB"/>
        </w:rPr>
        <w:t xml:space="preserve">, </w:t>
      </w:r>
      <w:r w:rsidR="0060179F" w:rsidRPr="00751DBB">
        <w:rPr>
          <w:rStyle w:val="ecl-commentChar"/>
          <w:lang w:val="en-GB"/>
        </w:rPr>
        <w:t>// data file’s id</w:t>
      </w:r>
    </w:p>
    <w:p w:rsidR="0060179F" w:rsidRPr="00751DBB" w:rsidRDefault="00E36E2A" w:rsidP="007B7F4A">
      <w:pPr>
        <w:pStyle w:val="eclipse"/>
        <w:ind w:left="360" w:firstLine="589"/>
        <w:rPr>
          <w:lang w:val="en-GB"/>
        </w:rPr>
      </w:pPr>
      <w:proofErr w:type="gramStart"/>
      <w:r w:rsidRPr="00751DBB">
        <w:rPr>
          <w:lang w:val="en-GB"/>
        </w:rPr>
        <w:t>infile</w:t>
      </w:r>
      <w:proofErr w:type="gramEnd"/>
      <w:r w:rsidRPr="00751DBB">
        <w:rPr>
          <w:lang w:val="en-GB"/>
        </w:rPr>
        <w:t xml:space="preserve">, </w:t>
      </w:r>
      <w:r w:rsidR="0060179F" w:rsidRPr="00751DBB">
        <w:rPr>
          <w:rStyle w:val="ecl-commentChar"/>
          <w:lang w:val="en-GB"/>
        </w:rPr>
        <w:t>// data</w:t>
      </w:r>
      <w:r w:rsidR="003F36BC" w:rsidRPr="00751DBB">
        <w:rPr>
          <w:rStyle w:val="ecl-commentChar"/>
          <w:lang w:val="en-GB"/>
        </w:rPr>
        <w:t xml:space="preserve"> </w:t>
      </w:r>
      <w:r w:rsidR="0060179F" w:rsidRPr="00751DBB">
        <w:rPr>
          <w:rStyle w:val="ecl-commentChar"/>
          <w:lang w:val="en-GB"/>
        </w:rPr>
        <w:t>file</w:t>
      </w:r>
      <w:r w:rsidR="003F36BC" w:rsidRPr="00751DBB">
        <w:rPr>
          <w:rStyle w:val="ecl-commentChar"/>
          <w:lang w:val="en-GB"/>
        </w:rPr>
        <w:t xml:space="preserve"> name</w:t>
      </w:r>
      <w:r w:rsidR="00202CC4" w:rsidRPr="00751DBB">
        <w:rPr>
          <w:rStyle w:val="ecl-commentChar"/>
          <w:lang w:val="en-GB"/>
        </w:rPr>
        <w:t xml:space="preserve"> and path</w:t>
      </w:r>
    </w:p>
    <w:p w:rsidR="0060179F" w:rsidRPr="00751DBB" w:rsidRDefault="0060179F" w:rsidP="007B7F4A">
      <w:pPr>
        <w:pStyle w:val="eclipse"/>
        <w:ind w:left="360"/>
        <w:rPr>
          <w:lang w:val="en-GB"/>
        </w:rPr>
      </w:pPr>
      <w:r w:rsidRPr="00751DBB">
        <w:rPr>
          <w:lang w:val="en-GB"/>
        </w:rPr>
        <w:tab/>
      </w:r>
      <w:r w:rsidR="003C5E5C" w:rsidRPr="00751DBB">
        <w:rPr>
          <w:rStyle w:val="Ecl-paramChar"/>
          <w:lang w:val="en-GB"/>
        </w:rPr>
        <w:t>CONTENT_EMBEDDED_BASE64</w:t>
      </w:r>
      <w:r w:rsidR="003C5E5C" w:rsidRPr="00751DBB">
        <w:rPr>
          <w:lang w:val="en-GB"/>
        </w:rPr>
        <w:t xml:space="preserve">, </w:t>
      </w:r>
      <w:r w:rsidRPr="00751DBB">
        <w:rPr>
          <w:rStyle w:val="ecl-commentChar"/>
          <w:lang w:val="en-GB"/>
        </w:rPr>
        <w:t xml:space="preserve">// </w:t>
      </w:r>
      <w:r w:rsidR="003F36BC" w:rsidRPr="00751DBB">
        <w:rPr>
          <w:rStyle w:val="ecl-commentChar"/>
          <w:lang w:val="en-GB"/>
        </w:rPr>
        <w:t>file</w:t>
      </w:r>
      <w:r w:rsidRPr="00751DBB">
        <w:rPr>
          <w:rStyle w:val="ecl-commentChar"/>
          <w:lang w:val="en-GB"/>
        </w:rPr>
        <w:t xml:space="preserve"> embedding option</w:t>
      </w:r>
    </w:p>
    <w:p w:rsidR="001F47EB" w:rsidRPr="00751DBB" w:rsidRDefault="003C5E5C" w:rsidP="007B7F4A">
      <w:pPr>
        <w:pStyle w:val="eclipse"/>
        <w:ind w:left="360" w:firstLine="589"/>
        <w:rPr>
          <w:lang w:val="en-GB"/>
        </w:rPr>
      </w:pPr>
      <w:proofErr w:type="gramStart"/>
      <w:r w:rsidRPr="00751DBB">
        <w:rPr>
          <w:lang w:val="en-GB"/>
        </w:rPr>
        <w:t>mime</w:t>
      </w:r>
      <w:proofErr w:type="gramEnd"/>
      <w:r w:rsidRPr="00751DBB">
        <w:rPr>
          <w:lang w:val="en-GB"/>
        </w:rPr>
        <w:t xml:space="preserve">, </w:t>
      </w:r>
      <w:r w:rsidR="001F47EB" w:rsidRPr="00751DBB">
        <w:rPr>
          <w:rStyle w:val="ecl-commentChar"/>
          <w:lang w:val="en-GB"/>
        </w:rPr>
        <w:t xml:space="preserve">// mime type of the </w:t>
      </w:r>
      <w:r w:rsidR="003F36BC" w:rsidRPr="00751DBB">
        <w:rPr>
          <w:rStyle w:val="ecl-commentChar"/>
          <w:lang w:val="en-GB"/>
        </w:rPr>
        <w:t>data</w:t>
      </w:r>
      <w:r w:rsidR="001F47EB" w:rsidRPr="00751DBB">
        <w:rPr>
          <w:rStyle w:val="ecl-commentChar"/>
          <w:lang w:val="en-GB"/>
        </w:rPr>
        <w:t xml:space="preserve"> file</w:t>
      </w:r>
    </w:p>
    <w:p w:rsidR="0060179F" w:rsidRPr="00751DBB" w:rsidRDefault="003C5E5C" w:rsidP="007B7F4A">
      <w:pPr>
        <w:pStyle w:val="eclipse"/>
        <w:ind w:left="360" w:firstLine="589"/>
        <w:rPr>
          <w:lang w:val="en-GB"/>
        </w:rPr>
      </w:pPr>
      <w:r w:rsidRPr="00751DBB">
        <w:rPr>
          <w:lang w:val="en-GB"/>
        </w:rPr>
        <w:t xml:space="preserve">0, </w:t>
      </w:r>
      <w:r w:rsidRPr="00751DBB">
        <w:rPr>
          <w:rStyle w:val="Ecl-paramChar"/>
          <w:lang w:val="en-GB"/>
        </w:rPr>
        <w:t>NULL</w:t>
      </w:r>
      <w:r w:rsidRPr="00751DBB">
        <w:rPr>
          <w:lang w:val="en-GB"/>
        </w:rPr>
        <w:t xml:space="preserve">, 0, </w:t>
      </w:r>
      <w:r w:rsidRPr="00751DBB">
        <w:rPr>
          <w:rStyle w:val="Ecl-paramChar"/>
          <w:lang w:val="en-GB"/>
        </w:rPr>
        <w:t>NULL</w:t>
      </w:r>
      <w:r w:rsidRPr="00751DBB">
        <w:rPr>
          <w:lang w:val="en-GB"/>
        </w:rPr>
        <w:t xml:space="preserve">, </w:t>
      </w:r>
      <w:r w:rsidR="00613508" w:rsidRPr="00751DBB">
        <w:rPr>
          <w:rStyle w:val="ecl-commentChar"/>
          <w:lang w:val="en-GB"/>
        </w:rPr>
        <w:t>// optional parameters</w:t>
      </w:r>
    </w:p>
    <w:p w:rsidR="003C5E5C" w:rsidRPr="00751DBB" w:rsidRDefault="003C5E5C" w:rsidP="007B7F4A">
      <w:pPr>
        <w:pStyle w:val="eclipse"/>
        <w:ind w:left="360" w:firstLine="589"/>
        <w:rPr>
          <w:lang w:val="en-GB"/>
        </w:rPr>
      </w:pPr>
      <w:r w:rsidRPr="00751DBB">
        <w:rPr>
          <w:rStyle w:val="Ecl-paramChar"/>
          <w:lang w:val="en-GB"/>
        </w:rPr>
        <w:t>CHARSET_UTF_8</w:t>
      </w:r>
      <w:r w:rsidRPr="00751DBB">
        <w:rPr>
          <w:lang w:val="en-GB"/>
        </w:rPr>
        <w:t>);</w:t>
      </w:r>
      <w:r w:rsidR="0051590D" w:rsidRPr="00751DBB">
        <w:rPr>
          <w:lang w:val="en-GB"/>
        </w:rPr>
        <w:t xml:space="preserve"> </w:t>
      </w:r>
      <w:r w:rsidR="0051590D" w:rsidRPr="00751DBB">
        <w:rPr>
          <w:rStyle w:val="ecl-commentChar"/>
          <w:lang w:val="en-GB"/>
        </w:rPr>
        <w:t xml:space="preserve">// fixed constant for </w:t>
      </w:r>
      <w:r w:rsidR="00D7722D" w:rsidRPr="00751DBB">
        <w:rPr>
          <w:rStyle w:val="ecl-commentChar"/>
          <w:lang w:val="en-GB"/>
        </w:rPr>
        <w:t xml:space="preserve">DigiDoc </w:t>
      </w:r>
      <w:r w:rsidR="0051590D" w:rsidRPr="00751DBB">
        <w:rPr>
          <w:rStyle w:val="ecl-commentChar"/>
          <w:lang w:val="en-GB"/>
        </w:rPr>
        <w:t>character encoding</w:t>
      </w:r>
    </w:p>
    <w:p w:rsidR="003C5E5C" w:rsidRPr="00751DBB" w:rsidRDefault="001F47EB" w:rsidP="005A577B">
      <w:pPr>
        <w:ind w:left="294"/>
        <w:rPr>
          <w:lang w:val="en-GB"/>
        </w:rPr>
      </w:pPr>
      <w:r w:rsidRPr="00751DBB">
        <w:rPr>
          <w:lang w:val="en-GB"/>
        </w:rPr>
        <w:t>T</w:t>
      </w:r>
      <w:r w:rsidR="00266171" w:rsidRPr="00751DBB">
        <w:rPr>
          <w:lang w:val="en-GB"/>
        </w:rPr>
        <w:t xml:space="preserve">hird </w:t>
      </w:r>
      <w:r w:rsidR="0060179F" w:rsidRPr="00751DBB">
        <w:rPr>
          <w:lang w:val="en-GB"/>
        </w:rPr>
        <w:t>parameter</w:t>
      </w:r>
      <w:r w:rsidR="00266171" w:rsidRPr="00751DBB">
        <w:rPr>
          <w:lang w:val="en-GB"/>
        </w:rPr>
        <w:t xml:space="preserve"> </w:t>
      </w:r>
      <w:r w:rsidRPr="00751DBB">
        <w:rPr>
          <w:lang w:val="en-GB"/>
        </w:rPr>
        <w:t xml:space="preserve">in the abovementioned function </w:t>
      </w:r>
      <w:r w:rsidR="00266171" w:rsidRPr="00751DBB">
        <w:rPr>
          <w:lang w:val="en-GB"/>
        </w:rPr>
        <w:t>is a</w:t>
      </w:r>
      <w:r w:rsidR="003C5E5C" w:rsidRPr="00751DBB">
        <w:rPr>
          <w:lang w:val="en-GB"/>
        </w:rPr>
        <w:t xml:space="preserve"> unique </w:t>
      </w:r>
      <w:r w:rsidR="00BC32C1" w:rsidRPr="00751DBB">
        <w:rPr>
          <w:lang w:val="en-GB"/>
        </w:rPr>
        <w:t>identification</w:t>
      </w:r>
      <w:r w:rsidR="003C5E5C" w:rsidRPr="00751DBB">
        <w:rPr>
          <w:lang w:val="en-GB"/>
        </w:rPr>
        <w:t xml:space="preserve"> </w:t>
      </w:r>
      <w:r w:rsidR="008418B3">
        <w:rPr>
          <w:lang w:val="en-GB"/>
        </w:rPr>
        <w:t>of</w:t>
      </w:r>
      <w:r w:rsidR="008418B3" w:rsidRPr="00751DBB">
        <w:rPr>
          <w:lang w:val="en-GB"/>
        </w:rPr>
        <w:t xml:space="preserve"> </w:t>
      </w:r>
      <w:r w:rsidR="003C5E5C" w:rsidRPr="00751DBB">
        <w:rPr>
          <w:lang w:val="en-GB"/>
        </w:rPr>
        <w:t xml:space="preserve">the </w:t>
      </w:r>
      <w:r w:rsidRPr="00751DBB">
        <w:rPr>
          <w:lang w:val="en-GB"/>
        </w:rPr>
        <w:t>data file in the DigiDoc document</w:t>
      </w:r>
      <w:r w:rsidR="003C5E5C" w:rsidRPr="00751DBB">
        <w:rPr>
          <w:lang w:val="en-GB"/>
        </w:rPr>
        <w:t xml:space="preserve">. If </w:t>
      </w:r>
      <w:r w:rsidR="0060179F" w:rsidRPr="00751DBB">
        <w:rPr>
          <w:lang w:val="en-GB"/>
        </w:rPr>
        <w:t>value</w:t>
      </w:r>
      <w:r w:rsidR="003C5E5C" w:rsidRPr="00751DBB">
        <w:rPr>
          <w:lang w:val="en-GB"/>
        </w:rPr>
        <w:t xml:space="preserve"> NULL </w:t>
      </w:r>
      <w:r w:rsidR="0060179F" w:rsidRPr="00751DBB">
        <w:rPr>
          <w:lang w:val="en-GB"/>
        </w:rPr>
        <w:t xml:space="preserve">is used </w:t>
      </w:r>
      <w:r w:rsidR="003C5E5C" w:rsidRPr="00751DBB">
        <w:rPr>
          <w:lang w:val="en-GB"/>
        </w:rPr>
        <w:t xml:space="preserve">then the library </w:t>
      </w:r>
      <w:r w:rsidR="0060179F" w:rsidRPr="00751DBB">
        <w:rPr>
          <w:lang w:val="en-GB"/>
        </w:rPr>
        <w:t xml:space="preserve">generates it automatically. </w:t>
      </w:r>
    </w:p>
    <w:p w:rsidR="003C5E5C" w:rsidRPr="00751DBB" w:rsidRDefault="001F47EB" w:rsidP="005A577B">
      <w:pPr>
        <w:ind w:left="294"/>
        <w:rPr>
          <w:lang w:val="en-GB"/>
        </w:rPr>
      </w:pPr>
      <w:r w:rsidRPr="00751DBB">
        <w:rPr>
          <w:lang w:val="en-GB"/>
        </w:rPr>
        <w:t>F</w:t>
      </w:r>
      <w:r w:rsidR="0060179F" w:rsidRPr="00751DBB">
        <w:rPr>
          <w:lang w:val="en-GB"/>
        </w:rPr>
        <w:t>ourth parameter is the</w:t>
      </w:r>
      <w:r w:rsidR="003C5E5C" w:rsidRPr="00751DBB">
        <w:rPr>
          <w:lang w:val="en-GB"/>
        </w:rPr>
        <w:t xml:space="preserve"> name of the </w:t>
      </w:r>
      <w:r w:rsidR="003F36BC" w:rsidRPr="00751DBB">
        <w:rPr>
          <w:lang w:val="en-GB"/>
        </w:rPr>
        <w:t>data</w:t>
      </w:r>
      <w:r w:rsidR="00266171" w:rsidRPr="00751DBB">
        <w:rPr>
          <w:lang w:val="en-GB"/>
        </w:rPr>
        <w:t xml:space="preserve"> file. It is recommended to </w:t>
      </w:r>
      <w:r w:rsidR="003C5E5C" w:rsidRPr="00751DBB">
        <w:rPr>
          <w:lang w:val="en-GB"/>
        </w:rPr>
        <w:t>include full path in this parameter; the path is removed when writ</w:t>
      </w:r>
      <w:r w:rsidR="0060179F" w:rsidRPr="00751DBB">
        <w:rPr>
          <w:lang w:val="en-GB"/>
        </w:rPr>
        <w:t>ing the file to DigiDoc container</w:t>
      </w:r>
      <w:r w:rsidR="003C5E5C" w:rsidRPr="00751DBB">
        <w:rPr>
          <w:lang w:val="en-GB"/>
        </w:rPr>
        <w:t>.</w:t>
      </w:r>
    </w:p>
    <w:p w:rsidR="001F47EB" w:rsidRPr="000B3B51" w:rsidRDefault="003C5E5C" w:rsidP="005A577B">
      <w:pPr>
        <w:ind w:left="294"/>
        <w:rPr>
          <w:lang w:val="en-GB"/>
        </w:rPr>
      </w:pPr>
      <w:r w:rsidRPr="00751DBB">
        <w:rPr>
          <w:lang w:val="en-GB"/>
        </w:rPr>
        <w:t xml:space="preserve">Fifth parameter reflects how </w:t>
      </w:r>
      <w:r w:rsidR="003F36BC" w:rsidRPr="00751DBB">
        <w:rPr>
          <w:lang w:val="en-GB"/>
        </w:rPr>
        <w:t>data</w:t>
      </w:r>
      <w:r w:rsidRPr="00751DBB">
        <w:rPr>
          <w:lang w:val="en-GB"/>
        </w:rPr>
        <w:t xml:space="preserve"> fil</w:t>
      </w:r>
      <w:r w:rsidR="00266171" w:rsidRPr="00751DBB">
        <w:rPr>
          <w:lang w:val="en-GB"/>
        </w:rPr>
        <w:t xml:space="preserve">es are embedded in the DigiDoc </w:t>
      </w:r>
      <w:r w:rsidRPr="00751DBB">
        <w:rPr>
          <w:lang w:val="en-GB"/>
        </w:rPr>
        <w:t xml:space="preserve">container. </w:t>
      </w:r>
      <w:r w:rsidR="00A91ECE">
        <w:rPr>
          <w:lang w:val="en-GB"/>
        </w:rPr>
        <w:t xml:space="preserve">The supported </w:t>
      </w:r>
      <w:r w:rsidR="000B3B51">
        <w:rPr>
          <w:lang w:val="en-GB"/>
        </w:rPr>
        <w:t xml:space="preserve">embedding </w:t>
      </w:r>
      <w:r w:rsidR="00A91ECE">
        <w:rPr>
          <w:lang w:val="en-GB"/>
        </w:rPr>
        <w:t>option is</w:t>
      </w:r>
      <w:r w:rsidRPr="00751DBB">
        <w:rPr>
          <w:lang w:val="en-GB"/>
        </w:rPr>
        <w:t xml:space="preserve"> </w:t>
      </w:r>
      <w:r w:rsidR="000B3B51" w:rsidRPr="00751DBB">
        <w:rPr>
          <w:rFonts w:ascii="Consolas" w:hAnsi="Consolas" w:cs="Consolas"/>
          <w:sz w:val="18"/>
          <w:szCs w:val="18"/>
          <w:lang w:val="en-GB"/>
        </w:rPr>
        <w:t>CONTENT_EMBEDDED_BASE64</w:t>
      </w:r>
      <w:r w:rsidR="000B3B51" w:rsidRPr="00751DBB">
        <w:rPr>
          <w:lang w:val="en-GB"/>
        </w:rPr>
        <w:t xml:space="preserve"> </w:t>
      </w:r>
      <w:r w:rsidRPr="00751DBB">
        <w:rPr>
          <w:lang w:val="en-GB"/>
        </w:rPr>
        <w:t>(</w:t>
      </w:r>
      <w:r w:rsidR="001F47EB" w:rsidRPr="00751DBB">
        <w:rPr>
          <w:lang w:val="en-GB"/>
        </w:rPr>
        <w:t xml:space="preserve">defined in </w:t>
      </w:r>
      <w:r w:rsidRPr="00751DBB">
        <w:rPr>
          <w:lang w:val="en-GB"/>
        </w:rPr>
        <w:t>DigiDocLib.h)</w:t>
      </w:r>
      <w:r w:rsidR="000B3B51">
        <w:rPr>
          <w:rFonts w:ascii="Consolas" w:hAnsi="Consolas" w:cs="Consolas"/>
          <w:sz w:val="18"/>
          <w:szCs w:val="18"/>
          <w:lang w:val="en-GB"/>
        </w:rPr>
        <w:t xml:space="preserve"> </w:t>
      </w:r>
      <w:r w:rsidR="001F47EB" w:rsidRPr="000B3B51">
        <w:rPr>
          <w:lang w:val="en-GB"/>
        </w:rPr>
        <w:t xml:space="preserve">– </w:t>
      </w:r>
      <w:r w:rsidR="000B3B51">
        <w:rPr>
          <w:lang w:val="en-GB"/>
        </w:rPr>
        <w:t>c</w:t>
      </w:r>
      <w:r w:rsidR="001F47EB" w:rsidRPr="000B3B51">
        <w:rPr>
          <w:lang w:val="en-GB"/>
        </w:rPr>
        <w:t xml:space="preserve">ontents of the </w:t>
      </w:r>
      <w:r w:rsidR="003F36BC" w:rsidRPr="000B3B51">
        <w:rPr>
          <w:lang w:val="en-GB"/>
        </w:rPr>
        <w:t>data</w:t>
      </w:r>
      <w:r w:rsidR="001F47EB" w:rsidRPr="000B3B51">
        <w:rPr>
          <w:lang w:val="en-GB"/>
        </w:rPr>
        <w:t xml:space="preserve"> file are encoded using base64-encoding before merging it into DigiDoc container.</w:t>
      </w:r>
    </w:p>
    <w:p w:rsidR="00BF5D42" w:rsidRPr="00751DBB" w:rsidRDefault="00DB3F48" w:rsidP="005A577B">
      <w:pPr>
        <w:ind w:left="294"/>
        <w:rPr>
          <w:lang w:val="en-GB"/>
        </w:rPr>
      </w:pPr>
      <w:r w:rsidRPr="00751DBB">
        <w:rPr>
          <w:lang w:val="en-GB"/>
        </w:rPr>
        <w:t xml:space="preserve">Sixth </w:t>
      </w:r>
      <w:r w:rsidR="00BF5D42" w:rsidRPr="00751DBB">
        <w:rPr>
          <w:lang w:val="en-GB"/>
        </w:rPr>
        <w:t xml:space="preserve">parameter is a MIME type of the </w:t>
      </w:r>
      <w:r w:rsidR="003F36BC" w:rsidRPr="00751DBB">
        <w:rPr>
          <w:lang w:val="en-GB"/>
        </w:rPr>
        <w:t>data</w:t>
      </w:r>
      <w:r w:rsidR="00BF5D42" w:rsidRPr="00751DBB">
        <w:rPr>
          <w:lang w:val="en-GB"/>
        </w:rPr>
        <w:t xml:space="preserve"> file</w:t>
      </w:r>
      <w:r w:rsidR="003F36BC" w:rsidRPr="00751DBB">
        <w:rPr>
          <w:lang w:val="en-GB"/>
        </w:rPr>
        <w:t>. F</w:t>
      </w:r>
      <w:r w:rsidRPr="00751DBB">
        <w:rPr>
          <w:lang w:val="en-GB"/>
        </w:rPr>
        <w:t>or example "</w:t>
      </w:r>
      <w:r w:rsidR="00952FA4" w:rsidRPr="00751DBB">
        <w:rPr>
          <w:lang w:val="en-GB"/>
        </w:rPr>
        <w:t>application/msword” or “application</w:t>
      </w:r>
      <w:r w:rsidRPr="00751DBB">
        <w:rPr>
          <w:lang w:val="en-GB"/>
        </w:rPr>
        <w:t>/p</w:t>
      </w:r>
      <w:r w:rsidR="00952FA4" w:rsidRPr="00751DBB">
        <w:rPr>
          <w:lang w:val="en-GB"/>
        </w:rPr>
        <w:t>df</w:t>
      </w:r>
      <w:r w:rsidRPr="00751DBB">
        <w:rPr>
          <w:lang w:val="en-GB"/>
        </w:rPr>
        <w:t>”</w:t>
      </w:r>
      <w:proofErr w:type="gramStart"/>
      <w:r w:rsidRPr="00751DBB">
        <w:rPr>
          <w:lang w:val="en-GB"/>
        </w:rPr>
        <w:t>,</w:t>
      </w:r>
      <w:r w:rsidR="00BF5D42" w:rsidRPr="00751DBB">
        <w:rPr>
          <w:lang w:val="en-GB"/>
        </w:rPr>
        <w:t xml:space="preserve"> depending</w:t>
      </w:r>
      <w:proofErr w:type="gramEnd"/>
      <w:r w:rsidR="00BF5D42" w:rsidRPr="00751DBB">
        <w:rPr>
          <w:lang w:val="en-GB"/>
        </w:rPr>
        <w:t xml:space="preserve"> on the type of </w:t>
      </w:r>
      <w:r w:rsidRPr="00751DBB">
        <w:rPr>
          <w:lang w:val="en-GB"/>
        </w:rPr>
        <w:t xml:space="preserve">the </w:t>
      </w:r>
      <w:r w:rsidR="003F36BC" w:rsidRPr="00751DBB">
        <w:rPr>
          <w:lang w:val="en-GB"/>
        </w:rPr>
        <w:t>data</w:t>
      </w:r>
      <w:r w:rsidR="00BF5D42" w:rsidRPr="00751DBB">
        <w:rPr>
          <w:lang w:val="en-GB"/>
        </w:rPr>
        <w:t xml:space="preserve"> file.</w:t>
      </w:r>
    </w:p>
    <w:p w:rsidR="00BF5D42" w:rsidRPr="00751DBB" w:rsidRDefault="00BF5D42" w:rsidP="005A577B">
      <w:pPr>
        <w:ind w:left="294"/>
        <w:rPr>
          <w:lang w:val="en-GB"/>
        </w:rPr>
      </w:pPr>
      <w:r w:rsidRPr="00751DBB">
        <w:rPr>
          <w:lang w:val="en-GB"/>
        </w:rPr>
        <w:t>In most cases</w:t>
      </w:r>
      <w:r w:rsidR="001F47EB" w:rsidRPr="00751DBB">
        <w:rPr>
          <w:lang w:val="en-GB"/>
        </w:rPr>
        <w:t>, the</w:t>
      </w:r>
      <w:r w:rsidRPr="00751DBB">
        <w:rPr>
          <w:lang w:val="en-GB"/>
        </w:rPr>
        <w:t xml:space="preserve"> next four parameters </w:t>
      </w:r>
      <w:r w:rsidR="001F47EB" w:rsidRPr="00751DBB">
        <w:rPr>
          <w:lang w:val="en-GB"/>
        </w:rPr>
        <w:t>should</w:t>
      </w:r>
      <w:r w:rsidRPr="00751DBB">
        <w:rPr>
          <w:lang w:val="en-GB"/>
        </w:rPr>
        <w:t xml:space="preserve"> be left to the library to </w:t>
      </w:r>
      <w:r w:rsidR="001F47EB" w:rsidRPr="00751DBB">
        <w:rPr>
          <w:lang w:val="en-GB"/>
        </w:rPr>
        <w:t>determine</w:t>
      </w:r>
      <w:r w:rsidRPr="00751DBB">
        <w:rPr>
          <w:lang w:val="en-GB"/>
        </w:rPr>
        <w:t xml:space="preserve">. </w:t>
      </w:r>
      <w:r w:rsidR="00D7722D" w:rsidRPr="00751DBB">
        <w:rPr>
          <w:lang w:val="en-GB"/>
        </w:rPr>
        <w:t>The parameters determine</w:t>
      </w:r>
      <w:r w:rsidRPr="00751DBB">
        <w:rPr>
          <w:lang w:val="en-GB"/>
        </w:rPr>
        <w:t>:</w:t>
      </w:r>
    </w:p>
    <w:p w:rsidR="00BF5D42" w:rsidRPr="00751DBB" w:rsidRDefault="00BC1450" w:rsidP="005A577B">
      <w:pPr>
        <w:pStyle w:val="ListParagraph"/>
        <w:numPr>
          <w:ilvl w:val="0"/>
          <w:numId w:val="28"/>
        </w:numPr>
        <w:ind w:left="1014"/>
        <w:rPr>
          <w:lang w:val="en-GB"/>
        </w:rPr>
      </w:pPr>
      <w:r w:rsidRPr="00751DBB">
        <w:rPr>
          <w:lang w:val="en-GB"/>
        </w:rPr>
        <w:t>s</w:t>
      </w:r>
      <w:r w:rsidR="00BF5D42" w:rsidRPr="00751DBB">
        <w:rPr>
          <w:lang w:val="en-GB"/>
        </w:rPr>
        <w:t>ize of the original file in bytes</w:t>
      </w:r>
      <w:r w:rsidRPr="00751DBB">
        <w:rPr>
          <w:lang w:val="en-GB"/>
        </w:rPr>
        <w:t>,</w:t>
      </w:r>
    </w:p>
    <w:p w:rsidR="00BF5D42" w:rsidRPr="00751DBB" w:rsidRDefault="00BC1450" w:rsidP="005A577B">
      <w:pPr>
        <w:pStyle w:val="ListParagraph"/>
        <w:numPr>
          <w:ilvl w:val="0"/>
          <w:numId w:val="28"/>
        </w:numPr>
        <w:ind w:left="1014"/>
        <w:rPr>
          <w:lang w:val="en-GB"/>
        </w:rPr>
      </w:pPr>
      <w:r w:rsidRPr="00751DBB">
        <w:rPr>
          <w:lang w:val="en-GB"/>
        </w:rPr>
        <w:t>h</w:t>
      </w:r>
      <w:r w:rsidR="00BF5D42" w:rsidRPr="00751DBB">
        <w:rPr>
          <w:lang w:val="en-GB"/>
        </w:rPr>
        <w:t>ash of the original file</w:t>
      </w:r>
      <w:r w:rsidRPr="00751DBB">
        <w:rPr>
          <w:lang w:val="en-GB"/>
        </w:rPr>
        <w:t>,</w:t>
      </w:r>
    </w:p>
    <w:p w:rsidR="00BF5D42" w:rsidRPr="00751DBB" w:rsidRDefault="00BC1450" w:rsidP="005A577B">
      <w:pPr>
        <w:pStyle w:val="ListParagraph"/>
        <w:numPr>
          <w:ilvl w:val="0"/>
          <w:numId w:val="28"/>
        </w:numPr>
        <w:ind w:left="1014"/>
        <w:rPr>
          <w:lang w:val="en-GB"/>
        </w:rPr>
      </w:pPr>
      <w:r w:rsidRPr="00751DBB">
        <w:rPr>
          <w:lang w:val="en-GB"/>
        </w:rPr>
        <w:t>s</w:t>
      </w:r>
      <w:r w:rsidR="00BF5D42" w:rsidRPr="00751DBB">
        <w:rPr>
          <w:lang w:val="en-GB"/>
        </w:rPr>
        <w:t>ize of the hash of the original file</w:t>
      </w:r>
      <w:r w:rsidRPr="00751DBB">
        <w:rPr>
          <w:lang w:val="en-GB"/>
        </w:rPr>
        <w:t>,</w:t>
      </w:r>
    </w:p>
    <w:p w:rsidR="00BF5D42" w:rsidRPr="00751DBB" w:rsidRDefault="00BC1450" w:rsidP="005A577B">
      <w:pPr>
        <w:pStyle w:val="ListParagraph"/>
        <w:numPr>
          <w:ilvl w:val="0"/>
          <w:numId w:val="28"/>
        </w:numPr>
        <w:ind w:left="1014"/>
        <w:rPr>
          <w:lang w:val="en-GB"/>
        </w:rPr>
      </w:pPr>
      <w:proofErr w:type="gramStart"/>
      <w:r w:rsidRPr="00751DBB">
        <w:rPr>
          <w:lang w:val="en-GB"/>
        </w:rPr>
        <w:t>t</w:t>
      </w:r>
      <w:r w:rsidR="00BF5D42" w:rsidRPr="00751DBB">
        <w:rPr>
          <w:lang w:val="en-GB"/>
        </w:rPr>
        <w:t>ype</w:t>
      </w:r>
      <w:proofErr w:type="gramEnd"/>
      <w:r w:rsidR="00BF5D42" w:rsidRPr="00751DBB">
        <w:rPr>
          <w:lang w:val="en-GB"/>
        </w:rPr>
        <w:t xml:space="preserve"> of hash algorithm (only </w:t>
      </w:r>
      <w:r w:rsidR="00A6404F">
        <w:rPr>
          <w:lang w:val="en-GB"/>
        </w:rPr>
        <w:t>SHA-</w:t>
      </w:r>
      <w:r w:rsidR="00A6404F" w:rsidRPr="00751DBB">
        <w:rPr>
          <w:lang w:val="en-GB"/>
        </w:rPr>
        <w:t xml:space="preserve">1 </w:t>
      </w:r>
      <w:r w:rsidR="00BF5D42" w:rsidRPr="00751DBB">
        <w:rPr>
          <w:lang w:val="en-GB"/>
        </w:rPr>
        <w:t>is supported)</w:t>
      </w:r>
      <w:r w:rsidRPr="00751DBB">
        <w:rPr>
          <w:lang w:val="en-GB"/>
        </w:rPr>
        <w:t>.</w:t>
      </w:r>
    </w:p>
    <w:p w:rsidR="00BF5D42" w:rsidRPr="00751DBB" w:rsidRDefault="003F5C7B" w:rsidP="005A577B">
      <w:pPr>
        <w:ind w:left="294"/>
        <w:rPr>
          <w:lang w:val="en-GB"/>
        </w:rPr>
      </w:pPr>
      <w:r w:rsidRPr="00751DBB">
        <w:rPr>
          <w:lang w:val="en-GB"/>
        </w:rPr>
        <w:t xml:space="preserve">To calculate the values of these four parameters, </w:t>
      </w:r>
      <w:r w:rsidR="007B7F4A">
        <w:rPr>
          <w:lang w:val="en-GB"/>
        </w:rPr>
        <w:t>call the following function</w:t>
      </w:r>
      <w:r w:rsidRPr="00751DBB">
        <w:rPr>
          <w:lang w:val="en-GB"/>
        </w:rPr>
        <w:t>:</w:t>
      </w:r>
    </w:p>
    <w:p w:rsidR="00BF5D42" w:rsidRPr="00751DBB" w:rsidRDefault="00BF5D42" w:rsidP="005A577B">
      <w:pPr>
        <w:pStyle w:val="eclipse"/>
        <w:ind w:left="588"/>
        <w:rPr>
          <w:lang w:val="en-GB"/>
        </w:rPr>
      </w:pPr>
      <w:proofErr w:type="gramStart"/>
      <w:r w:rsidRPr="00751DBB">
        <w:rPr>
          <w:lang w:val="en-GB"/>
        </w:rPr>
        <w:t>calculateDataFileSizeAndDigest(</w:t>
      </w:r>
      <w:proofErr w:type="gramEnd"/>
      <w:r w:rsidRPr="00751DBB">
        <w:rPr>
          <w:lang w:val="en-GB"/>
        </w:rPr>
        <w:t xml:space="preserve">pSigDoc, pDataFile-&gt;szId, infile, </w:t>
      </w:r>
      <w:r w:rsidRPr="00751DBB">
        <w:rPr>
          <w:rStyle w:val="Ecl-paramChar"/>
          <w:lang w:val="en-GB"/>
        </w:rPr>
        <w:t>DIGEST_SHA1</w:t>
      </w:r>
      <w:r w:rsidRPr="00751DBB">
        <w:rPr>
          <w:lang w:val="en-GB"/>
        </w:rPr>
        <w:t>);</w:t>
      </w:r>
    </w:p>
    <w:p w:rsidR="00BF5D42" w:rsidRDefault="00BF5D42" w:rsidP="005A577B">
      <w:pPr>
        <w:ind w:left="294"/>
        <w:rPr>
          <w:lang w:val="en-GB"/>
        </w:rPr>
      </w:pPr>
      <w:r w:rsidRPr="00751DBB">
        <w:rPr>
          <w:lang w:val="en-GB"/>
        </w:rPr>
        <w:t xml:space="preserve">This function </w:t>
      </w:r>
      <w:r w:rsidR="007B7F4A">
        <w:rPr>
          <w:lang w:val="en-GB"/>
        </w:rPr>
        <w:t xml:space="preserve">reads the data file from disk, </w:t>
      </w:r>
      <w:r w:rsidRPr="00751DBB">
        <w:rPr>
          <w:lang w:val="en-GB"/>
        </w:rPr>
        <w:t xml:space="preserve">calculates and adds these four values to section pDataFile-&gt;szId based on file name given in </w:t>
      </w:r>
      <w:r w:rsidR="003F5C7B" w:rsidRPr="00751DBB">
        <w:rPr>
          <w:lang w:val="en-GB"/>
        </w:rPr>
        <w:t xml:space="preserve">the </w:t>
      </w:r>
      <w:r w:rsidRPr="00751DBB">
        <w:rPr>
          <w:lang w:val="en-GB"/>
        </w:rPr>
        <w:t xml:space="preserve">third parameter. </w:t>
      </w:r>
      <w:r w:rsidRPr="00751DBB">
        <w:rPr>
          <w:rFonts w:ascii="Consolas" w:hAnsi="Consolas" w:cs="Consolas"/>
          <w:sz w:val="18"/>
          <w:szCs w:val="18"/>
          <w:lang w:val="en-GB"/>
        </w:rPr>
        <w:t>DIGEST_SHA1</w:t>
      </w:r>
      <w:r w:rsidRPr="00751DBB">
        <w:rPr>
          <w:lang w:val="en-GB"/>
        </w:rPr>
        <w:t xml:space="preserve"> is the only supported hash algorithm. </w:t>
      </w:r>
    </w:p>
    <w:p w:rsidR="00B65C9A" w:rsidRPr="00751DBB" w:rsidRDefault="00B65C9A" w:rsidP="00B65C9A">
      <w:pPr>
        <w:ind w:left="294"/>
        <w:rPr>
          <w:lang w:val="en-GB"/>
        </w:rPr>
      </w:pPr>
      <w:r w:rsidRPr="00751DBB">
        <w:rPr>
          <w:lang w:val="en-GB"/>
        </w:rPr>
        <w:t xml:space="preserve">It is possible to add additional extra XML attributes to the data file, function </w:t>
      </w:r>
      <w:proofErr w:type="gramStart"/>
      <w:r w:rsidRPr="00751DBB">
        <w:rPr>
          <w:lang w:val="en-GB"/>
        </w:rPr>
        <w:t>addDataFileAttribute(</w:t>
      </w:r>
      <w:proofErr w:type="gramEnd"/>
      <w:r w:rsidRPr="00751DBB">
        <w:rPr>
          <w:lang w:val="en-GB"/>
        </w:rPr>
        <w:t>) is used for that. For example:</w:t>
      </w:r>
    </w:p>
    <w:p w:rsidR="00B65C9A" w:rsidRPr="00751DBB" w:rsidRDefault="00B65C9A" w:rsidP="00B65C9A">
      <w:pPr>
        <w:pStyle w:val="eclipse"/>
        <w:ind w:left="588"/>
        <w:rPr>
          <w:lang w:val="en-GB"/>
        </w:rPr>
      </w:pPr>
      <w:proofErr w:type="gramStart"/>
      <w:r w:rsidRPr="00751DBB">
        <w:rPr>
          <w:lang w:val="en-GB"/>
        </w:rPr>
        <w:t>addDataFileAttribute(</w:t>
      </w:r>
      <w:proofErr w:type="gramEnd"/>
      <w:r w:rsidRPr="00751DBB">
        <w:rPr>
          <w:lang w:val="en-GB"/>
        </w:rPr>
        <w:t>pDataFile, "</w:t>
      </w:r>
      <w:r w:rsidRPr="00751DBB">
        <w:rPr>
          <w:rStyle w:val="ecl-stringChar"/>
          <w:lang w:val="en-GB"/>
        </w:rPr>
        <w:t>ISBN</w:t>
      </w:r>
      <w:r w:rsidRPr="00751DBB">
        <w:rPr>
          <w:lang w:val="en-GB"/>
        </w:rPr>
        <w:t>", "</w:t>
      </w:r>
      <w:r w:rsidRPr="00751DBB">
        <w:rPr>
          <w:rStyle w:val="ecl-stringChar"/>
          <w:lang w:val="en-GB"/>
        </w:rPr>
        <w:t>000012345235623465</w:t>
      </w:r>
      <w:r w:rsidRPr="00751DBB">
        <w:rPr>
          <w:lang w:val="en-GB"/>
        </w:rPr>
        <w:t>");</w:t>
      </w:r>
    </w:p>
    <w:p w:rsidR="00B65C9A" w:rsidRPr="00751DBB" w:rsidRDefault="00B65C9A" w:rsidP="00B65C9A">
      <w:pPr>
        <w:pStyle w:val="eclipse"/>
        <w:ind w:left="588"/>
        <w:rPr>
          <w:lang w:val="en-GB"/>
        </w:rPr>
      </w:pPr>
      <w:proofErr w:type="gramStart"/>
      <w:r w:rsidRPr="00751DBB">
        <w:rPr>
          <w:lang w:val="en-GB"/>
        </w:rPr>
        <w:t>addDataFileAttribute(</w:t>
      </w:r>
      <w:proofErr w:type="gramEnd"/>
      <w:r w:rsidRPr="00751DBB">
        <w:rPr>
          <w:lang w:val="en-GB"/>
        </w:rPr>
        <w:t>pDataFile, "</w:t>
      </w:r>
      <w:r w:rsidRPr="00751DBB">
        <w:rPr>
          <w:rStyle w:val="ecl-stringChar"/>
          <w:lang w:val="en-GB"/>
        </w:rPr>
        <w:t>Owner</w:t>
      </w:r>
      <w:r w:rsidRPr="00751DBB">
        <w:rPr>
          <w:lang w:val="en-GB"/>
        </w:rPr>
        <w:t>", "</w:t>
      </w:r>
      <w:r w:rsidRPr="00751DBB">
        <w:rPr>
          <w:rStyle w:val="ecl-stringChar"/>
          <w:lang w:val="en-GB"/>
        </w:rPr>
        <w:t>CEO</w:t>
      </w:r>
      <w:r w:rsidRPr="00751DBB">
        <w:rPr>
          <w:lang w:val="en-GB"/>
        </w:rPr>
        <w:t>");</w:t>
      </w:r>
    </w:p>
    <w:p w:rsidR="00B65C9A" w:rsidRPr="008752CF" w:rsidRDefault="00B65C9A" w:rsidP="00B65C9A">
      <w:pPr>
        <w:ind w:left="294"/>
        <w:rPr>
          <w:lang w:val="en-GB"/>
        </w:rPr>
      </w:pPr>
      <w:r w:rsidRPr="00751DBB">
        <w:rPr>
          <w:lang w:val="en-GB"/>
        </w:rPr>
        <w:lastRenderedPageBreak/>
        <w:t>The first parameter is a pointer to original file structure, followed by the attribute’s name and value. The data is going to be added in UTF-8 encoding.</w:t>
      </w:r>
    </w:p>
    <w:p w:rsidR="005A577B" w:rsidRPr="005A577B" w:rsidRDefault="007B7F4A" w:rsidP="009F1D86">
      <w:pPr>
        <w:pStyle w:val="ListParagraph"/>
        <w:numPr>
          <w:ilvl w:val="0"/>
          <w:numId w:val="43"/>
        </w:numPr>
        <w:ind w:left="284" w:hanging="284"/>
        <w:rPr>
          <w:lang w:val="en-GB"/>
        </w:rPr>
      </w:pPr>
      <w:r>
        <w:rPr>
          <w:lang w:val="en-GB"/>
        </w:rPr>
        <w:t>A</w:t>
      </w:r>
      <w:r w:rsidR="00B65C9A">
        <w:rPr>
          <w:lang w:val="en-GB"/>
        </w:rPr>
        <w:t xml:space="preserve">dding </w:t>
      </w:r>
      <w:r>
        <w:rPr>
          <w:lang w:val="en-GB"/>
        </w:rPr>
        <w:t>data by using internal memory buffers (no data is stored on the disk)</w:t>
      </w:r>
    </w:p>
    <w:p w:rsidR="00B65C9A" w:rsidRDefault="00A02E4B" w:rsidP="007B7F4A">
      <w:pPr>
        <w:ind w:left="360"/>
        <w:rPr>
          <w:rStyle w:val="Strong"/>
          <w:b w:val="0"/>
          <w:lang w:val="en-GB"/>
        </w:rPr>
      </w:pPr>
      <w:r>
        <w:rPr>
          <w:rStyle w:val="Strong"/>
          <w:b w:val="0"/>
          <w:lang w:val="en-GB"/>
        </w:rPr>
        <w:t>U</w:t>
      </w:r>
      <w:r w:rsidR="00B65C9A">
        <w:rPr>
          <w:rStyle w:val="Strong"/>
          <w:b w:val="0"/>
          <w:lang w:val="en-GB"/>
        </w:rPr>
        <w:t>se the DigiDocMemBuf structure to hold the data</w:t>
      </w:r>
      <w:r>
        <w:rPr>
          <w:rStyle w:val="Strong"/>
          <w:b w:val="0"/>
          <w:lang w:val="en-GB"/>
        </w:rPr>
        <w:t xml:space="preserve"> to be added</w:t>
      </w:r>
      <w:r w:rsidR="002151E2">
        <w:rPr>
          <w:rStyle w:val="Strong"/>
          <w:b w:val="0"/>
          <w:lang w:val="en-GB"/>
        </w:rPr>
        <w:t xml:space="preserve">. Note that the fields of DigiDocMemBuf structure should be initialised with </w:t>
      </w:r>
      <w:r w:rsidR="004E0237">
        <w:rPr>
          <w:rStyle w:val="Strong"/>
          <w:b w:val="0"/>
          <w:lang w:val="en-GB"/>
        </w:rPr>
        <w:t>value 0:</w:t>
      </w:r>
    </w:p>
    <w:p w:rsidR="00B65C9A" w:rsidRDefault="00B03837" w:rsidP="00B65C9A">
      <w:pPr>
        <w:pStyle w:val="eclipse"/>
        <w:ind w:left="360"/>
        <w:rPr>
          <w:rStyle w:val="ecl-commentChar"/>
        </w:rPr>
      </w:pPr>
      <w:r>
        <w:rPr>
          <w:lang w:val="et-EE"/>
        </w:rPr>
        <w:t>DigiDocMemBuf mbuf</w:t>
      </w:r>
      <w:r w:rsidR="00B65C9A" w:rsidRPr="00B82E3F">
        <w:rPr>
          <w:lang w:val="et-EE"/>
        </w:rPr>
        <w:t>;</w:t>
      </w:r>
      <w:r w:rsidR="00B65C9A">
        <w:rPr>
          <w:lang w:val="et-EE"/>
        </w:rPr>
        <w:t xml:space="preserve"> </w:t>
      </w:r>
      <w:r w:rsidR="00B65C9A" w:rsidRPr="00B82E3F">
        <w:rPr>
          <w:rStyle w:val="ecl-commentChar"/>
        </w:rPr>
        <w:t>//</w:t>
      </w:r>
      <w:r w:rsidR="00B65C9A">
        <w:rPr>
          <w:rStyle w:val="ecl-commentChar"/>
        </w:rPr>
        <w:t xml:space="preserve"> </w:t>
      </w:r>
      <w:r w:rsidR="00B65C9A" w:rsidRPr="00B82E3F">
        <w:rPr>
          <w:rStyle w:val="ecl-commentChar"/>
        </w:rPr>
        <w:t>memory buffer to hold the data</w:t>
      </w:r>
    </w:p>
    <w:p w:rsidR="002151E2" w:rsidRPr="002151E2" w:rsidRDefault="002151E2" w:rsidP="002151E2">
      <w:pPr>
        <w:pStyle w:val="eclipse"/>
        <w:ind w:left="360"/>
        <w:rPr>
          <w:lang w:val="et-EE"/>
        </w:rPr>
      </w:pPr>
      <w:r>
        <w:rPr>
          <w:lang w:val="et-EE"/>
        </w:rPr>
        <w:t>mbuf</w:t>
      </w:r>
      <w:r w:rsidRPr="002151E2">
        <w:rPr>
          <w:lang w:val="et-EE"/>
        </w:rPr>
        <w:t>.</w:t>
      </w:r>
      <w:r w:rsidRPr="006C68F9">
        <w:rPr>
          <w:rStyle w:val="Ecl-paramChar"/>
          <w:lang w:val="et-EE"/>
        </w:rPr>
        <w:t>pMem</w:t>
      </w:r>
      <w:r w:rsidRPr="002151E2">
        <w:rPr>
          <w:lang w:val="et-EE"/>
        </w:rPr>
        <w:t xml:space="preserve"> = 0;</w:t>
      </w:r>
      <w:r>
        <w:rPr>
          <w:lang w:val="et-EE"/>
        </w:rPr>
        <w:t xml:space="preserve"> </w:t>
      </w:r>
      <w:r w:rsidRPr="002151E2">
        <w:rPr>
          <w:rStyle w:val="ecl-commentChar"/>
          <w:lang w:val="et-EE"/>
        </w:rPr>
        <w:t>// functions will assign allocated memory address here</w:t>
      </w:r>
    </w:p>
    <w:p w:rsidR="002151E2" w:rsidRDefault="002151E2" w:rsidP="002151E2">
      <w:pPr>
        <w:pStyle w:val="eclipse"/>
        <w:ind w:left="360"/>
        <w:rPr>
          <w:lang w:val="et-EE"/>
        </w:rPr>
      </w:pPr>
      <w:r w:rsidRPr="002151E2">
        <w:rPr>
          <w:lang w:val="et-EE"/>
        </w:rPr>
        <w:t>mbuf.</w:t>
      </w:r>
      <w:r w:rsidRPr="006C68F9">
        <w:rPr>
          <w:rStyle w:val="Ecl-paramChar"/>
          <w:lang w:val="et-EE"/>
        </w:rPr>
        <w:t>nLen</w:t>
      </w:r>
      <w:r w:rsidRPr="002151E2">
        <w:rPr>
          <w:lang w:val="et-EE"/>
        </w:rPr>
        <w:t xml:space="preserve"> = 0;</w:t>
      </w:r>
      <w:r>
        <w:rPr>
          <w:lang w:val="et-EE"/>
        </w:rPr>
        <w:t xml:space="preserve"> </w:t>
      </w:r>
      <w:r w:rsidRPr="002151E2">
        <w:rPr>
          <w:rStyle w:val="ecl-commentChar"/>
          <w:lang w:val="et-EE"/>
        </w:rPr>
        <w:t>// length of data in number of bytes</w:t>
      </w:r>
    </w:p>
    <w:p w:rsidR="00336F9B" w:rsidRDefault="00474EF5" w:rsidP="007B7F4A">
      <w:pPr>
        <w:ind w:left="360"/>
        <w:rPr>
          <w:rStyle w:val="Strong"/>
          <w:b w:val="0"/>
          <w:lang w:val="en-GB"/>
        </w:rPr>
      </w:pPr>
      <w:r>
        <w:rPr>
          <w:rStyle w:val="Strong"/>
          <w:b w:val="0"/>
          <w:lang w:val="en-GB"/>
        </w:rPr>
        <w:t>It is possible to assign</w:t>
      </w:r>
      <w:r w:rsidR="00336F9B">
        <w:rPr>
          <w:rStyle w:val="Strong"/>
          <w:b w:val="0"/>
          <w:lang w:val="en-GB"/>
        </w:rPr>
        <w:t xml:space="preserve"> data to DigiDocMemBuf as follows:</w:t>
      </w:r>
    </w:p>
    <w:p w:rsidR="00B102F7" w:rsidRDefault="00293A8B" w:rsidP="00B102F7">
      <w:pPr>
        <w:pStyle w:val="ListParagraph"/>
        <w:numPr>
          <w:ilvl w:val="1"/>
          <w:numId w:val="33"/>
        </w:numPr>
        <w:ind w:left="851" w:hanging="284"/>
        <w:rPr>
          <w:rStyle w:val="Strong"/>
          <w:b w:val="0"/>
          <w:lang w:val="en-GB"/>
        </w:rPr>
      </w:pPr>
      <w:proofErr w:type="gramStart"/>
      <w:r w:rsidRPr="00336F9B">
        <w:rPr>
          <w:rStyle w:val="Strong"/>
          <w:b w:val="0"/>
          <w:lang w:val="en-GB"/>
        </w:rPr>
        <w:t>ddocMemAssignData(</w:t>
      </w:r>
      <w:proofErr w:type="gramEnd"/>
      <w:r w:rsidRPr="00336F9B">
        <w:rPr>
          <w:rStyle w:val="Strong"/>
          <w:b w:val="0"/>
          <w:lang w:val="en-GB"/>
        </w:rPr>
        <w:t xml:space="preserve">) </w:t>
      </w:r>
      <w:r w:rsidR="00070398" w:rsidRPr="00336F9B">
        <w:rPr>
          <w:rStyle w:val="Strong"/>
          <w:b w:val="0"/>
          <w:lang w:val="en-GB"/>
        </w:rPr>
        <w:t>–</w:t>
      </w:r>
      <w:r w:rsidRPr="00336F9B">
        <w:rPr>
          <w:rStyle w:val="Strong"/>
          <w:b w:val="0"/>
          <w:lang w:val="en-GB"/>
        </w:rPr>
        <w:t xml:space="preserve"> </w:t>
      </w:r>
      <w:r w:rsidR="00070398" w:rsidRPr="00336F9B">
        <w:rPr>
          <w:rStyle w:val="Strong"/>
          <w:b w:val="0"/>
          <w:lang w:val="en-GB"/>
        </w:rPr>
        <w:t xml:space="preserve">assigns data to </w:t>
      </w:r>
      <w:r w:rsidR="009E21E4">
        <w:rPr>
          <w:rStyle w:val="Strong"/>
          <w:b w:val="0"/>
          <w:lang w:val="en-GB"/>
        </w:rPr>
        <w:t xml:space="preserve">DigiDocMemBuf </w:t>
      </w:r>
      <w:r w:rsidR="00070398" w:rsidRPr="00336F9B">
        <w:rPr>
          <w:rStyle w:val="Strong"/>
          <w:b w:val="0"/>
          <w:lang w:val="en-GB"/>
        </w:rPr>
        <w:t>memory buffer and releases previous data</w:t>
      </w:r>
      <w:r w:rsidR="009B0E89" w:rsidRPr="00336F9B">
        <w:rPr>
          <w:rStyle w:val="Strong"/>
          <w:b w:val="0"/>
          <w:lang w:val="en-GB"/>
        </w:rPr>
        <w:t xml:space="preserve"> content if necessary</w:t>
      </w:r>
      <w:r w:rsidR="00070398" w:rsidRPr="00336F9B">
        <w:rPr>
          <w:rStyle w:val="Strong"/>
          <w:b w:val="0"/>
          <w:lang w:val="en-GB"/>
        </w:rPr>
        <w:t xml:space="preserve">; </w:t>
      </w:r>
      <w:r w:rsidR="00AD7353" w:rsidRPr="00336F9B">
        <w:rPr>
          <w:rStyle w:val="Strong"/>
          <w:b w:val="0"/>
          <w:lang w:val="en-GB"/>
        </w:rPr>
        <w:t xml:space="preserve">ddocMemAppendData() </w:t>
      </w:r>
      <w:r w:rsidR="009B0E89" w:rsidRPr="00336F9B">
        <w:rPr>
          <w:rStyle w:val="Strong"/>
          <w:b w:val="0"/>
          <w:lang w:val="en-GB"/>
        </w:rPr>
        <w:t>–</w:t>
      </w:r>
      <w:r w:rsidR="00070398" w:rsidRPr="00336F9B">
        <w:rPr>
          <w:rStyle w:val="Strong"/>
          <w:b w:val="0"/>
          <w:lang w:val="en-GB"/>
        </w:rPr>
        <w:t xml:space="preserve"> </w:t>
      </w:r>
      <w:r w:rsidR="009B0E89" w:rsidRPr="00336F9B">
        <w:rPr>
          <w:rStyle w:val="Strong"/>
          <w:b w:val="0"/>
          <w:lang w:val="en-GB"/>
        </w:rPr>
        <w:t>appends data to memory buffer and increases its length accordingly</w:t>
      </w:r>
      <w:r w:rsidR="009E21E4">
        <w:rPr>
          <w:rStyle w:val="Strong"/>
          <w:b w:val="0"/>
          <w:lang w:val="en-GB"/>
        </w:rPr>
        <w:t xml:space="preserve">. </w:t>
      </w:r>
    </w:p>
    <w:p w:rsidR="009E21E4" w:rsidRDefault="009E21E4" w:rsidP="00B102F7">
      <w:pPr>
        <w:pStyle w:val="ListParagraph"/>
        <w:ind w:left="851"/>
        <w:rPr>
          <w:rStyle w:val="Strong"/>
          <w:b w:val="0"/>
          <w:lang w:val="en-GB"/>
        </w:rPr>
      </w:pPr>
      <w:r>
        <w:rPr>
          <w:rStyle w:val="Strong"/>
          <w:b w:val="0"/>
          <w:lang w:val="en-GB"/>
        </w:rPr>
        <w:t xml:space="preserve">The functions </w:t>
      </w:r>
      <w:r w:rsidR="00E73231">
        <w:rPr>
          <w:rStyle w:val="Strong"/>
          <w:b w:val="0"/>
          <w:lang w:val="en-GB"/>
        </w:rPr>
        <w:t xml:space="preserve">are </w:t>
      </w:r>
      <w:r w:rsidR="00E73231" w:rsidRPr="00336F9B">
        <w:rPr>
          <w:rStyle w:val="Strong"/>
          <w:b w:val="0"/>
          <w:lang w:val="en-GB"/>
        </w:rPr>
        <w:t xml:space="preserve">defined in </w:t>
      </w:r>
      <w:r w:rsidR="00E73231">
        <w:rPr>
          <w:rStyle w:val="Strong"/>
          <w:b w:val="0"/>
          <w:lang w:val="en-GB"/>
        </w:rPr>
        <w:t xml:space="preserve">source file </w:t>
      </w:r>
      <w:r w:rsidR="00E73231" w:rsidRPr="00336F9B">
        <w:rPr>
          <w:rStyle w:val="Strong"/>
          <w:b w:val="0"/>
          <w:lang w:val="en-GB"/>
        </w:rPr>
        <w:t xml:space="preserve">DigiDocMem.h </w:t>
      </w:r>
      <w:r w:rsidR="00E73231">
        <w:rPr>
          <w:rStyle w:val="Strong"/>
          <w:b w:val="0"/>
          <w:lang w:val="en-GB"/>
        </w:rPr>
        <w:t xml:space="preserve">and </w:t>
      </w:r>
      <w:r>
        <w:rPr>
          <w:rStyle w:val="Strong"/>
          <w:b w:val="0"/>
          <w:lang w:val="en-GB"/>
        </w:rPr>
        <w:t xml:space="preserve">can be used, for example, </w:t>
      </w:r>
      <w:r w:rsidR="008418B3">
        <w:rPr>
          <w:rStyle w:val="Strong"/>
          <w:b w:val="0"/>
          <w:lang w:val="en-GB"/>
        </w:rPr>
        <w:t xml:space="preserve">to assign data that </w:t>
      </w:r>
      <w:r>
        <w:rPr>
          <w:rStyle w:val="Strong"/>
          <w:b w:val="0"/>
          <w:lang w:val="en-GB"/>
        </w:rPr>
        <w:t>has been</w:t>
      </w:r>
      <w:r w:rsidR="00D32E9A" w:rsidRPr="00336F9B">
        <w:rPr>
          <w:rStyle w:val="Strong"/>
          <w:b w:val="0"/>
          <w:lang w:val="en-GB"/>
        </w:rPr>
        <w:t xml:space="preserve"> </w:t>
      </w:r>
      <w:r>
        <w:rPr>
          <w:rStyle w:val="Strong"/>
          <w:b w:val="0"/>
          <w:lang w:val="en-GB"/>
        </w:rPr>
        <w:t>read from</w:t>
      </w:r>
      <w:r w:rsidR="00E73231">
        <w:rPr>
          <w:rStyle w:val="Strong"/>
          <w:b w:val="0"/>
          <w:lang w:val="en-GB"/>
        </w:rPr>
        <w:t xml:space="preserve"> database</w:t>
      </w:r>
      <w:r w:rsidR="008418B3">
        <w:rPr>
          <w:rStyle w:val="Strong"/>
          <w:b w:val="0"/>
          <w:lang w:val="en-GB"/>
        </w:rPr>
        <w:t xml:space="preserve"> or generated dynamically.</w:t>
      </w:r>
    </w:p>
    <w:p w:rsidR="00474EF5" w:rsidRPr="00336F9B" w:rsidRDefault="00D32E9A" w:rsidP="00B102F7">
      <w:pPr>
        <w:pStyle w:val="ListParagraph"/>
        <w:numPr>
          <w:ilvl w:val="1"/>
          <w:numId w:val="33"/>
        </w:numPr>
        <w:ind w:left="851" w:hanging="284"/>
        <w:rPr>
          <w:rStyle w:val="Strong"/>
          <w:b w:val="0"/>
          <w:lang w:val="en-GB"/>
        </w:rPr>
      </w:pPr>
      <w:proofErr w:type="gramStart"/>
      <w:r w:rsidRPr="00336F9B">
        <w:rPr>
          <w:rStyle w:val="Strong"/>
          <w:b w:val="0"/>
          <w:lang w:val="en-GB"/>
        </w:rPr>
        <w:t>function</w:t>
      </w:r>
      <w:proofErr w:type="gramEnd"/>
      <w:r w:rsidRPr="00336F9B">
        <w:rPr>
          <w:rStyle w:val="Strong"/>
          <w:b w:val="0"/>
          <w:lang w:val="en-GB"/>
        </w:rPr>
        <w:t xml:space="preserve"> ddocReadFile() defined in</w:t>
      </w:r>
      <w:r w:rsidR="00B102F7">
        <w:rPr>
          <w:rStyle w:val="Strong"/>
          <w:b w:val="0"/>
          <w:lang w:val="en-GB"/>
        </w:rPr>
        <w:t xml:space="preserve"> DigiDocConfig.h</w:t>
      </w:r>
      <w:r w:rsidR="00232EFE">
        <w:rPr>
          <w:rStyle w:val="Strong"/>
          <w:b w:val="0"/>
          <w:lang w:val="en-GB"/>
        </w:rPr>
        <w:t xml:space="preserve"> – </w:t>
      </w:r>
      <w:r w:rsidR="00514F97">
        <w:rPr>
          <w:rStyle w:val="Strong"/>
          <w:b w:val="0"/>
          <w:lang w:val="en-GB"/>
        </w:rPr>
        <w:t>reads data from a</w:t>
      </w:r>
      <w:r w:rsidR="008418B3">
        <w:rPr>
          <w:rStyle w:val="Strong"/>
          <w:b w:val="0"/>
          <w:lang w:val="en-GB"/>
        </w:rPr>
        <w:t xml:space="preserve">n </w:t>
      </w:r>
      <w:r w:rsidR="00232EFE">
        <w:rPr>
          <w:rStyle w:val="Strong"/>
          <w:b w:val="0"/>
          <w:lang w:val="en-GB"/>
        </w:rPr>
        <w:t>input file and assigns it to DigiDocMemBuf memory buffer.</w:t>
      </w:r>
    </w:p>
    <w:p w:rsidR="007B7F4A" w:rsidRPr="007B7F4A" w:rsidRDefault="007B7F4A" w:rsidP="007B7F4A">
      <w:pPr>
        <w:ind w:left="360"/>
        <w:rPr>
          <w:rStyle w:val="Strong"/>
          <w:b w:val="0"/>
          <w:lang w:val="en-GB"/>
        </w:rPr>
      </w:pPr>
      <w:r w:rsidRPr="007B7F4A">
        <w:rPr>
          <w:rStyle w:val="Strong"/>
          <w:b w:val="0"/>
          <w:lang w:val="en-GB"/>
        </w:rPr>
        <w:t xml:space="preserve">Add the data </w:t>
      </w:r>
      <w:r w:rsidR="008418B3">
        <w:rPr>
          <w:rStyle w:val="Strong"/>
          <w:b w:val="0"/>
          <w:lang w:val="en-GB"/>
        </w:rPr>
        <w:t xml:space="preserve">in memory buffer </w:t>
      </w:r>
      <w:r w:rsidRPr="007B7F4A">
        <w:rPr>
          <w:rStyle w:val="Strong"/>
          <w:b w:val="0"/>
          <w:lang w:val="en-GB"/>
        </w:rPr>
        <w:t>to DigiDoc container with the following function (defined in DigiDocObj.h):</w:t>
      </w:r>
    </w:p>
    <w:p w:rsidR="007B7F4A" w:rsidRDefault="007B7F4A" w:rsidP="007B7F4A">
      <w:pPr>
        <w:pStyle w:val="eclipse"/>
        <w:ind w:left="360"/>
        <w:rPr>
          <w:lang w:val="et-EE"/>
        </w:rPr>
      </w:pPr>
      <w:r w:rsidRPr="00EA65BE">
        <w:rPr>
          <w:lang w:val="et-EE"/>
        </w:rPr>
        <w:t>createDataFileInMemory(&amp;pD</w:t>
      </w:r>
      <w:r>
        <w:rPr>
          <w:lang w:val="et-EE"/>
        </w:rPr>
        <w:t>ataFile</w:t>
      </w:r>
      <w:r w:rsidRPr="00EA65BE">
        <w:rPr>
          <w:lang w:val="et-EE"/>
        </w:rPr>
        <w:t xml:space="preserve">, </w:t>
      </w:r>
      <w:r w:rsidRPr="00751DBB">
        <w:rPr>
          <w:rStyle w:val="ecl-commentChar"/>
          <w:lang w:val="en-GB"/>
        </w:rPr>
        <w:t xml:space="preserve">// </w:t>
      </w:r>
      <w:r>
        <w:rPr>
          <w:rStyle w:val="ecl-commentChar"/>
          <w:lang w:val="en-GB"/>
        </w:rPr>
        <w:t xml:space="preserve">structure of the </w:t>
      </w:r>
      <w:r w:rsidRPr="00751DBB">
        <w:rPr>
          <w:rStyle w:val="ecl-commentChar"/>
          <w:lang w:val="en-GB"/>
        </w:rPr>
        <w:t>data file to be added</w:t>
      </w:r>
    </w:p>
    <w:p w:rsidR="007B7F4A" w:rsidRDefault="007B7F4A" w:rsidP="00E33F59">
      <w:pPr>
        <w:pStyle w:val="eclipse"/>
        <w:ind w:left="360" w:firstLine="360"/>
        <w:rPr>
          <w:lang w:val="et-EE"/>
        </w:rPr>
      </w:pPr>
      <w:r w:rsidRPr="00EA65BE">
        <w:rPr>
          <w:lang w:val="et-EE"/>
        </w:rPr>
        <w:t xml:space="preserve">*ppSigDoc, </w:t>
      </w:r>
      <w:r w:rsidRPr="00751DBB">
        <w:rPr>
          <w:rStyle w:val="ecl-commentChar"/>
          <w:lang w:val="en-GB"/>
        </w:rPr>
        <w:t>// DigiDoc structure to which the data file is added</w:t>
      </w:r>
    </w:p>
    <w:p w:rsidR="007B7F4A" w:rsidRDefault="007B7F4A" w:rsidP="00E33F59">
      <w:pPr>
        <w:pStyle w:val="eclipse"/>
        <w:ind w:left="360" w:firstLine="360"/>
        <w:rPr>
          <w:lang w:val="et-EE"/>
        </w:rPr>
      </w:pPr>
      <w:r w:rsidRPr="00137F8F">
        <w:rPr>
          <w:rStyle w:val="Ecl-paramChar"/>
          <w:lang w:val="et-EE"/>
        </w:rPr>
        <w:t>NULL</w:t>
      </w:r>
      <w:r w:rsidRPr="00EA65BE">
        <w:rPr>
          <w:lang w:val="et-EE"/>
        </w:rPr>
        <w:t xml:space="preserve">, </w:t>
      </w:r>
      <w:r w:rsidRPr="00751DBB">
        <w:rPr>
          <w:rStyle w:val="ecl-commentChar"/>
          <w:lang w:val="en-GB"/>
        </w:rPr>
        <w:t>// data file’s id</w:t>
      </w:r>
    </w:p>
    <w:p w:rsidR="007B7F4A" w:rsidRDefault="007B7F4A" w:rsidP="00E33F59">
      <w:pPr>
        <w:pStyle w:val="eclipse"/>
        <w:ind w:left="360" w:firstLine="360"/>
        <w:rPr>
          <w:lang w:val="et-EE"/>
        </w:rPr>
      </w:pPr>
      <w:r>
        <w:rPr>
          <w:lang w:val="et-EE"/>
        </w:rPr>
        <w:t>in</w:t>
      </w:r>
      <w:r w:rsidRPr="00EA65BE">
        <w:rPr>
          <w:lang w:val="et-EE"/>
        </w:rPr>
        <w:t xml:space="preserve">file, </w:t>
      </w:r>
      <w:r w:rsidRPr="00751DBB">
        <w:rPr>
          <w:rStyle w:val="ecl-commentChar"/>
          <w:lang w:val="en-GB"/>
        </w:rPr>
        <w:t>// data file name and path</w:t>
      </w:r>
    </w:p>
    <w:p w:rsidR="007B7F4A" w:rsidRDefault="007B7F4A" w:rsidP="00E33F59">
      <w:pPr>
        <w:pStyle w:val="eclipse"/>
        <w:ind w:left="360" w:firstLine="360"/>
        <w:rPr>
          <w:lang w:val="et-EE"/>
        </w:rPr>
      </w:pPr>
      <w:r w:rsidRPr="00751DBB">
        <w:rPr>
          <w:rStyle w:val="Ecl-paramChar"/>
          <w:lang w:val="en-GB"/>
        </w:rPr>
        <w:t>CONTENT_EMBEDDED_BASE64</w:t>
      </w:r>
      <w:r w:rsidRPr="00EA65BE">
        <w:rPr>
          <w:lang w:val="et-EE"/>
        </w:rPr>
        <w:t>,</w:t>
      </w:r>
      <w:r>
        <w:rPr>
          <w:lang w:val="et-EE"/>
        </w:rPr>
        <w:t xml:space="preserve"> </w:t>
      </w:r>
      <w:r w:rsidRPr="00751DBB">
        <w:rPr>
          <w:rStyle w:val="ecl-commentChar"/>
          <w:lang w:val="en-GB"/>
        </w:rPr>
        <w:t>// file embedding option</w:t>
      </w:r>
      <w:r w:rsidRPr="00EA65BE">
        <w:rPr>
          <w:lang w:val="et-EE"/>
        </w:rPr>
        <w:t xml:space="preserve"> </w:t>
      </w:r>
    </w:p>
    <w:p w:rsidR="007B7F4A" w:rsidRDefault="007B7F4A" w:rsidP="00E33F59">
      <w:pPr>
        <w:pStyle w:val="eclipse"/>
        <w:ind w:left="360" w:firstLine="360"/>
        <w:rPr>
          <w:lang w:val="et-EE"/>
        </w:rPr>
      </w:pPr>
      <w:r w:rsidRPr="00EA65BE">
        <w:rPr>
          <w:lang w:val="et-EE"/>
        </w:rPr>
        <w:t xml:space="preserve">mime, </w:t>
      </w:r>
      <w:r w:rsidRPr="00751DBB">
        <w:rPr>
          <w:rStyle w:val="ecl-commentChar"/>
          <w:lang w:val="en-GB"/>
        </w:rPr>
        <w:t>// mime type of the data file</w:t>
      </w:r>
    </w:p>
    <w:p w:rsidR="007B7F4A" w:rsidRDefault="00B03837" w:rsidP="00E33F59">
      <w:pPr>
        <w:pStyle w:val="eclipse"/>
        <w:ind w:left="360" w:firstLine="360"/>
        <w:rPr>
          <w:lang w:val="et-EE"/>
        </w:rPr>
      </w:pPr>
      <w:r>
        <w:rPr>
          <w:lang w:val="et-EE"/>
        </w:rPr>
        <w:t>mbuf</w:t>
      </w:r>
      <w:r w:rsidR="007B7F4A" w:rsidRPr="00EA65BE">
        <w:rPr>
          <w:lang w:val="et-EE"/>
        </w:rPr>
        <w:t>.</w:t>
      </w:r>
      <w:r w:rsidR="007B7F4A" w:rsidRPr="00137F8F">
        <w:rPr>
          <w:rStyle w:val="Ecl-paramChar"/>
          <w:lang w:val="et-EE"/>
        </w:rPr>
        <w:t>pMem</w:t>
      </w:r>
      <w:r w:rsidR="007B7F4A" w:rsidRPr="00EA65BE">
        <w:rPr>
          <w:lang w:val="et-EE"/>
        </w:rPr>
        <w:t xml:space="preserve">, </w:t>
      </w:r>
      <w:r w:rsidR="007B7F4A" w:rsidRPr="00501439">
        <w:rPr>
          <w:rStyle w:val="ecl-commentChar"/>
        </w:rPr>
        <w:t>//</w:t>
      </w:r>
      <w:r w:rsidR="007B7F4A">
        <w:rPr>
          <w:rStyle w:val="ecl-commentChar"/>
        </w:rPr>
        <w:t xml:space="preserve"> </w:t>
      </w:r>
      <w:r>
        <w:rPr>
          <w:rStyle w:val="ecl-commentChar"/>
        </w:rPr>
        <w:t>memory</w:t>
      </w:r>
      <w:r w:rsidR="007B7F4A">
        <w:rPr>
          <w:rStyle w:val="ecl-commentChar"/>
        </w:rPr>
        <w:t xml:space="preserve"> buffe</w:t>
      </w:r>
      <w:r>
        <w:rPr>
          <w:rStyle w:val="ecl-commentChar"/>
        </w:rPr>
        <w:t>r’s data</w:t>
      </w:r>
    </w:p>
    <w:p w:rsidR="007B7F4A" w:rsidRDefault="007B7F4A" w:rsidP="00E33F59">
      <w:pPr>
        <w:pStyle w:val="eclipse"/>
        <w:ind w:left="360" w:firstLine="360"/>
        <w:rPr>
          <w:lang w:val="et-EE"/>
        </w:rPr>
      </w:pPr>
      <w:r w:rsidRPr="00EA65BE">
        <w:rPr>
          <w:lang w:val="et-EE"/>
        </w:rPr>
        <w:t>mbuf.</w:t>
      </w:r>
      <w:r w:rsidRPr="00137F8F">
        <w:rPr>
          <w:rStyle w:val="Ecl-paramChar"/>
          <w:lang w:val="et-EE"/>
        </w:rPr>
        <w:t>nLen</w:t>
      </w:r>
      <w:r w:rsidRPr="00EA65BE">
        <w:rPr>
          <w:lang w:val="et-EE"/>
        </w:rPr>
        <w:t>);</w:t>
      </w:r>
      <w:r>
        <w:rPr>
          <w:lang w:val="et-EE"/>
        </w:rPr>
        <w:t xml:space="preserve"> </w:t>
      </w:r>
      <w:r w:rsidRPr="00501439">
        <w:rPr>
          <w:rStyle w:val="ecl-commentChar"/>
        </w:rPr>
        <w:t>//</w:t>
      </w:r>
      <w:r>
        <w:rPr>
          <w:rStyle w:val="ecl-commentChar"/>
        </w:rPr>
        <w:t xml:space="preserve"> memory buffer’s size</w:t>
      </w:r>
    </w:p>
    <w:p w:rsidR="00374C0B" w:rsidRDefault="00374C0B" w:rsidP="007B7F4A">
      <w:pPr>
        <w:ind w:left="360"/>
        <w:rPr>
          <w:rStyle w:val="Strong"/>
          <w:b w:val="0"/>
          <w:lang w:val="en-GB"/>
        </w:rPr>
      </w:pPr>
      <w:r>
        <w:rPr>
          <w:rStyle w:val="Strong"/>
          <w:b w:val="0"/>
          <w:lang w:val="en-GB"/>
        </w:rPr>
        <w:t xml:space="preserve">The function creates a new DataFile element, adds the data and its hash value (SHA-1 is supported) to DigiDoc container. </w:t>
      </w:r>
    </w:p>
    <w:p w:rsidR="00B65C9A" w:rsidRDefault="00B65C9A" w:rsidP="007B7F4A">
      <w:pPr>
        <w:ind w:left="360"/>
        <w:rPr>
          <w:rStyle w:val="Strong"/>
          <w:b w:val="0"/>
          <w:lang w:val="en-GB"/>
        </w:rPr>
      </w:pPr>
      <w:r>
        <w:rPr>
          <w:rStyle w:val="Strong"/>
          <w:b w:val="0"/>
          <w:lang w:val="en-GB"/>
        </w:rPr>
        <w:t>The first six parameters of the function above have the same meaning as in function DataFile_</w:t>
      </w:r>
      <w:proofErr w:type="gramStart"/>
      <w:r>
        <w:rPr>
          <w:rStyle w:val="Strong"/>
          <w:b w:val="0"/>
          <w:lang w:val="en-GB"/>
        </w:rPr>
        <w:t>new(</w:t>
      </w:r>
      <w:proofErr w:type="gramEnd"/>
      <w:r>
        <w:rPr>
          <w:rStyle w:val="Strong"/>
          <w:b w:val="0"/>
          <w:lang w:val="en-GB"/>
        </w:rPr>
        <w:t>) described in the previous point.</w:t>
      </w:r>
    </w:p>
    <w:p w:rsidR="00B03837" w:rsidRDefault="00B03837" w:rsidP="007B7F4A">
      <w:pPr>
        <w:ind w:left="360"/>
        <w:rPr>
          <w:rStyle w:val="Strong"/>
          <w:b w:val="0"/>
          <w:lang w:val="en-GB"/>
        </w:rPr>
      </w:pPr>
      <w:r>
        <w:rPr>
          <w:rStyle w:val="Strong"/>
          <w:b w:val="0"/>
          <w:lang w:val="en-GB"/>
        </w:rPr>
        <w:t>The last two input parameters specify the data in memory buffer and the buffer’s size.</w:t>
      </w:r>
    </w:p>
    <w:p w:rsidR="007B7F4A" w:rsidRPr="007B7F4A" w:rsidRDefault="007B7F4A" w:rsidP="007B7F4A">
      <w:pPr>
        <w:ind w:left="360"/>
        <w:rPr>
          <w:lang w:val="en-GB"/>
        </w:rPr>
      </w:pPr>
      <w:r w:rsidRPr="007B7F4A">
        <w:rPr>
          <w:rStyle w:val="Strong"/>
          <w:b w:val="0"/>
          <w:lang w:val="en-GB"/>
        </w:rPr>
        <w:t xml:space="preserve">After </w:t>
      </w:r>
      <w:r w:rsidR="00B03837">
        <w:rPr>
          <w:rStyle w:val="Strong"/>
          <w:b w:val="0"/>
          <w:lang w:val="en-GB"/>
        </w:rPr>
        <w:t>the new DataFile element has been created and added to the DigiDoc container</w:t>
      </w:r>
      <w:r w:rsidRPr="007B7F4A">
        <w:rPr>
          <w:rStyle w:val="Strong"/>
          <w:b w:val="0"/>
          <w:lang w:val="en-GB"/>
        </w:rPr>
        <w:t xml:space="preserve">, you can add additional attributes to it with function </w:t>
      </w:r>
      <w:proofErr w:type="gramStart"/>
      <w:r w:rsidRPr="007B7F4A">
        <w:rPr>
          <w:lang w:val="en-GB"/>
        </w:rPr>
        <w:t>addDataFileAttribute(</w:t>
      </w:r>
      <w:proofErr w:type="gramEnd"/>
      <w:r w:rsidRPr="007B7F4A">
        <w:rPr>
          <w:lang w:val="en-GB"/>
        </w:rPr>
        <w:t>) (described in the previous point).</w:t>
      </w:r>
    </w:p>
    <w:p w:rsidR="007B7F4A" w:rsidRPr="007B7F4A" w:rsidRDefault="007B7F4A" w:rsidP="007B7F4A">
      <w:pPr>
        <w:ind w:left="360"/>
        <w:rPr>
          <w:rStyle w:val="Strong"/>
          <w:b w:val="0"/>
          <w:lang w:val="en-GB"/>
        </w:rPr>
      </w:pPr>
      <w:r w:rsidRPr="007B7F4A">
        <w:rPr>
          <w:rStyle w:val="Strong"/>
          <w:b w:val="0"/>
          <w:lang w:val="en-GB"/>
        </w:rPr>
        <w:t>Memory</w:t>
      </w:r>
      <w:r w:rsidR="00B03837">
        <w:rPr>
          <w:rStyle w:val="Strong"/>
          <w:b w:val="0"/>
          <w:lang w:val="en-GB"/>
        </w:rPr>
        <w:t xml:space="preserve"> of the data buffer</w:t>
      </w:r>
      <w:r w:rsidRPr="007B7F4A">
        <w:rPr>
          <w:rStyle w:val="Strong"/>
          <w:b w:val="0"/>
          <w:lang w:val="en-GB"/>
        </w:rPr>
        <w:t xml:space="preserve"> should be freed after the data has been </w:t>
      </w:r>
      <w:r w:rsidR="00B03837">
        <w:rPr>
          <w:rStyle w:val="Strong"/>
          <w:b w:val="0"/>
          <w:lang w:val="en-GB"/>
        </w:rPr>
        <w:t>added</w:t>
      </w:r>
      <w:r w:rsidRPr="007B7F4A">
        <w:rPr>
          <w:rStyle w:val="Strong"/>
          <w:b w:val="0"/>
          <w:lang w:val="en-GB"/>
        </w:rPr>
        <w:t>:</w:t>
      </w:r>
    </w:p>
    <w:p w:rsidR="007B7F4A" w:rsidRPr="00B03837" w:rsidRDefault="007B7F4A" w:rsidP="00B03837">
      <w:pPr>
        <w:pStyle w:val="eclipse"/>
        <w:ind w:left="360"/>
        <w:rPr>
          <w:bCs/>
          <w:lang w:val="en-GB"/>
        </w:rPr>
      </w:pPr>
      <w:r w:rsidRPr="0023291B">
        <w:rPr>
          <w:rStyle w:val="Strong"/>
          <w:b w:val="0"/>
          <w:lang w:val="en-GB"/>
        </w:rPr>
        <w:t>ddocMemBuf_</w:t>
      </w:r>
      <w:proofErr w:type="gramStart"/>
      <w:r w:rsidRPr="0023291B">
        <w:rPr>
          <w:rStyle w:val="Strong"/>
          <w:b w:val="0"/>
          <w:lang w:val="en-GB"/>
        </w:rPr>
        <w:t>free(</w:t>
      </w:r>
      <w:proofErr w:type="gramEnd"/>
      <w:r w:rsidRPr="0023291B">
        <w:rPr>
          <w:rStyle w:val="Strong"/>
          <w:b w:val="0"/>
          <w:lang w:val="en-GB"/>
        </w:rPr>
        <w:t>&amp;</w:t>
      </w:r>
      <w:r w:rsidR="00B03837">
        <w:rPr>
          <w:rStyle w:val="Strong"/>
          <w:b w:val="0"/>
          <w:lang w:val="en-GB"/>
        </w:rPr>
        <w:t>mbuf</w:t>
      </w:r>
      <w:r w:rsidRPr="0023291B">
        <w:rPr>
          <w:rStyle w:val="Strong"/>
          <w:b w:val="0"/>
          <w:lang w:val="en-GB"/>
        </w:rPr>
        <w:t>);</w:t>
      </w:r>
    </w:p>
    <w:p w:rsidR="0009633D" w:rsidRPr="00751DBB" w:rsidRDefault="0009633D" w:rsidP="0009633D">
      <w:pPr>
        <w:pStyle w:val="Pealkiri21"/>
        <w:rPr>
          <w:lang w:val="en-GB"/>
        </w:rPr>
      </w:pPr>
      <w:bookmarkStart w:id="31" w:name="_Toc345343016"/>
      <w:r w:rsidRPr="00751DBB">
        <w:rPr>
          <w:lang w:val="en-GB"/>
        </w:rPr>
        <w:t>Adding signatures</w:t>
      </w:r>
      <w:bookmarkEnd w:id="31"/>
    </w:p>
    <w:p w:rsidR="009434FC" w:rsidRPr="00751DBB" w:rsidRDefault="009434FC" w:rsidP="009434FC">
      <w:pPr>
        <w:rPr>
          <w:lang w:val="en-GB"/>
        </w:rPr>
      </w:pPr>
      <w:r w:rsidRPr="00751DBB">
        <w:rPr>
          <w:lang w:val="en-GB"/>
        </w:rPr>
        <w:t>You can sign either by:</w:t>
      </w:r>
    </w:p>
    <w:p w:rsidR="009434FC" w:rsidRPr="00751DBB" w:rsidRDefault="009434FC" w:rsidP="00602608">
      <w:pPr>
        <w:pStyle w:val="ListParagraph"/>
        <w:numPr>
          <w:ilvl w:val="0"/>
          <w:numId w:val="4"/>
        </w:numPr>
        <w:rPr>
          <w:lang w:val="en-GB"/>
        </w:rPr>
      </w:pPr>
      <w:r w:rsidRPr="00751DBB">
        <w:rPr>
          <w:lang w:val="en-GB"/>
        </w:rPr>
        <w:t>using an Estonian ID card or</w:t>
      </w:r>
    </w:p>
    <w:p w:rsidR="009434FC" w:rsidRPr="00751DBB" w:rsidRDefault="009434FC" w:rsidP="00602608">
      <w:pPr>
        <w:pStyle w:val="ListParagraph"/>
        <w:numPr>
          <w:ilvl w:val="0"/>
          <w:numId w:val="4"/>
        </w:numPr>
        <w:rPr>
          <w:lang w:val="en-GB"/>
        </w:rPr>
      </w:pPr>
      <w:r w:rsidRPr="00751DBB">
        <w:rPr>
          <w:lang w:val="en-GB"/>
        </w:rPr>
        <w:t xml:space="preserve">any other smartcard provided that you have the external native language PKCS#11 driver for it </w:t>
      </w:r>
    </w:p>
    <w:p w:rsidR="009434FC" w:rsidRPr="00751DBB" w:rsidRDefault="009434FC" w:rsidP="00602608">
      <w:pPr>
        <w:pStyle w:val="ListParagraph"/>
        <w:numPr>
          <w:ilvl w:val="0"/>
          <w:numId w:val="4"/>
        </w:numPr>
        <w:rPr>
          <w:lang w:val="en-GB"/>
        </w:rPr>
      </w:pPr>
      <w:r w:rsidRPr="00751DBB">
        <w:rPr>
          <w:lang w:val="en-GB"/>
        </w:rPr>
        <w:t xml:space="preserve">using a software token (PKCS#12 file) </w:t>
      </w:r>
    </w:p>
    <w:p w:rsidR="009434FC" w:rsidRDefault="009434FC" w:rsidP="00602608">
      <w:pPr>
        <w:pStyle w:val="ListParagraph"/>
        <w:numPr>
          <w:ilvl w:val="0"/>
          <w:numId w:val="4"/>
        </w:numPr>
        <w:rPr>
          <w:lang w:val="en-GB"/>
        </w:rPr>
      </w:pPr>
      <w:proofErr w:type="gramStart"/>
      <w:r w:rsidRPr="00751DBB">
        <w:rPr>
          <w:lang w:val="en-GB"/>
        </w:rPr>
        <w:t>calculate</w:t>
      </w:r>
      <w:proofErr w:type="gramEnd"/>
      <w:r w:rsidRPr="00751DBB">
        <w:rPr>
          <w:lang w:val="en-GB"/>
        </w:rPr>
        <w:t xml:space="preserve"> the signature in some external program (web-application?) and then add the signature value to digidoc document. </w:t>
      </w:r>
    </w:p>
    <w:p w:rsidR="00907680" w:rsidRPr="00907680" w:rsidRDefault="00907680" w:rsidP="00907680">
      <w:pPr>
        <w:rPr>
          <w:lang w:val="en-GB"/>
        </w:rPr>
      </w:pPr>
      <w:r w:rsidRPr="00907680">
        <w:rPr>
          <w:b/>
          <w:lang w:val="en-GB"/>
        </w:rPr>
        <w:lastRenderedPageBreak/>
        <w:t>Note</w:t>
      </w:r>
      <w:r w:rsidRPr="00907680">
        <w:rPr>
          <w:lang w:val="en-GB"/>
        </w:rPr>
        <w:t>: the functionality of adding signatures is no longer supported in case of older DigiDoc file formats SK-XML, DIGIDOC-XML 1.1 and DIGIDOC-XML 1.2.</w:t>
      </w:r>
    </w:p>
    <w:p w:rsidR="0009633D" w:rsidRPr="00751DBB" w:rsidRDefault="00C07346" w:rsidP="0009633D">
      <w:pPr>
        <w:rPr>
          <w:lang w:val="en-GB"/>
        </w:rPr>
      </w:pPr>
      <w:r w:rsidRPr="00751DBB">
        <w:rPr>
          <w:lang w:val="en-GB"/>
        </w:rPr>
        <w:t>SignatureInfo structure</w:t>
      </w:r>
      <w:r w:rsidR="00EF5B55" w:rsidRPr="00751DBB">
        <w:rPr>
          <w:lang w:val="en-GB"/>
        </w:rPr>
        <w:t xml:space="preserve"> is needed to </w:t>
      </w:r>
      <w:r w:rsidR="00664EA6" w:rsidRPr="00751DBB">
        <w:rPr>
          <w:lang w:val="en-GB"/>
        </w:rPr>
        <w:t>incorporate</w:t>
      </w:r>
      <w:r w:rsidR="00EF5B55" w:rsidRPr="00751DBB">
        <w:rPr>
          <w:lang w:val="en-GB"/>
        </w:rPr>
        <w:t xml:space="preserve"> the necessary information about the signature</w:t>
      </w:r>
      <w:r w:rsidR="0016238A" w:rsidRPr="00751DBB">
        <w:rPr>
          <w:lang w:val="en-GB"/>
        </w:rPr>
        <w:t xml:space="preserve"> before it can be created</w:t>
      </w:r>
      <w:r w:rsidR="00EF5B55" w:rsidRPr="00751DBB">
        <w:rPr>
          <w:lang w:val="en-GB"/>
        </w:rPr>
        <w:t>:</w:t>
      </w:r>
    </w:p>
    <w:p w:rsidR="00636086" w:rsidRPr="00751DBB" w:rsidRDefault="0009633D" w:rsidP="00EF5B55">
      <w:pPr>
        <w:pStyle w:val="eclipse"/>
        <w:pBdr>
          <w:bottom w:val="single" w:sz="4" w:space="2" w:color="auto"/>
        </w:pBdr>
        <w:spacing w:before="0"/>
        <w:rPr>
          <w:lang w:val="en-GB"/>
        </w:rPr>
      </w:pPr>
      <w:r w:rsidRPr="00751DBB">
        <w:rPr>
          <w:lang w:val="en-GB"/>
        </w:rPr>
        <w:t>SignatureInfo* pSigInfo;</w:t>
      </w:r>
    </w:p>
    <w:p w:rsidR="00BE466D" w:rsidRPr="00751DBB" w:rsidRDefault="00BE466D" w:rsidP="00E84D24">
      <w:pPr>
        <w:rPr>
          <w:lang w:val="en-GB"/>
        </w:rPr>
      </w:pPr>
      <w:r w:rsidRPr="00751DBB">
        <w:rPr>
          <w:lang w:val="en-GB"/>
        </w:rPr>
        <w:t>Signing can be done by using the function:</w:t>
      </w:r>
    </w:p>
    <w:p w:rsidR="00016842" w:rsidRDefault="00BE466D" w:rsidP="00016842">
      <w:pPr>
        <w:pStyle w:val="eclipse"/>
        <w:rPr>
          <w:rStyle w:val="ecl-commentChar"/>
          <w:lang w:val="en-GB"/>
        </w:rPr>
      </w:pPr>
      <w:proofErr w:type="gramStart"/>
      <w:r w:rsidRPr="00751DBB">
        <w:rPr>
          <w:lang w:val="en-GB"/>
        </w:rPr>
        <w:t>signDocumentWithSlot</w:t>
      </w:r>
      <w:r w:rsidR="00912E31">
        <w:rPr>
          <w:lang w:val="en-GB"/>
        </w:rPr>
        <w:t>AndSigner</w:t>
      </w:r>
      <w:r w:rsidRPr="00751DBB">
        <w:rPr>
          <w:lang w:val="en-GB"/>
        </w:rPr>
        <w:t>(</w:t>
      </w:r>
      <w:proofErr w:type="gramEnd"/>
      <w:r w:rsidRPr="00751DBB">
        <w:rPr>
          <w:lang w:val="en-GB"/>
        </w:rPr>
        <w:t xml:space="preserve">SignedDoc* pSigDoc, </w:t>
      </w:r>
      <w:r w:rsidR="00EF5B55" w:rsidRPr="00751DBB">
        <w:rPr>
          <w:rStyle w:val="ecl-commentChar"/>
          <w:lang w:val="en-GB"/>
        </w:rPr>
        <w:t>// SignedDoc structure</w:t>
      </w:r>
    </w:p>
    <w:p w:rsidR="00EF5B55" w:rsidRPr="00751DBB" w:rsidRDefault="00016842" w:rsidP="00016842">
      <w:pPr>
        <w:pStyle w:val="eclipse"/>
        <w:ind w:firstLine="589"/>
        <w:rPr>
          <w:lang w:val="en-GB"/>
        </w:rPr>
      </w:pPr>
      <w:r>
        <w:rPr>
          <w:rStyle w:val="ecl-commentChar"/>
          <w:lang w:val="en-GB"/>
        </w:rPr>
        <w:t xml:space="preserve">                                // </w:t>
      </w:r>
      <w:r w:rsidR="00EF5B55" w:rsidRPr="00751DBB">
        <w:rPr>
          <w:rStyle w:val="ecl-commentChar"/>
          <w:lang w:val="en-GB"/>
        </w:rPr>
        <w:t>to which the signature is added</w:t>
      </w:r>
    </w:p>
    <w:p w:rsidR="00BE466D" w:rsidRPr="00F2796A" w:rsidRDefault="00BE466D" w:rsidP="00EF5B55">
      <w:pPr>
        <w:pStyle w:val="eclipse"/>
        <w:ind w:firstLine="589"/>
        <w:rPr>
          <w:rStyle w:val="ecl-commentChar"/>
        </w:rPr>
      </w:pPr>
      <w:r w:rsidRPr="00751DBB">
        <w:rPr>
          <w:lang w:val="en-GB"/>
        </w:rPr>
        <w:t>SignatureInfo** ppSigInfo,</w:t>
      </w:r>
      <w:r w:rsidR="00EF5B55" w:rsidRPr="00751DBB">
        <w:rPr>
          <w:lang w:val="en-GB"/>
        </w:rPr>
        <w:t xml:space="preserve"> </w:t>
      </w:r>
      <w:r w:rsidR="00D11B8A" w:rsidRPr="00F2796A">
        <w:rPr>
          <w:rStyle w:val="ecl-commentChar"/>
        </w:rPr>
        <w:t>// Sign</w:t>
      </w:r>
      <w:r w:rsidR="00F2796A">
        <w:rPr>
          <w:rStyle w:val="ecl-commentChar"/>
        </w:rPr>
        <w:t>ature</w:t>
      </w:r>
      <w:r w:rsidR="00D11B8A" w:rsidRPr="00F2796A">
        <w:rPr>
          <w:rStyle w:val="ecl-commentChar"/>
        </w:rPr>
        <w:t>Info structure</w:t>
      </w:r>
    </w:p>
    <w:p w:rsidR="00211278" w:rsidRPr="00751DBB" w:rsidRDefault="00211278" w:rsidP="00BE466D">
      <w:pPr>
        <w:pStyle w:val="eclipse"/>
        <w:rPr>
          <w:lang w:val="en-GB"/>
        </w:rPr>
      </w:pPr>
      <w:r w:rsidRPr="00751DBB">
        <w:rPr>
          <w:lang w:val="en-GB"/>
        </w:rPr>
        <w:tab/>
      </w:r>
      <w:proofErr w:type="gramStart"/>
      <w:r w:rsidR="00BE466D" w:rsidRPr="00751DBB">
        <w:rPr>
          <w:lang w:val="en-GB"/>
        </w:rPr>
        <w:t>const</w:t>
      </w:r>
      <w:proofErr w:type="gramEnd"/>
      <w:r w:rsidR="00BE466D" w:rsidRPr="00751DBB">
        <w:rPr>
          <w:lang w:val="en-GB"/>
        </w:rPr>
        <w:t xml:space="preserve"> char* pin, </w:t>
      </w:r>
      <w:r w:rsidR="00EF5B55" w:rsidRPr="00751DBB">
        <w:rPr>
          <w:rStyle w:val="ecl-commentChar"/>
          <w:lang w:val="en-GB"/>
        </w:rPr>
        <w:t>// pin2 in case of Estonian ID cards</w:t>
      </w:r>
    </w:p>
    <w:p w:rsidR="00BE466D" w:rsidRPr="000F1DEC" w:rsidRDefault="00BE466D" w:rsidP="00211278">
      <w:pPr>
        <w:pStyle w:val="eclipse"/>
        <w:ind w:firstLine="589"/>
        <w:rPr>
          <w:lang w:val="fr-FR"/>
        </w:rPr>
      </w:pPr>
      <w:proofErr w:type="gramStart"/>
      <w:r w:rsidRPr="000F1DEC">
        <w:rPr>
          <w:lang w:val="fr-FR"/>
        </w:rPr>
        <w:t>const</w:t>
      </w:r>
      <w:proofErr w:type="gramEnd"/>
      <w:r w:rsidRPr="000F1DEC">
        <w:rPr>
          <w:lang w:val="fr-FR"/>
        </w:rPr>
        <w:t xml:space="preserve"> char* manifest,</w:t>
      </w:r>
      <w:r w:rsidR="00211278" w:rsidRPr="000F1DEC">
        <w:rPr>
          <w:lang w:val="fr-FR"/>
        </w:rPr>
        <w:t xml:space="preserve"> </w:t>
      </w:r>
      <w:r w:rsidR="00211278" w:rsidRPr="000F1DEC">
        <w:rPr>
          <w:rStyle w:val="ecl-commentChar"/>
          <w:lang w:val="fr-FR"/>
        </w:rPr>
        <w:t>// signer’s role</w:t>
      </w:r>
      <w:r w:rsidR="00EF5B55" w:rsidRPr="000F1DEC">
        <w:rPr>
          <w:rStyle w:val="ecl-commentChar"/>
          <w:lang w:val="fr-FR"/>
        </w:rPr>
        <w:t xml:space="preserve"> (optional)</w:t>
      </w:r>
    </w:p>
    <w:p w:rsidR="00EF5B55" w:rsidRPr="00751DBB" w:rsidRDefault="00211278" w:rsidP="00BE466D">
      <w:pPr>
        <w:pStyle w:val="eclipse"/>
        <w:rPr>
          <w:lang w:val="en-GB"/>
        </w:rPr>
      </w:pPr>
      <w:r w:rsidRPr="000F1DEC">
        <w:rPr>
          <w:lang w:val="fr-FR"/>
        </w:rPr>
        <w:tab/>
      </w:r>
      <w:proofErr w:type="gramStart"/>
      <w:r w:rsidR="00BE466D" w:rsidRPr="00751DBB">
        <w:rPr>
          <w:lang w:val="en-GB"/>
        </w:rPr>
        <w:t>const</w:t>
      </w:r>
      <w:proofErr w:type="gramEnd"/>
      <w:r w:rsidR="00BE466D" w:rsidRPr="00751DBB">
        <w:rPr>
          <w:lang w:val="en-GB"/>
        </w:rPr>
        <w:t xml:space="preserve"> char* city, </w:t>
      </w:r>
      <w:r w:rsidR="00EF5B55" w:rsidRPr="00751DBB">
        <w:rPr>
          <w:rStyle w:val="ecl-commentChar"/>
          <w:lang w:val="en-GB"/>
        </w:rPr>
        <w:t>// signature production place (optional)</w:t>
      </w:r>
    </w:p>
    <w:p w:rsidR="00BE466D" w:rsidRPr="00751DBB" w:rsidRDefault="00BE466D" w:rsidP="00EF5B55">
      <w:pPr>
        <w:pStyle w:val="eclipse"/>
        <w:ind w:firstLine="589"/>
        <w:rPr>
          <w:lang w:val="en-GB"/>
        </w:rPr>
      </w:pPr>
      <w:proofErr w:type="gramStart"/>
      <w:r w:rsidRPr="00751DBB">
        <w:rPr>
          <w:lang w:val="en-GB"/>
        </w:rPr>
        <w:t>const</w:t>
      </w:r>
      <w:proofErr w:type="gramEnd"/>
      <w:r w:rsidRPr="00751DBB">
        <w:rPr>
          <w:lang w:val="en-GB"/>
        </w:rPr>
        <w:t xml:space="preserve"> char* state,</w:t>
      </w:r>
      <w:r w:rsidR="00EF5B55" w:rsidRPr="00751DBB">
        <w:rPr>
          <w:lang w:val="en-GB"/>
        </w:rPr>
        <w:t xml:space="preserve"> </w:t>
      </w:r>
      <w:r w:rsidRPr="00751DBB">
        <w:rPr>
          <w:lang w:val="en-GB"/>
        </w:rPr>
        <w:t xml:space="preserve">const char* zip, const char* country, </w:t>
      </w:r>
    </w:p>
    <w:p w:rsidR="00211278" w:rsidRPr="00751DBB" w:rsidRDefault="00211278" w:rsidP="00BE466D">
      <w:pPr>
        <w:pStyle w:val="eclipse"/>
        <w:rPr>
          <w:lang w:val="en-GB"/>
        </w:rPr>
      </w:pPr>
      <w:r w:rsidRPr="00751DBB">
        <w:rPr>
          <w:lang w:val="en-GB"/>
        </w:rPr>
        <w:tab/>
      </w:r>
      <w:proofErr w:type="gramStart"/>
      <w:r w:rsidR="00BE466D" w:rsidRPr="00751DBB">
        <w:rPr>
          <w:lang w:val="en-GB"/>
        </w:rPr>
        <w:t>int</w:t>
      </w:r>
      <w:proofErr w:type="gramEnd"/>
      <w:r w:rsidR="00BE466D" w:rsidRPr="00751DBB">
        <w:rPr>
          <w:lang w:val="en-GB"/>
        </w:rPr>
        <w:t xml:space="preserve"> nSlot, </w:t>
      </w:r>
      <w:r w:rsidR="00EF5B55" w:rsidRPr="00751DBB">
        <w:rPr>
          <w:rStyle w:val="ecl-commentChar"/>
          <w:lang w:val="en-GB"/>
        </w:rPr>
        <w:t xml:space="preserve">// </w:t>
      </w:r>
      <w:r w:rsidR="000B54E4" w:rsidRPr="00751DBB">
        <w:rPr>
          <w:rStyle w:val="ecl-commentChar"/>
          <w:lang w:val="en-GB"/>
        </w:rPr>
        <w:t>specifies the signer’s private key’s slot</w:t>
      </w:r>
    </w:p>
    <w:p w:rsidR="00E36CCC" w:rsidRPr="00E36CCC" w:rsidRDefault="00BE466D" w:rsidP="00EF5B55">
      <w:pPr>
        <w:pStyle w:val="eclipse"/>
        <w:ind w:firstLine="589"/>
        <w:rPr>
          <w:rStyle w:val="ecl-commentChar"/>
        </w:rPr>
      </w:pPr>
      <w:proofErr w:type="gramStart"/>
      <w:r w:rsidRPr="00E36CCC">
        <w:t>int</w:t>
      </w:r>
      <w:proofErr w:type="gramEnd"/>
      <w:r w:rsidRPr="00E36CCC">
        <w:t xml:space="preserve"> nOcsp</w:t>
      </w:r>
      <w:r w:rsidR="00E36CCC" w:rsidRPr="00E36CCC">
        <w:t xml:space="preserve">, </w:t>
      </w:r>
      <w:r w:rsidR="00E36CCC" w:rsidRPr="00E36CCC">
        <w:rPr>
          <w:rStyle w:val="ecl-commentChar"/>
        </w:rPr>
        <w:t>// add OCSP confirmation or not</w:t>
      </w:r>
    </w:p>
    <w:p w:rsidR="00E36CCC" w:rsidRPr="00E36CCC" w:rsidRDefault="00E36CCC" w:rsidP="00EF5B55">
      <w:pPr>
        <w:pStyle w:val="eclipse"/>
        <w:ind w:firstLine="589"/>
      </w:pPr>
      <w:proofErr w:type="gramStart"/>
      <w:r w:rsidRPr="00E36CCC">
        <w:t>int</w:t>
      </w:r>
      <w:proofErr w:type="gramEnd"/>
      <w:r w:rsidRPr="00E36CCC">
        <w:t xml:space="preserve"> nSigner, </w:t>
      </w:r>
      <w:r w:rsidRPr="00E36CCC">
        <w:rPr>
          <w:rStyle w:val="ecl-commentChar"/>
        </w:rPr>
        <w:t xml:space="preserve">// </w:t>
      </w:r>
      <w:r w:rsidR="008D0A06">
        <w:rPr>
          <w:rStyle w:val="ecl-commentChar"/>
        </w:rPr>
        <w:t>signing module: 1</w:t>
      </w:r>
      <w:r w:rsidR="00F86621">
        <w:rPr>
          <w:rStyle w:val="ecl-commentChar"/>
        </w:rPr>
        <w:t>-&gt;PKCS11</w:t>
      </w:r>
      <w:r w:rsidR="008D0A06">
        <w:rPr>
          <w:rStyle w:val="ecl-commentChar"/>
        </w:rPr>
        <w:t>, 2</w:t>
      </w:r>
      <w:r w:rsidR="00F86621">
        <w:rPr>
          <w:rStyle w:val="ecl-commentChar"/>
        </w:rPr>
        <w:t>-&gt;CNG</w:t>
      </w:r>
      <w:r w:rsidR="008D0A06">
        <w:rPr>
          <w:rStyle w:val="ecl-commentChar"/>
        </w:rPr>
        <w:t>, 3</w:t>
      </w:r>
      <w:r w:rsidR="00F86621">
        <w:rPr>
          <w:rStyle w:val="ecl-commentChar"/>
        </w:rPr>
        <w:t>-&gt;PKCS12</w:t>
      </w:r>
    </w:p>
    <w:p w:rsidR="00EF5B55" w:rsidRPr="00751DBB" w:rsidRDefault="00E36CCC" w:rsidP="00EF5B55">
      <w:pPr>
        <w:pStyle w:val="eclipse"/>
        <w:ind w:firstLine="589"/>
        <w:rPr>
          <w:lang w:val="en-GB"/>
        </w:rPr>
      </w:pPr>
      <w:proofErr w:type="gramStart"/>
      <w:r w:rsidRPr="00E36CCC">
        <w:rPr>
          <w:lang w:val="en-GB"/>
        </w:rPr>
        <w:t>const</w:t>
      </w:r>
      <w:proofErr w:type="gramEnd"/>
      <w:r w:rsidRPr="00E36CCC">
        <w:rPr>
          <w:lang w:val="en-GB"/>
        </w:rPr>
        <w:t xml:space="preserve"> char* szPkcs12FileName</w:t>
      </w:r>
      <w:r w:rsidR="00BE466D" w:rsidRPr="00751DBB">
        <w:rPr>
          <w:lang w:val="en-GB"/>
        </w:rPr>
        <w:t>);</w:t>
      </w:r>
      <w:r w:rsidR="00EF5B55" w:rsidRPr="00751DBB">
        <w:rPr>
          <w:lang w:val="en-GB"/>
        </w:rPr>
        <w:t xml:space="preserve"> </w:t>
      </w:r>
      <w:r w:rsidRPr="00E61596">
        <w:rPr>
          <w:rStyle w:val="ecl-commentChar"/>
        </w:rPr>
        <w:t xml:space="preserve">// </w:t>
      </w:r>
      <w:r w:rsidR="00E61596" w:rsidRPr="00E61596">
        <w:rPr>
          <w:rStyle w:val="ecl-commentChar"/>
        </w:rPr>
        <w:t>PKCS#12 file name</w:t>
      </w:r>
    </w:p>
    <w:p w:rsidR="001306B6" w:rsidRDefault="001306B6" w:rsidP="00BC4DED">
      <w:pPr>
        <w:rPr>
          <w:lang w:val="en-GB"/>
        </w:rPr>
      </w:pPr>
      <w:r>
        <w:rPr>
          <w:lang w:val="en-GB"/>
        </w:rPr>
        <w:t xml:space="preserve">Optional parameter </w:t>
      </w:r>
      <w:r w:rsidRPr="001306B6">
        <w:rPr>
          <w:b/>
          <w:lang w:val="en-GB"/>
        </w:rPr>
        <w:t>manifest</w:t>
      </w:r>
      <w:r>
        <w:rPr>
          <w:lang w:val="en-GB"/>
        </w:rPr>
        <w:t xml:space="preserve"> may be used to define the signer’s role. Optional parameters </w:t>
      </w:r>
      <w:r w:rsidRPr="001306B6">
        <w:rPr>
          <w:b/>
          <w:lang w:val="en-GB"/>
        </w:rPr>
        <w:t>city</w:t>
      </w:r>
      <w:r>
        <w:rPr>
          <w:lang w:val="en-GB"/>
        </w:rPr>
        <w:t xml:space="preserve">, </w:t>
      </w:r>
      <w:r w:rsidRPr="001306B6">
        <w:rPr>
          <w:b/>
          <w:lang w:val="en-GB"/>
        </w:rPr>
        <w:t>state</w:t>
      </w:r>
      <w:r>
        <w:rPr>
          <w:lang w:val="en-GB"/>
        </w:rPr>
        <w:t xml:space="preserve">, </w:t>
      </w:r>
      <w:r w:rsidRPr="001306B6">
        <w:rPr>
          <w:b/>
          <w:lang w:val="en-GB"/>
        </w:rPr>
        <w:t>zip</w:t>
      </w:r>
      <w:r>
        <w:rPr>
          <w:lang w:val="en-GB"/>
        </w:rPr>
        <w:t xml:space="preserve"> and </w:t>
      </w:r>
      <w:r w:rsidRPr="001306B6">
        <w:rPr>
          <w:b/>
          <w:lang w:val="en-GB"/>
        </w:rPr>
        <w:t>country</w:t>
      </w:r>
      <w:r>
        <w:rPr>
          <w:lang w:val="en-GB"/>
        </w:rPr>
        <w:t xml:space="preserve"> may be used to specify the signature creation</w:t>
      </w:r>
      <w:r w:rsidR="003B2BB3" w:rsidRPr="003B2BB3">
        <w:rPr>
          <w:lang w:val="en-GB"/>
        </w:rPr>
        <w:t xml:space="preserve"> </w:t>
      </w:r>
      <w:r w:rsidR="003B2BB3">
        <w:rPr>
          <w:lang w:val="en-GB"/>
        </w:rPr>
        <w:t>location</w:t>
      </w:r>
      <w:r>
        <w:rPr>
          <w:lang w:val="en-GB"/>
        </w:rPr>
        <w:t>.</w:t>
      </w:r>
    </w:p>
    <w:p w:rsidR="00EF5B55" w:rsidRDefault="00EF5B55" w:rsidP="00BC4DED">
      <w:pPr>
        <w:rPr>
          <w:lang w:val="en-GB"/>
        </w:rPr>
      </w:pPr>
      <w:r w:rsidRPr="00751DBB">
        <w:rPr>
          <w:lang w:val="en-GB"/>
        </w:rPr>
        <w:t xml:space="preserve">Parameter </w:t>
      </w:r>
      <w:r w:rsidRPr="00E36CCC">
        <w:rPr>
          <w:b/>
          <w:lang w:val="en-GB"/>
        </w:rPr>
        <w:t>nSlot</w:t>
      </w:r>
      <w:r w:rsidR="008876C6" w:rsidRPr="00751DBB">
        <w:rPr>
          <w:lang w:val="en-GB"/>
        </w:rPr>
        <w:t xml:space="preserve"> indicates the </w:t>
      </w:r>
      <w:r w:rsidR="001D6D19">
        <w:rPr>
          <w:lang w:val="en-GB"/>
        </w:rPr>
        <w:t xml:space="preserve">sequence number </w:t>
      </w:r>
      <w:r w:rsidR="00D91CE6">
        <w:rPr>
          <w:lang w:val="en-GB"/>
        </w:rPr>
        <w:t xml:space="preserve">(counting from zero) </w:t>
      </w:r>
      <w:r w:rsidR="001D6D19">
        <w:rPr>
          <w:lang w:val="en-GB"/>
        </w:rPr>
        <w:t xml:space="preserve">of the </w:t>
      </w:r>
      <w:r w:rsidR="002353AB">
        <w:rPr>
          <w:lang w:val="en-GB"/>
        </w:rPr>
        <w:t xml:space="preserve">current </w:t>
      </w:r>
      <w:r w:rsidR="001D6D19">
        <w:rPr>
          <w:lang w:val="en-GB"/>
        </w:rPr>
        <w:t>signing certificate</w:t>
      </w:r>
      <w:r w:rsidR="008876C6" w:rsidRPr="00751DBB">
        <w:rPr>
          <w:lang w:val="en-GB"/>
        </w:rPr>
        <w:t xml:space="preserve"> </w:t>
      </w:r>
      <w:r w:rsidR="002353AB">
        <w:rPr>
          <w:lang w:val="en-GB"/>
        </w:rPr>
        <w:t xml:space="preserve">among all signature certificates </w:t>
      </w:r>
      <w:r w:rsidR="008876C6" w:rsidRPr="00751DBB">
        <w:rPr>
          <w:lang w:val="en-GB"/>
        </w:rPr>
        <w:t xml:space="preserve">on the </w:t>
      </w:r>
      <w:r w:rsidR="00620C03">
        <w:rPr>
          <w:lang w:val="en-GB"/>
        </w:rPr>
        <w:t>identity token</w:t>
      </w:r>
      <w:r w:rsidR="00F03A37" w:rsidRPr="00751DBB">
        <w:rPr>
          <w:lang w:val="en-GB"/>
        </w:rPr>
        <w:t xml:space="preserve">. </w:t>
      </w:r>
      <w:r w:rsidR="001E7596">
        <w:rPr>
          <w:lang w:val="en-GB"/>
        </w:rPr>
        <w:t xml:space="preserve">In case of Estonian ID cards, </w:t>
      </w:r>
      <w:r w:rsidR="002353AB">
        <w:rPr>
          <w:lang w:val="en-GB"/>
        </w:rPr>
        <w:t xml:space="preserve">there is one signature certificate and </w:t>
      </w:r>
      <w:r w:rsidR="001E7596">
        <w:rPr>
          <w:lang w:val="en-GB"/>
        </w:rPr>
        <w:t xml:space="preserve">the signature slot </w:t>
      </w:r>
      <w:r w:rsidR="00F03A37" w:rsidRPr="00751DBB">
        <w:rPr>
          <w:lang w:val="en-GB"/>
        </w:rPr>
        <w:t>value is 0</w:t>
      </w:r>
      <w:r w:rsidR="002353AB">
        <w:rPr>
          <w:lang w:val="en-GB"/>
        </w:rPr>
        <w:t xml:space="preserve"> (which is also the default slot value)</w:t>
      </w:r>
      <w:r w:rsidR="00F03A37" w:rsidRPr="00751DBB">
        <w:rPr>
          <w:lang w:val="en-GB"/>
        </w:rPr>
        <w:t>.</w:t>
      </w:r>
      <w:r w:rsidR="00737915" w:rsidRPr="00751DBB">
        <w:rPr>
          <w:lang w:val="en-GB"/>
        </w:rPr>
        <w:t xml:space="preserve"> </w:t>
      </w:r>
      <w:r w:rsidR="001E7596">
        <w:rPr>
          <w:lang w:val="en-GB"/>
        </w:rPr>
        <w:t>When operating with multiple smartcards on the same system then you may need to specify a different slot. By default, in this case, the signature slots are numbered as follows:</w:t>
      </w:r>
    </w:p>
    <w:p w:rsidR="001E7596" w:rsidRDefault="001E7596" w:rsidP="001E7596">
      <w:pPr>
        <w:ind w:firstLine="720"/>
        <w:rPr>
          <w:lang w:val="en-GB"/>
        </w:rPr>
      </w:pPr>
      <w:proofErr w:type="gramStart"/>
      <w:r>
        <w:rPr>
          <w:lang w:val="en-GB"/>
        </w:rPr>
        <w:t>slot</w:t>
      </w:r>
      <w:proofErr w:type="gramEnd"/>
      <w:r>
        <w:rPr>
          <w:lang w:val="en-GB"/>
        </w:rPr>
        <w:t xml:space="preserve"> 0 – signature slot of the 1</w:t>
      </w:r>
      <w:r w:rsidRPr="001E7596">
        <w:rPr>
          <w:vertAlign w:val="superscript"/>
          <w:lang w:val="en-GB"/>
        </w:rPr>
        <w:t>st</w:t>
      </w:r>
      <w:r>
        <w:rPr>
          <w:lang w:val="en-GB"/>
        </w:rPr>
        <w:t xml:space="preserve"> smartcard</w:t>
      </w:r>
    </w:p>
    <w:p w:rsidR="001E7596" w:rsidRDefault="001E7596" w:rsidP="001E7596">
      <w:pPr>
        <w:ind w:firstLine="720"/>
        <w:rPr>
          <w:lang w:val="en-GB"/>
        </w:rPr>
      </w:pPr>
      <w:proofErr w:type="gramStart"/>
      <w:r>
        <w:rPr>
          <w:lang w:val="en-GB"/>
        </w:rPr>
        <w:t>slot</w:t>
      </w:r>
      <w:proofErr w:type="gramEnd"/>
      <w:r>
        <w:rPr>
          <w:lang w:val="en-GB"/>
        </w:rPr>
        <w:t xml:space="preserve"> 1 – signature slot of the 2</w:t>
      </w:r>
      <w:r w:rsidRPr="001E7596">
        <w:rPr>
          <w:vertAlign w:val="superscript"/>
          <w:lang w:val="en-GB"/>
        </w:rPr>
        <w:t>nd</w:t>
      </w:r>
      <w:r>
        <w:rPr>
          <w:lang w:val="en-GB"/>
        </w:rPr>
        <w:t xml:space="preserve"> smartcard</w:t>
      </w:r>
    </w:p>
    <w:p w:rsidR="00EB39F8" w:rsidRPr="00751DBB" w:rsidRDefault="00EB39F8" w:rsidP="00EB39F8">
      <w:pPr>
        <w:rPr>
          <w:lang w:val="en-GB"/>
        </w:rPr>
      </w:pPr>
      <w:r>
        <w:rPr>
          <w:lang w:val="en-GB"/>
        </w:rPr>
        <w:t xml:space="preserve">In case of signing with </w:t>
      </w:r>
      <w:proofErr w:type="gramStart"/>
      <w:r>
        <w:rPr>
          <w:lang w:val="en-GB"/>
        </w:rPr>
        <w:t>a software</w:t>
      </w:r>
      <w:proofErr w:type="gramEnd"/>
      <w:r>
        <w:rPr>
          <w:lang w:val="en-GB"/>
        </w:rPr>
        <w:t xml:space="preserve"> token </w:t>
      </w:r>
      <w:r w:rsidR="00595E48">
        <w:rPr>
          <w:lang w:val="en-GB"/>
        </w:rPr>
        <w:t xml:space="preserve">(PKCS#12 file) </w:t>
      </w:r>
      <w:r>
        <w:rPr>
          <w:lang w:val="en-GB"/>
        </w:rPr>
        <w:t>then firstly the appropriate configuration settings should be applied (see section</w:t>
      </w:r>
      <w:r w:rsidR="00516ED4">
        <w:rPr>
          <w:lang w:val="en-GB"/>
        </w:rPr>
        <w:t xml:space="preserve"> </w:t>
      </w:r>
      <w:r w:rsidR="00516ED4" w:rsidRPr="00751DBB">
        <w:rPr>
          <w:lang w:val="en-GB"/>
        </w:rPr>
        <w:t>3.4, subsection “Configuring software token usage”)</w:t>
      </w:r>
      <w:r>
        <w:rPr>
          <w:lang w:val="en-GB"/>
        </w:rPr>
        <w:t xml:space="preserve"> and slot value 0 should be used.</w:t>
      </w:r>
    </w:p>
    <w:p w:rsidR="00F03A37" w:rsidRPr="00751DBB" w:rsidRDefault="00737915" w:rsidP="00BC4DED">
      <w:pPr>
        <w:rPr>
          <w:lang w:val="en-GB"/>
        </w:rPr>
      </w:pPr>
      <w:r w:rsidRPr="00751DBB">
        <w:rPr>
          <w:lang w:val="en-GB"/>
        </w:rPr>
        <w:t xml:space="preserve">Parameter </w:t>
      </w:r>
      <w:r w:rsidRPr="00E36CCC">
        <w:rPr>
          <w:b/>
          <w:lang w:val="en-GB"/>
        </w:rPr>
        <w:t>nOcsp</w:t>
      </w:r>
      <w:r w:rsidRPr="00751DBB">
        <w:rPr>
          <w:lang w:val="en-GB"/>
        </w:rPr>
        <w:t xml:space="preserve"> can be used to specify whether an OCSP confirmation is added to the signature or not. The default value is 1, meaning that OCSP confirmation is automatically added to the signature after its creation. Value 0 indicates that the confirmation is not added.</w:t>
      </w:r>
    </w:p>
    <w:p w:rsidR="00D712D3" w:rsidRDefault="00D712D3" w:rsidP="00BC4DED">
      <w:pPr>
        <w:rPr>
          <w:lang w:val="en-GB"/>
        </w:rPr>
      </w:pPr>
      <w:r w:rsidRPr="00D712D3">
        <w:rPr>
          <w:lang w:val="en-GB"/>
        </w:rPr>
        <w:t>Parameter</w:t>
      </w:r>
      <w:r>
        <w:rPr>
          <w:b/>
          <w:lang w:val="en-GB"/>
        </w:rPr>
        <w:t xml:space="preserve"> </w:t>
      </w:r>
      <w:r w:rsidR="00E36CCC" w:rsidRPr="00D712D3">
        <w:rPr>
          <w:b/>
          <w:lang w:val="en-GB"/>
        </w:rPr>
        <w:t>nSigner</w:t>
      </w:r>
      <w:r w:rsidR="00DD200F">
        <w:rPr>
          <w:lang w:val="en-GB"/>
        </w:rPr>
        <w:t xml:space="preserve"> specifies the module that is used for accessing the signature token.</w:t>
      </w:r>
      <w:r>
        <w:rPr>
          <w:lang w:val="en-GB"/>
        </w:rPr>
        <w:t xml:space="preserve"> </w:t>
      </w:r>
      <w:r w:rsidR="003E6892">
        <w:rPr>
          <w:lang w:val="en-GB"/>
        </w:rPr>
        <w:t>Possible values for the parameter are as follows:</w:t>
      </w:r>
      <w:r>
        <w:rPr>
          <w:lang w:val="en-GB"/>
        </w:rPr>
        <w:t xml:space="preserve"> </w:t>
      </w:r>
    </w:p>
    <w:p w:rsidR="00D712D3" w:rsidRPr="00BF6C3B" w:rsidRDefault="003E6892" w:rsidP="00BF6C3B">
      <w:pPr>
        <w:pStyle w:val="ListParagraph"/>
        <w:numPr>
          <w:ilvl w:val="0"/>
          <w:numId w:val="4"/>
        </w:numPr>
        <w:rPr>
          <w:lang w:val="en-GB"/>
        </w:rPr>
      </w:pPr>
      <w:proofErr w:type="gramStart"/>
      <w:r>
        <w:rPr>
          <w:lang w:val="en-GB"/>
        </w:rPr>
        <w:t>int</w:t>
      </w:r>
      <w:proofErr w:type="gramEnd"/>
      <w:r>
        <w:rPr>
          <w:lang w:val="en-GB"/>
        </w:rPr>
        <w:t xml:space="preserve"> nSigner =</w:t>
      </w:r>
      <w:r w:rsidRPr="003E6892">
        <w:rPr>
          <w:lang w:val="en-GB"/>
        </w:rPr>
        <w:t xml:space="preserve"> 1</w:t>
      </w:r>
      <w:r w:rsidR="00CD5103">
        <w:rPr>
          <w:lang w:val="en-GB"/>
        </w:rPr>
        <w:t xml:space="preserve"> -</w:t>
      </w:r>
      <w:r w:rsidR="00BF6C3B">
        <w:rPr>
          <w:lang w:val="en-GB"/>
        </w:rPr>
        <w:t xml:space="preserve"> s</w:t>
      </w:r>
      <w:r w:rsidRPr="00BF6C3B">
        <w:rPr>
          <w:lang w:val="en-GB"/>
        </w:rPr>
        <w:t xml:space="preserve">igning is done via </w:t>
      </w:r>
      <w:r w:rsidR="00453E92" w:rsidRPr="00BF6C3B">
        <w:rPr>
          <w:lang w:val="en-GB"/>
        </w:rPr>
        <w:t>PKCS</w:t>
      </w:r>
      <w:r w:rsidR="001E762C" w:rsidRPr="00BF6C3B">
        <w:rPr>
          <w:lang w:val="en-GB"/>
        </w:rPr>
        <w:t>#</w:t>
      </w:r>
      <w:r w:rsidR="00453E92" w:rsidRPr="00BF6C3B">
        <w:rPr>
          <w:lang w:val="en-GB"/>
        </w:rPr>
        <w:t>11</w:t>
      </w:r>
      <w:r w:rsidRPr="00BF6C3B">
        <w:rPr>
          <w:lang w:val="en-GB"/>
        </w:rPr>
        <w:t xml:space="preserve"> module </w:t>
      </w:r>
      <w:r w:rsidR="00CD5103">
        <w:rPr>
          <w:lang w:val="en-GB"/>
        </w:rPr>
        <w:t>which is</w:t>
      </w:r>
      <w:r w:rsidRPr="00BF6C3B">
        <w:rPr>
          <w:lang w:val="en-GB"/>
        </w:rPr>
        <w:t xml:space="preserve"> </w:t>
      </w:r>
      <w:r w:rsidR="00453E92" w:rsidRPr="00BF6C3B">
        <w:rPr>
          <w:lang w:val="en-GB"/>
        </w:rPr>
        <w:t>the default module for singing with smart card</w:t>
      </w:r>
      <w:r w:rsidRPr="00BF6C3B">
        <w:rPr>
          <w:lang w:val="en-GB"/>
        </w:rPr>
        <w:t xml:space="preserve">. </w:t>
      </w:r>
    </w:p>
    <w:p w:rsidR="00453E92" w:rsidRPr="00BF6C3B" w:rsidRDefault="003E6892" w:rsidP="00BF6C3B">
      <w:pPr>
        <w:pStyle w:val="ListParagraph"/>
        <w:numPr>
          <w:ilvl w:val="0"/>
          <w:numId w:val="4"/>
        </w:numPr>
        <w:rPr>
          <w:lang w:val="en-GB"/>
        </w:rPr>
      </w:pPr>
      <w:proofErr w:type="gramStart"/>
      <w:r>
        <w:rPr>
          <w:lang w:val="en-GB"/>
        </w:rPr>
        <w:t>int</w:t>
      </w:r>
      <w:proofErr w:type="gramEnd"/>
      <w:r>
        <w:rPr>
          <w:lang w:val="en-GB"/>
        </w:rPr>
        <w:t xml:space="preserve"> nSigner =</w:t>
      </w:r>
      <w:r w:rsidRPr="003E6892">
        <w:rPr>
          <w:lang w:val="en-GB"/>
        </w:rPr>
        <w:t xml:space="preserve"> 2</w:t>
      </w:r>
      <w:r w:rsidR="00CD5103">
        <w:rPr>
          <w:lang w:val="en-GB"/>
        </w:rPr>
        <w:t xml:space="preserve"> </w:t>
      </w:r>
      <w:r w:rsidR="0012791C">
        <w:rPr>
          <w:lang w:val="en-GB"/>
        </w:rPr>
        <w:t>–</w:t>
      </w:r>
      <w:r w:rsidR="00BF6C3B">
        <w:rPr>
          <w:lang w:val="en-GB"/>
        </w:rPr>
        <w:t xml:space="preserve"> </w:t>
      </w:r>
      <w:r w:rsidR="0012791C">
        <w:rPr>
          <w:lang w:val="en-GB"/>
        </w:rPr>
        <w:t xml:space="preserve">Microsoft </w:t>
      </w:r>
      <w:r w:rsidR="001E762C" w:rsidRPr="00BF6C3B">
        <w:rPr>
          <w:lang w:val="en-GB"/>
        </w:rPr>
        <w:t xml:space="preserve">CNG </w:t>
      </w:r>
      <w:r w:rsidR="0012791C">
        <w:rPr>
          <w:lang w:val="en-GB"/>
        </w:rPr>
        <w:t>API</w:t>
      </w:r>
      <w:r w:rsidR="001E762C" w:rsidRPr="00BF6C3B">
        <w:rPr>
          <w:lang w:val="en-GB"/>
        </w:rPr>
        <w:t xml:space="preserve"> </w:t>
      </w:r>
      <w:r w:rsidR="00445D90">
        <w:rPr>
          <w:lang w:val="en-GB"/>
        </w:rPr>
        <w:t xml:space="preserve">and minidriver </w:t>
      </w:r>
      <w:r w:rsidR="001E762C" w:rsidRPr="00BF6C3B">
        <w:rPr>
          <w:lang w:val="en-GB"/>
        </w:rPr>
        <w:t>for signing with smart card in Windows environment.</w:t>
      </w:r>
      <w:r w:rsidR="00DB3BEB" w:rsidRPr="00BF6C3B">
        <w:rPr>
          <w:lang w:val="en-GB"/>
        </w:rPr>
        <w:t xml:space="preserve"> A dialog window is opened for the user to choose the </w:t>
      </w:r>
      <w:r w:rsidR="00445D90" w:rsidRPr="00BF6C3B">
        <w:rPr>
          <w:lang w:val="en-GB"/>
        </w:rPr>
        <w:t xml:space="preserve">signing </w:t>
      </w:r>
      <w:r w:rsidR="00445D90">
        <w:rPr>
          <w:lang w:val="en-GB"/>
        </w:rPr>
        <w:t>certificate</w:t>
      </w:r>
      <w:r w:rsidR="00DB3BEB" w:rsidRPr="00BF6C3B">
        <w:rPr>
          <w:lang w:val="en-GB"/>
        </w:rPr>
        <w:t xml:space="preserve"> and enter PIN code.</w:t>
      </w:r>
      <w:r w:rsidR="001E762C" w:rsidRPr="00BF6C3B">
        <w:rPr>
          <w:lang w:val="en-GB"/>
        </w:rPr>
        <w:t xml:space="preserve"> </w:t>
      </w:r>
    </w:p>
    <w:p w:rsidR="00E36CCC" w:rsidRPr="00BF6C3B" w:rsidRDefault="003E6892" w:rsidP="00BF6C3B">
      <w:pPr>
        <w:pStyle w:val="ListParagraph"/>
        <w:numPr>
          <w:ilvl w:val="0"/>
          <w:numId w:val="4"/>
        </w:numPr>
        <w:rPr>
          <w:lang w:val="en-GB"/>
        </w:rPr>
      </w:pPr>
      <w:r>
        <w:rPr>
          <w:lang w:val="en-GB"/>
        </w:rPr>
        <w:t>int nSigner = 3</w:t>
      </w:r>
      <w:r w:rsidR="00CD5103">
        <w:rPr>
          <w:lang w:val="en-GB"/>
        </w:rPr>
        <w:t xml:space="preserve"> -</w:t>
      </w:r>
      <w:r w:rsidR="00BF6C3B">
        <w:rPr>
          <w:lang w:val="en-GB"/>
        </w:rPr>
        <w:t xml:space="preserve"> s</w:t>
      </w:r>
      <w:r w:rsidRPr="00BF6C3B">
        <w:rPr>
          <w:lang w:val="en-GB"/>
        </w:rPr>
        <w:t xml:space="preserve">igning is done via </w:t>
      </w:r>
      <w:r w:rsidR="00D712D3" w:rsidRPr="00BF6C3B">
        <w:rPr>
          <w:lang w:val="en-GB"/>
        </w:rPr>
        <w:t>PKCS</w:t>
      </w:r>
      <w:r w:rsidR="001E762C" w:rsidRPr="00BF6C3B">
        <w:rPr>
          <w:lang w:val="en-GB"/>
        </w:rPr>
        <w:t>#</w:t>
      </w:r>
      <w:r w:rsidR="00D712D3" w:rsidRPr="00BF6C3B">
        <w:rPr>
          <w:lang w:val="en-GB"/>
        </w:rPr>
        <w:t xml:space="preserve">12 </w:t>
      </w:r>
      <w:r w:rsidRPr="00BF6C3B">
        <w:rPr>
          <w:lang w:val="en-GB"/>
        </w:rPr>
        <w:t>module</w:t>
      </w:r>
      <w:r w:rsidR="00A65532">
        <w:rPr>
          <w:lang w:val="en-GB"/>
        </w:rPr>
        <w:t>, to be</w:t>
      </w:r>
      <w:r w:rsidRPr="00BF6C3B">
        <w:rPr>
          <w:lang w:val="en-GB"/>
        </w:rPr>
        <w:t xml:space="preserve"> used in case of creating signatures with software tokens (PKCS#12 files).</w:t>
      </w:r>
    </w:p>
    <w:p w:rsidR="00E36CCC" w:rsidRDefault="00D712D3" w:rsidP="00BC4DED">
      <w:pPr>
        <w:rPr>
          <w:lang w:val="en-GB"/>
        </w:rPr>
      </w:pPr>
      <w:r>
        <w:rPr>
          <w:lang w:val="en-GB"/>
        </w:rPr>
        <w:t xml:space="preserve">Parameter </w:t>
      </w:r>
      <w:r w:rsidR="00E36CCC" w:rsidRPr="001047F9">
        <w:rPr>
          <w:b/>
          <w:lang w:val="en-GB"/>
        </w:rPr>
        <w:t>szPkcs12FileName</w:t>
      </w:r>
      <w:r>
        <w:rPr>
          <w:lang w:val="en-GB"/>
        </w:rPr>
        <w:t xml:space="preserve"> should be specified </w:t>
      </w:r>
      <w:r w:rsidR="001047F9">
        <w:rPr>
          <w:lang w:val="en-GB"/>
        </w:rPr>
        <w:t xml:space="preserve">only </w:t>
      </w:r>
      <w:r>
        <w:rPr>
          <w:lang w:val="en-GB"/>
        </w:rPr>
        <w:t xml:space="preserve">when signing with a software token via PKCS#12 </w:t>
      </w:r>
      <w:proofErr w:type="gramStart"/>
      <w:r>
        <w:rPr>
          <w:lang w:val="en-GB"/>
        </w:rPr>
        <w:t>m</w:t>
      </w:r>
      <w:r w:rsidR="001047F9">
        <w:rPr>
          <w:lang w:val="en-GB"/>
        </w:rPr>
        <w:t>odule</w:t>
      </w:r>
      <w:proofErr w:type="gramEnd"/>
      <w:r w:rsidR="001047F9">
        <w:rPr>
          <w:lang w:val="en-GB"/>
        </w:rPr>
        <w:t xml:space="preserve"> (i.e. the nSigner parameter has been set to</w:t>
      </w:r>
      <w:r w:rsidR="00876C24">
        <w:rPr>
          <w:lang w:val="en-GB"/>
        </w:rPr>
        <w:t xml:space="preserve"> 3</w:t>
      </w:r>
      <w:r w:rsidR="001047F9">
        <w:rPr>
          <w:lang w:val="en-GB"/>
        </w:rPr>
        <w:t>).</w:t>
      </w:r>
    </w:p>
    <w:p w:rsidR="00BC4DED" w:rsidRPr="00751DBB" w:rsidRDefault="00BC4DED" w:rsidP="00BC4DED">
      <w:pPr>
        <w:rPr>
          <w:lang w:val="en-GB"/>
        </w:rPr>
      </w:pPr>
      <w:r w:rsidRPr="00751DBB">
        <w:rPr>
          <w:lang w:val="en-GB"/>
        </w:rPr>
        <w:t xml:space="preserve">The function </w:t>
      </w:r>
      <w:r w:rsidR="004F0ED2" w:rsidRPr="00751DBB">
        <w:rPr>
          <w:lang w:val="en-GB"/>
        </w:rPr>
        <w:t>signDocumentWithSlot</w:t>
      </w:r>
      <w:r w:rsidR="00E36CCC">
        <w:rPr>
          <w:lang w:val="en-GB"/>
        </w:rPr>
        <w:t>AndSigner</w:t>
      </w:r>
      <w:r w:rsidR="004F0ED2" w:rsidRPr="00751DBB">
        <w:rPr>
          <w:lang w:val="en-GB"/>
        </w:rPr>
        <w:t xml:space="preserve">() </w:t>
      </w:r>
      <w:r w:rsidR="00211278" w:rsidRPr="00751DBB">
        <w:rPr>
          <w:lang w:val="en-GB"/>
        </w:rPr>
        <w:t xml:space="preserve">creates a new SignatureInfo structure and adds information about the data files to be signed and optional </w:t>
      </w:r>
      <w:r w:rsidRPr="00751DBB">
        <w:rPr>
          <w:lang w:val="en-GB"/>
        </w:rPr>
        <w:t>metadata of the signature (role of the signer</w:t>
      </w:r>
      <w:r w:rsidR="000B54E4" w:rsidRPr="00751DBB">
        <w:rPr>
          <w:lang w:val="en-GB"/>
        </w:rPr>
        <w:t xml:space="preserve"> and</w:t>
      </w:r>
      <w:r w:rsidRPr="00751DBB">
        <w:rPr>
          <w:lang w:val="en-GB"/>
        </w:rPr>
        <w:t xml:space="preserve"> signature production place)</w:t>
      </w:r>
      <w:r w:rsidR="00211278" w:rsidRPr="00751DBB">
        <w:rPr>
          <w:lang w:val="en-GB"/>
        </w:rPr>
        <w:t xml:space="preserve"> to the structure.</w:t>
      </w:r>
      <w:r w:rsidR="004F0ED2" w:rsidRPr="00751DBB">
        <w:rPr>
          <w:lang w:val="en-GB"/>
        </w:rPr>
        <w:t xml:space="preserve"> Then</w:t>
      </w:r>
      <w:r w:rsidRPr="00751DBB">
        <w:rPr>
          <w:lang w:val="en-GB"/>
        </w:rPr>
        <w:t xml:space="preserve"> </w:t>
      </w:r>
      <w:r w:rsidR="004F0ED2" w:rsidRPr="00751DBB">
        <w:rPr>
          <w:lang w:val="en-GB"/>
        </w:rPr>
        <w:t xml:space="preserve">the signature value is calculated and stored. </w:t>
      </w:r>
      <w:r w:rsidR="0016238A" w:rsidRPr="00751DBB">
        <w:rPr>
          <w:lang w:val="en-GB"/>
        </w:rPr>
        <w:t>Finally, a</w:t>
      </w:r>
      <w:r w:rsidRPr="00751DBB">
        <w:rPr>
          <w:lang w:val="en-GB"/>
        </w:rPr>
        <w:t xml:space="preserve">n OCSP confirmation </w:t>
      </w:r>
      <w:r w:rsidR="004F0ED2" w:rsidRPr="00751DBB">
        <w:rPr>
          <w:lang w:val="en-GB"/>
        </w:rPr>
        <w:t>is added to the signature if the value of nOcsp parameter indicates it.</w:t>
      </w:r>
    </w:p>
    <w:p w:rsidR="0009633D" w:rsidRPr="00751DBB" w:rsidRDefault="0009633D" w:rsidP="0009633D">
      <w:pPr>
        <w:pStyle w:val="Pealkiri21"/>
        <w:rPr>
          <w:lang w:val="en-GB"/>
        </w:rPr>
      </w:pPr>
      <w:bookmarkStart w:id="32" w:name="_Toc345343017"/>
      <w:r w:rsidRPr="00751DBB">
        <w:rPr>
          <w:lang w:val="en-GB"/>
        </w:rPr>
        <w:lastRenderedPageBreak/>
        <w:t>Adding an OCSP confirmation</w:t>
      </w:r>
      <w:bookmarkEnd w:id="32"/>
    </w:p>
    <w:p w:rsidR="0009633D" w:rsidRPr="00751DBB" w:rsidRDefault="0009633D" w:rsidP="0009633D">
      <w:pPr>
        <w:rPr>
          <w:lang w:val="en-GB"/>
        </w:rPr>
      </w:pPr>
      <w:r w:rsidRPr="00751DBB">
        <w:rPr>
          <w:lang w:val="en-GB"/>
        </w:rPr>
        <w:t xml:space="preserve">OCSP </w:t>
      </w:r>
      <w:r w:rsidR="00630353" w:rsidRPr="00751DBB">
        <w:rPr>
          <w:lang w:val="en-GB"/>
        </w:rPr>
        <w:t xml:space="preserve">protocol </w:t>
      </w:r>
      <w:r w:rsidRPr="00751DBB">
        <w:rPr>
          <w:lang w:val="en-GB"/>
        </w:rPr>
        <w:t xml:space="preserve">is used to get validity confirmation from OCSP Responder to prove that certificate was valid at the time of signing. </w:t>
      </w:r>
    </w:p>
    <w:p w:rsidR="00630353" w:rsidRPr="00751DBB" w:rsidRDefault="00630353" w:rsidP="0009633D">
      <w:pPr>
        <w:rPr>
          <w:lang w:val="en-GB"/>
        </w:rPr>
      </w:pPr>
      <w:r w:rsidRPr="00751DBB">
        <w:rPr>
          <w:lang w:val="en-GB"/>
        </w:rPr>
        <w:t xml:space="preserve">It is possible to add an OCSP confirmation to a signature </w:t>
      </w:r>
      <w:r w:rsidR="00FD24E8" w:rsidRPr="00751DBB">
        <w:rPr>
          <w:lang w:val="en-GB"/>
        </w:rPr>
        <w:t>during its creation</w:t>
      </w:r>
      <w:r w:rsidRPr="00751DBB">
        <w:rPr>
          <w:lang w:val="en-GB"/>
        </w:rPr>
        <w:t xml:space="preserve"> with function </w:t>
      </w:r>
      <w:proofErr w:type="gramStart"/>
      <w:r w:rsidRPr="00751DBB">
        <w:rPr>
          <w:lang w:val="en-GB"/>
        </w:rPr>
        <w:t>signDocumentWithSlot</w:t>
      </w:r>
      <w:r w:rsidR="00E36CCC">
        <w:rPr>
          <w:lang w:val="en-GB"/>
        </w:rPr>
        <w:t>AndSigner</w:t>
      </w:r>
      <w:r w:rsidRPr="00751DBB">
        <w:rPr>
          <w:lang w:val="en-GB"/>
        </w:rPr>
        <w:t>(</w:t>
      </w:r>
      <w:proofErr w:type="gramEnd"/>
      <w:r w:rsidRPr="00751DBB">
        <w:rPr>
          <w:lang w:val="en-GB"/>
        </w:rPr>
        <w:t>) -  value of parameter nOcsp has to be set to “1”</w:t>
      </w:r>
      <w:r w:rsidR="00FD24E8" w:rsidRPr="00751DBB">
        <w:rPr>
          <w:lang w:val="en-GB"/>
        </w:rPr>
        <w:t xml:space="preserve"> (as described in the previous section)</w:t>
      </w:r>
      <w:r w:rsidRPr="00751DBB">
        <w:rPr>
          <w:lang w:val="en-GB"/>
        </w:rPr>
        <w:t>.</w:t>
      </w:r>
    </w:p>
    <w:p w:rsidR="00630353" w:rsidRPr="00751DBB" w:rsidRDefault="004633B5" w:rsidP="0009633D">
      <w:pPr>
        <w:rPr>
          <w:lang w:val="en-GB"/>
        </w:rPr>
      </w:pPr>
      <w:r w:rsidRPr="00751DBB">
        <w:rPr>
          <w:lang w:val="en-GB"/>
        </w:rPr>
        <w:t>Alternatively, you can add the confirmation by calling out the appropriate function yourself:</w:t>
      </w:r>
    </w:p>
    <w:p w:rsidR="004633B5" w:rsidRPr="00751DBB" w:rsidRDefault="006507F4" w:rsidP="006507F4">
      <w:pPr>
        <w:pStyle w:val="ecl-comment"/>
        <w:rPr>
          <w:lang w:val="en-GB"/>
        </w:rPr>
      </w:pPr>
      <w:r w:rsidRPr="00751DBB">
        <w:rPr>
          <w:lang w:val="en-GB"/>
        </w:rPr>
        <w:t>// Get the SignatureInfo element of the signature to be confirmed        // according to the signature’s identificator</w:t>
      </w:r>
    </w:p>
    <w:p w:rsidR="004633B5" w:rsidRPr="00751DBB" w:rsidRDefault="004633B5" w:rsidP="004633B5">
      <w:pPr>
        <w:pStyle w:val="eclipse"/>
        <w:rPr>
          <w:lang w:val="en-GB"/>
        </w:rPr>
      </w:pPr>
      <w:proofErr w:type="gramStart"/>
      <w:r w:rsidRPr="00751DBB">
        <w:rPr>
          <w:lang w:val="en-GB"/>
        </w:rPr>
        <w:t>pSignInfo</w:t>
      </w:r>
      <w:proofErr w:type="gramEnd"/>
      <w:r w:rsidRPr="00751DBB">
        <w:rPr>
          <w:lang w:val="en-GB"/>
        </w:rPr>
        <w:t xml:space="preserve"> = getSignatureWithId(pSigDoc, szSignId);</w:t>
      </w:r>
    </w:p>
    <w:p w:rsidR="006507F4" w:rsidRPr="00751DBB" w:rsidRDefault="006507F4" w:rsidP="006507F4">
      <w:pPr>
        <w:pStyle w:val="ecl-comment"/>
        <w:rPr>
          <w:lang w:val="en-GB"/>
        </w:rPr>
      </w:pPr>
      <w:r w:rsidRPr="00751DBB">
        <w:rPr>
          <w:lang w:val="en-GB"/>
        </w:rPr>
        <w:t>// Get the OCSP confirmation</w:t>
      </w:r>
    </w:p>
    <w:p w:rsidR="004633B5" w:rsidRPr="00751DBB" w:rsidRDefault="004633B5" w:rsidP="004633B5">
      <w:pPr>
        <w:pStyle w:val="eclipse"/>
        <w:rPr>
          <w:lang w:val="en-GB"/>
        </w:rPr>
      </w:pPr>
      <w:proofErr w:type="gramStart"/>
      <w:r w:rsidRPr="00751DBB">
        <w:rPr>
          <w:lang w:val="en-GB"/>
        </w:rPr>
        <w:t>notarizeSignature(</w:t>
      </w:r>
      <w:proofErr w:type="gramEnd"/>
      <w:r w:rsidRPr="00751DBB">
        <w:rPr>
          <w:lang w:val="en-GB"/>
        </w:rPr>
        <w:t>pSigDoc, pSignInfo);</w:t>
      </w:r>
    </w:p>
    <w:p w:rsidR="004633B5" w:rsidRDefault="00067809" w:rsidP="0009633D">
      <w:pPr>
        <w:rPr>
          <w:lang w:val="en-GB"/>
        </w:rPr>
      </w:pPr>
      <w:r w:rsidRPr="00751DBB">
        <w:rPr>
          <w:lang w:val="en-GB"/>
        </w:rPr>
        <w:t>Information about the signer’s certificate CA and its respective OCSP responder is retrieved from CDigiDoc’s configuration file.</w:t>
      </w:r>
      <w:r w:rsidR="00FD24E8" w:rsidRPr="00751DBB">
        <w:rPr>
          <w:lang w:val="en-GB"/>
        </w:rPr>
        <w:t xml:space="preserve"> CA and OCSP Responder data have to be registered in the configuration file and the respective certificates have to be stored in the file system.</w:t>
      </w:r>
    </w:p>
    <w:p w:rsidR="00EA1462" w:rsidRPr="00751DBB" w:rsidRDefault="00EA1462" w:rsidP="0009633D">
      <w:pPr>
        <w:rPr>
          <w:lang w:val="en-GB"/>
        </w:rPr>
      </w:pPr>
      <w:r w:rsidRPr="00EA1462">
        <w:rPr>
          <w:b/>
          <w:lang w:val="en-GB"/>
        </w:rPr>
        <w:t>Note</w:t>
      </w:r>
      <w:r>
        <w:rPr>
          <w:lang w:val="en-GB"/>
        </w:rPr>
        <w:t xml:space="preserve">: there are also alternative functions for adding an OCSP confirmation to a signature but it is recommended to use the </w:t>
      </w:r>
      <w:proofErr w:type="gramStart"/>
      <w:r>
        <w:rPr>
          <w:lang w:val="en-GB"/>
        </w:rPr>
        <w:t>notarizeSignature(</w:t>
      </w:r>
      <w:proofErr w:type="gramEnd"/>
      <w:r>
        <w:rPr>
          <w:lang w:val="en-GB"/>
        </w:rPr>
        <w:t xml:space="preserve">) function described above. The function enables handling cases when </w:t>
      </w:r>
      <w:r w:rsidR="00572AE0">
        <w:rPr>
          <w:lang w:val="en-GB"/>
        </w:rPr>
        <w:t>the signer’s certificate and OCSP responder’s certificate are issued by different CAs and if there are several CA certificates with matching CN names.</w:t>
      </w:r>
    </w:p>
    <w:p w:rsidR="00EA1462" w:rsidRPr="00751DBB" w:rsidRDefault="00C91286" w:rsidP="00C91286">
      <w:pPr>
        <w:rPr>
          <w:lang w:val="en-GB"/>
        </w:rPr>
      </w:pPr>
      <w:r w:rsidRPr="00572AE0">
        <w:rPr>
          <w:b/>
          <w:lang w:val="en-GB"/>
        </w:rPr>
        <w:t>Note</w:t>
      </w:r>
      <w:r w:rsidR="00572AE0">
        <w:rPr>
          <w:lang w:val="en-GB"/>
        </w:rPr>
        <w:t>:</w:t>
      </w:r>
      <w:r w:rsidRPr="00751DBB">
        <w:rPr>
          <w:lang w:val="en-GB"/>
        </w:rPr>
        <w:t xml:space="preserve"> when verifying a signature that has no OCSP confirmation, an error message “Error: 128 - Signature has no OCSP confirmation!” is produced.</w:t>
      </w:r>
    </w:p>
    <w:p w:rsidR="00D2585A" w:rsidRPr="00751DBB" w:rsidRDefault="0009633D" w:rsidP="0009633D">
      <w:pPr>
        <w:pStyle w:val="Pealkiri21"/>
        <w:rPr>
          <w:lang w:val="en-GB"/>
        </w:rPr>
      </w:pPr>
      <w:bookmarkStart w:id="33" w:name="_Toc314582357"/>
      <w:bookmarkStart w:id="34" w:name="_Toc345343018"/>
      <w:r w:rsidRPr="00751DBB">
        <w:rPr>
          <w:lang w:val="en-GB"/>
        </w:rPr>
        <w:t>Reading and writing DigiDoc documents</w:t>
      </w:r>
      <w:bookmarkEnd w:id="33"/>
      <w:bookmarkEnd w:id="34"/>
    </w:p>
    <w:p w:rsidR="005D1D54" w:rsidRDefault="005D1D54" w:rsidP="00791349">
      <w:pPr>
        <w:ind w:left="11"/>
        <w:rPr>
          <w:b/>
          <w:lang w:val="en-GB"/>
        </w:rPr>
      </w:pPr>
      <w:r w:rsidRPr="005D1D54">
        <w:rPr>
          <w:b/>
          <w:lang w:val="en-GB"/>
        </w:rPr>
        <w:t>Reading DigiDoc documents</w:t>
      </w:r>
    </w:p>
    <w:p w:rsidR="005D4CF0" w:rsidRPr="005D4CF0" w:rsidRDefault="005D4CF0" w:rsidP="00791349">
      <w:pPr>
        <w:ind w:left="11"/>
        <w:rPr>
          <w:lang w:val="en-GB"/>
        </w:rPr>
      </w:pPr>
      <w:r w:rsidRPr="005D4CF0">
        <w:rPr>
          <w:lang w:val="en-GB"/>
        </w:rPr>
        <w:t>It is possible to r</w:t>
      </w:r>
      <w:r>
        <w:rPr>
          <w:lang w:val="en-GB"/>
        </w:rPr>
        <w:t>ead an existing DigiDoc document from a file stored in the file system or from an internal memory buffer (e.g. buffer that stores DigiDoc document’s data fetched from a database).</w:t>
      </w:r>
    </w:p>
    <w:p w:rsidR="003F0696" w:rsidRDefault="003F0696" w:rsidP="009F1D86">
      <w:pPr>
        <w:pStyle w:val="ListParagraph"/>
        <w:numPr>
          <w:ilvl w:val="0"/>
          <w:numId w:val="45"/>
        </w:numPr>
        <w:rPr>
          <w:lang w:val="en-GB"/>
        </w:rPr>
      </w:pPr>
      <w:r>
        <w:rPr>
          <w:lang w:val="en-GB"/>
        </w:rPr>
        <w:t>O</w:t>
      </w:r>
      <w:r w:rsidR="00791349" w:rsidRPr="00CA2754">
        <w:rPr>
          <w:lang w:val="en-GB"/>
        </w:rPr>
        <w:t xml:space="preserve">pening and reading a DigiDoc document </w:t>
      </w:r>
      <w:r w:rsidR="00501082">
        <w:rPr>
          <w:lang w:val="en-GB"/>
        </w:rPr>
        <w:t>from disk</w:t>
      </w:r>
    </w:p>
    <w:p w:rsidR="00791349" w:rsidRPr="00CA2754" w:rsidRDefault="003F0696" w:rsidP="003F0696">
      <w:pPr>
        <w:pStyle w:val="ListParagraph"/>
        <w:ind w:left="371"/>
        <w:rPr>
          <w:lang w:val="en-GB"/>
        </w:rPr>
      </w:pPr>
      <w:r>
        <w:rPr>
          <w:lang w:val="en-GB"/>
        </w:rPr>
        <w:t>U</w:t>
      </w:r>
      <w:r w:rsidR="00791349" w:rsidRPr="00CA2754">
        <w:rPr>
          <w:lang w:val="en-GB"/>
        </w:rPr>
        <w:t>se the function:</w:t>
      </w:r>
    </w:p>
    <w:p w:rsidR="00791349" w:rsidRPr="00751DBB" w:rsidRDefault="00791349" w:rsidP="00791349">
      <w:pPr>
        <w:pStyle w:val="eclipse"/>
        <w:ind w:left="862"/>
        <w:rPr>
          <w:lang w:val="en-GB"/>
        </w:rPr>
      </w:pPr>
      <w:proofErr w:type="gramStart"/>
      <w:r w:rsidRPr="00751DBB">
        <w:rPr>
          <w:lang w:val="en-GB"/>
        </w:rPr>
        <w:t>int</w:t>
      </w:r>
      <w:proofErr w:type="gramEnd"/>
      <w:r w:rsidRPr="00751DBB">
        <w:rPr>
          <w:lang w:val="en-GB"/>
        </w:rPr>
        <w:t xml:space="preserve"> ddocSaxReadSignedDocFromFile(SignedDoc** ppSigDoc,</w:t>
      </w:r>
      <w:r w:rsidRPr="00751DBB">
        <w:rPr>
          <w:rStyle w:val="ecl-commentChar"/>
          <w:lang w:val="en-GB"/>
        </w:rPr>
        <w:t>// DigiDoc structure</w:t>
      </w:r>
    </w:p>
    <w:p w:rsidR="00791349" w:rsidRPr="00751DBB" w:rsidRDefault="00791349" w:rsidP="00791349">
      <w:pPr>
        <w:pStyle w:val="eclipse"/>
        <w:ind w:left="862" w:firstLine="589"/>
        <w:rPr>
          <w:lang w:val="en-GB"/>
        </w:rPr>
      </w:pPr>
      <w:proofErr w:type="gramStart"/>
      <w:r w:rsidRPr="00751DBB">
        <w:rPr>
          <w:lang w:val="en-GB"/>
        </w:rPr>
        <w:t>const</w:t>
      </w:r>
      <w:proofErr w:type="gramEnd"/>
      <w:r w:rsidRPr="00751DBB">
        <w:rPr>
          <w:lang w:val="en-GB"/>
        </w:rPr>
        <w:t xml:space="preserve"> char* szFileName, </w:t>
      </w:r>
      <w:r w:rsidRPr="00751DBB">
        <w:rPr>
          <w:rStyle w:val="ecl-commentChar"/>
          <w:lang w:val="en-GB"/>
        </w:rPr>
        <w:t>// input file</w:t>
      </w:r>
    </w:p>
    <w:p w:rsidR="00791349" w:rsidRPr="00751DBB" w:rsidRDefault="00791349" w:rsidP="00791349">
      <w:pPr>
        <w:pStyle w:val="eclipse"/>
        <w:ind w:left="862" w:firstLine="589"/>
        <w:rPr>
          <w:lang w:val="en-GB"/>
        </w:rPr>
      </w:pPr>
      <w:proofErr w:type="gramStart"/>
      <w:r w:rsidRPr="00751DBB">
        <w:rPr>
          <w:lang w:val="en-GB"/>
        </w:rPr>
        <w:t>int</w:t>
      </w:r>
      <w:proofErr w:type="gramEnd"/>
      <w:r w:rsidRPr="00751DBB">
        <w:rPr>
          <w:lang w:val="en-GB"/>
        </w:rPr>
        <w:t xml:space="preserve"> checkFileDigest, </w:t>
      </w:r>
    </w:p>
    <w:p w:rsidR="00791349" w:rsidRPr="00751DBB" w:rsidRDefault="00791349" w:rsidP="00791349">
      <w:pPr>
        <w:pStyle w:val="eclipse"/>
        <w:ind w:left="862" w:firstLine="589"/>
        <w:rPr>
          <w:lang w:val="en-GB"/>
        </w:rPr>
      </w:pPr>
      <w:proofErr w:type="gramStart"/>
      <w:r w:rsidRPr="00751DBB">
        <w:rPr>
          <w:lang w:val="en-GB"/>
        </w:rPr>
        <w:t>long</w:t>
      </w:r>
      <w:proofErr w:type="gramEnd"/>
      <w:r w:rsidRPr="00751DBB">
        <w:rPr>
          <w:lang w:val="en-GB"/>
        </w:rPr>
        <w:t xml:space="preserve"> lMaxDFLen);</w:t>
      </w:r>
    </w:p>
    <w:p w:rsidR="00791349" w:rsidRDefault="00791349" w:rsidP="00501082">
      <w:pPr>
        <w:ind w:left="426"/>
        <w:rPr>
          <w:lang w:val="en-GB"/>
        </w:rPr>
      </w:pPr>
      <w:r w:rsidRPr="00751DBB">
        <w:rPr>
          <w:lang w:val="en-GB"/>
        </w:rPr>
        <w:t>Parameter checkFileDigest is a flag indicating whether checking hash value(s) of original file(s) is required at the time of opening. Parameter lMaxDFLen can be used to specify the maximum size of DataFile content to be cached in memory.</w:t>
      </w:r>
    </w:p>
    <w:p w:rsidR="005D1D54" w:rsidRDefault="003F0696" w:rsidP="009F1D86">
      <w:pPr>
        <w:pStyle w:val="ListParagraph"/>
        <w:numPr>
          <w:ilvl w:val="0"/>
          <w:numId w:val="45"/>
        </w:numPr>
        <w:rPr>
          <w:lang w:val="en-GB"/>
        </w:rPr>
      </w:pPr>
      <w:r>
        <w:rPr>
          <w:lang w:val="en-GB"/>
        </w:rPr>
        <w:t>Opening and reading DigiDoc document from a memory buffer</w:t>
      </w:r>
    </w:p>
    <w:p w:rsidR="00AB3847" w:rsidRPr="00AB3847" w:rsidRDefault="00AB3847" w:rsidP="00AB3847">
      <w:pPr>
        <w:ind w:left="371"/>
        <w:rPr>
          <w:rStyle w:val="Strong"/>
          <w:b w:val="0"/>
          <w:lang w:val="en-GB"/>
        </w:rPr>
      </w:pPr>
      <w:r w:rsidRPr="00AB3847">
        <w:rPr>
          <w:rStyle w:val="Strong"/>
          <w:b w:val="0"/>
          <w:lang w:val="en-GB"/>
        </w:rPr>
        <w:t xml:space="preserve">Use the DigiDocMemBuf structure to hold </w:t>
      </w:r>
      <w:r>
        <w:rPr>
          <w:rStyle w:val="Strong"/>
          <w:b w:val="0"/>
          <w:lang w:val="en-GB"/>
        </w:rPr>
        <w:t xml:space="preserve">the </w:t>
      </w:r>
      <w:r w:rsidR="007719EE">
        <w:rPr>
          <w:rStyle w:val="Strong"/>
          <w:b w:val="0"/>
          <w:lang w:val="en-GB"/>
        </w:rPr>
        <w:t>initial data</w:t>
      </w:r>
      <w:r w:rsidR="004670F9">
        <w:rPr>
          <w:rStyle w:val="Strong"/>
          <w:b w:val="0"/>
          <w:lang w:val="en-GB"/>
        </w:rPr>
        <w:t xml:space="preserve"> (see also section “3.6.3 Adding data files”, under the second point for</w:t>
      </w:r>
      <w:r w:rsidR="003276D5">
        <w:rPr>
          <w:rStyle w:val="Strong"/>
          <w:b w:val="0"/>
          <w:lang w:val="en-GB"/>
        </w:rPr>
        <w:t xml:space="preserve"> additional information about</w:t>
      </w:r>
      <w:r w:rsidR="004670F9">
        <w:rPr>
          <w:rStyle w:val="Strong"/>
          <w:b w:val="0"/>
          <w:lang w:val="en-GB"/>
        </w:rPr>
        <w:t xml:space="preserve"> initialising and using DigiDocMemBuf)</w:t>
      </w:r>
      <w:r w:rsidR="007719EE">
        <w:rPr>
          <w:rStyle w:val="Strong"/>
          <w:b w:val="0"/>
          <w:lang w:val="en-GB"/>
        </w:rPr>
        <w:t>:</w:t>
      </w:r>
    </w:p>
    <w:p w:rsidR="00AB3847" w:rsidRDefault="00AB3847" w:rsidP="00AB3847">
      <w:pPr>
        <w:pStyle w:val="eclipse"/>
        <w:ind w:left="1091"/>
        <w:rPr>
          <w:lang w:val="et-EE"/>
        </w:rPr>
      </w:pPr>
      <w:r>
        <w:rPr>
          <w:lang w:val="et-EE"/>
        </w:rPr>
        <w:t>DigiDocMemBuf mbuf</w:t>
      </w:r>
      <w:r w:rsidRPr="00B82E3F">
        <w:rPr>
          <w:lang w:val="et-EE"/>
        </w:rPr>
        <w:t>;</w:t>
      </w:r>
      <w:r>
        <w:rPr>
          <w:lang w:val="et-EE"/>
        </w:rPr>
        <w:t xml:space="preserve"> </w:t>
      </w:r>
      <w:r w:rsidRPr="00B82E3F">
        <w:rPr>
          <w:rStyle w:val="ecl-commentChar"/>
        </w:rPr>
        <w:t>//</w:t>
      </w:r>
      <w:r>
        <w:rPr>
          <w:rStyle w:val="ecl-commentChar"/>
        </w:rPr>
        <w:t xml:space="preserve"> </w:t>
      </w:r>
      <w:r w:rsidRPr="00B82E3F">
        <w:rPr>
          <w:rStyle w:val="ecl-commentChar"/>
        </w:rPr>
        <w:t>memory buffer to hold the data</w:t>
      </w:r>
    </w:p>
    <w:p w:rsidR="003F0696" w:rsidRDefault="00AB3847" w:rsidP="003F0696">
      <w:pPr>
        <w:pStyle w:val="ListParagraph"/>
        <w:ind w:left="371"/>
        <w:rPr>
          <w:lang w:val="en-GB"/>
        </w:rPr>
      </w:pPr>
      <w:r>
        <w:rPr>
          <w:lang w:val="en-GB"/>
        </w:rPr>
        <w:t xml:space="preserve">Define a </w:t>
      </w:r>
      <w:r w:rsidR="000457BB">
        <w:rPr>
          <w:lang w:val="en-GB"/>
        </w:rPr>
        <w:t xml:space="preserve">SignedDoc </w:t>
      </w:r>
      <w:r>
        <w:rPr>
          <w:lang w:val="en-GB"/>
        </w:rPr>
        <w:t xml:space="preserve">structure for </w:t>
      </w:r>
      <w:r w:rsidR="000457BB">
        <w:rPr>
          <w:lang w:val="en-GB"/>
        </w:rPr>
        <w:t>holding</w:t>
      </w:r>
      <w:r>
        <w:rPr>
          <w:lang w:val="en-GB"/>
        </w:rPr>
        <w:t xml:space="preserve"> the DigiDoc document</w:t>
      </w:r>
      <w:r w:rsidR="000457BB">
        <w:rPr>
          <w:lang w:val="en-GB"/>
        </w:rPr>
        <w:t>’s data that is read</w:t>
      </w:r>
      <w:r>
        <w:rPr>
          <w:lang w:val="en-GB"/>
        </w:rPr>
        <w:t xml:space="preserve"> from buffer:</w:t>
      </w:r>
    </w:p>
    <w:p w:rsidR="00AB3847" w:rsidRPr="00751DBB" w:rsidRDefault="00AB3847" w:rsidP="00AB3847">
      <w:pPr>
        <w:pStyle w:val="eclipse"/>
        <w:rPr>
          <w:lang w:val="en-GB"/>
        </w:rPr>
      </w:pPr>
      <w:r w:rsidRPr="00751DBB">
        <w:rPr>
          <w:lang w:val="en-GB"/>
        </w:rPr>
        <w:t xml:space="preserve">SignedDoc* pSigDoc; </w:t>
      </w:r>
    </w:p>
    <w:p w:rsidR="00AB3847" w:rsidRDefault="00AC79DF" w:rsidP="003F0696">
      <w:pPr>
        <w:pStyle w:val="ListParagraph"/>
        <w:ind w:left="371"/>
        <w:rPr>
          <w:lang w:val="en-GB"/>
        </w:rPr>
      </w:pPr>
      <w:r>
        <w:rPr>
          <w:lang w:val="en-GB"/>
        </w:rPr>
        <w:t xml:space="preserve">Read the DigiDoc document from </w:t>
      </w:r>
      <w:r w:rsidR="004670F9">
        <w:rPr>
          <w:lang w:val="en-GB"/>
        </w:rPr>
        <w:t xml:space="preserve">DigiDocMemBuf </w:t>
      </w:r>
      <w:r>
        <w:rPr>
          <w:lang w:val="en-GB"/>
        </w:rPr>
        <w:t>buffer by using the following function:</w:t>
      </w:r>
    </w:p>
    <w:p w:rsidR="00AC79DF" w:rsidRDefault="00AC79DF" w:rsidP="00AC79DF">
      <w:pPr>
        <w:pStyle w:val="eclipse"/>
        <w:rPr>
          <w:lang w:val="en-GB"/>
        </w:rPr>
      </w:pPr>
      <w:proofErr w:type="gramStart"/>
      <w:r>
        <w:rPr>
          <w:lang w:val="en-GB"/>
        </w:rPr>
        <w:lastRenderedPageBreak/>
        <w:t>ddocSaxReadSignedDocFromMemory(</w:t>
      </w:r>
      <w:proofErr w:type="gramEnd"/>
      <w:r>
        <w:rPr>
          <w:lang w:val="en-GB"/>
        </w:rPr>
        <w:t>&amp;</w:t>
      </w:r>
      <w:r w:rsidRPr="00AC79DF">
        <w:rPr>
          <w:lang w:val="en-GB"/>
        </w:rPr>
        <w:t xml:space="preserve">pSigDoc, </w:t>
      </w:r>
      <w:r w:rsidRPr="00AC79DF">
        <w:rPr>
          <w:rStyle w:val="ecl-commentChar"/>
        </w:rPr>
        <w:t>// structure representing the</w:t>
      </w:r>
      <w:r>
        <w:rPr>
          <w:lang w:val="en-GB"/>
        </w:rPr>
        <w:t xml:space="preserve"> </w:t>
      </w:r>
    </w:p>
    <w:p w:rsidR="00AC79DF" w:rsidRDefault="00AC79DF" w:rsidP="00AC79DF">
      <w:pPr>
        <w:pStyle w:val="eclipse"/>
        <w:ind w:firstLine="589"/>
        <w:rPr>
          <w:lang w:val="en-GB"/>
        </w:rPr>
      </w:pPr>
      <w:r>
        <w:rPr>
          <w:lang w:val="en-GB"/>
        </w:rPr>
        <w:t xml:space="preserve">  </w:t>
      </w:r>
      <w:r>
        <w:rPr>
          <w:lang w:val="en-GB"/>
        </w:rPr>
        <w:tab/>
      </w:r>
      <w:r>
        <w:rPr>
          <w:lang w:val="en-GB"/>
        </w:rPr>
        <w:tab/>
      </w:r>
      <w:r>
        <w:rPr>
          <w:lang w:val="en-GB"/>
        </w:rPr>
        <w:tab/>
      </w:r>
      <w:r>
        <w:rPr>
          <w:lang w:val="en-GB"/>
        </w:rPr>
        <w:tab/>
      </w:r>
      <w:r>
        <w:rPr>
          <w:lang w:val="en-GB"/>
        </w:rPr>
        <w:tab/>
      </w:r>
      <w:r w:rsidRPr="00AC79DF">
        <w:rPr>
          <w:rStyle w:val="ecl-commentChar"/>
        </w:rPr>
        <w:t>//DigiDoc document</w:t>
      </w:r>
    </w:p>
    <w:p w:rsidR="00AC79DF" w:rsidRDefault="009E3284" w:rsidP="008418B3">
      <w:pPr>
        <w:pStyle w:val="eclipse"/>
        <w:ind w:firstLine="589"/>
        <w:rPr>
          <w:lang w:val="en-GB"/>
        </w:rPr>
      </w:pPr>
      <w:r>
        <w:rPr>
          <w:lang w:val="en-GB"/>
        </w:rPr>
        <w:t>mbuf</w:t>
      </w:r>
      <w:r w:rsidR="00AC79DF" w:rsidRPr="00AC79DF">
        <w:rPr>
          <w:lang w:val="en-GB"/>
        </w:rPr>
        <w:t>.</w:t>
      </w:r>
      <w:r w:rsidR="00AC79DF" w:rsidRPr="009F1FC9">
        <w:rPr>
          <w:rStyle w:val="Ecl-paramChar"/>
        </w:rPr>
        <w:t>pMem</w:t>
      </w:r>
      <w:r w:rsidR="00AC79DF" w:rsidRPr="00AC79DF">
        <w:rPr>
          <w:lang w:val="en-GB"/>
        </w:rPr>
        <w:t xml:space="preserve">, </w:t>
      </w:r>
      <w:r w:rsidRPr="00501439">
        <w:rPr>
          <w:rStyle w:val="ecl-commentChar"/>
        </w:rPr>
        <w:t>//</w:t>
      </w:r>
      <w:r>
        <w:rPr>
          <w:rStyle w:val="ecl-commentChar"/>
        </w:rPr>
        <w:t xml:space="preserve"> memory buffer’s data</w:t>
      </w:r>
      <w:r w:rsidR="00AC79DF">
        <w:rPr>
          <w:lang w:val="en-GB"/>
        </w:rPr>
        <w:t xml:space="preserve"> </w:t>
      </w:r>
    </w:p>
    <w:p w:rsidR="00AC79DF" w:rsidRDefault="00AC79DF" w:rsidP="00AC79DF">
      <w:pPr>
        <w:pStyle w:val="eclipse"/>
        <w:ind w:firstLine="589"/>
        <w:rPr>
          <w:lang w:val="en-GB"/>
        </w:rPr>
      </w:pPr>
      <w:r w:rsidRPr="00AC79DF">
        <w:rPr>
          <w:lang w:val="en-GB"/>
        </w:rPr>
        <w:t>mbuf.</w:t>
      </w:r>
      <w:r w:rsidRPr="009F1FC9">
        <w:rPr>
          <w:rStyle w:val="Ecl-paramChar"/>
        </w:rPr>
        <w:t>nLen</w:t>
      </w:r>
      <w:r w:rsidRPr="00AC79DF">
        <w:rPr>
          <w:lang w:val="en-GB"/>
        </w:rPr>
        <w:t xml:space="preserve">, </w:t>
      </w:r>
      <w:r w:rsidR="009E3284" w:rsidRPr="00501439">
        <w:rPr>
          <w:rStyle w:val="ecl-commentChar"/>
        </w:rPr>
        <w:t>//</w:t>
      </w:r>
      <w:r w:rsidR="009E3284">
        <w:rPr>
          <w:rStyle w:val="ecl-commentChar"/>
        </w:rPr>
        <w:t xml:space="preserve"> memory buffer’s size</w:t>
      </w:r>
    </w:p>
    <w:p w:rsidR="00AC79DF" w:rsidRPr="00CA2754" w:rsidRDefault="00AC79DF" w:rsidP="003C0415">
      <w:pPr>
        <w:pStyle w:val="eclipse"/>
        <w:ind w:firstLine="589"/>
        <w:rPr>
          <w:lang w:val="en-GB"/>
        </w:rPr>
      </w:pPr>
      <w:r w:rsidRPr="00AC79DF">
        <w:rPr>
          <w:lang w:val="en-GB"/>
        </w:rPr>
        <w:t>mbuf.</w:t>
      </w:r>
      <w:r w:rsidRPr="009F1FC9">
        <w:rPr>
          <w:rStyle w:val="Ecl-paramChar"/>
        </w:rPr>
        <w:t>nLen</w:t>
      </w:r>
      <w:r w:rsidRPr="00AC79DF">
        <w:rPr>
          <w:lang w:val="en-GB"/>
        </w:rPr>
        <w:t xml:space="preserve"> + 1)</w:t>
      </w:r>
      <w:proofErr w:type="gramStart"/>
      <w:r w:rsidRPr="00AC79DF">
        <w:rPr>
          <w:lang w:val="en-GB"/>
        </w:rPr>
        <w:t>;</w:t>
      </w:r>
      <w:r w:rsidR="00FC61E1" w:rsidRPr="00FC61E1">
        <w:rPr>
          <w:rStyle w:val="ecl-commentChar"/>
        </w:rPr>
        <w:t>/</w:t>
      </w:r>
      <w:proofErr w:type="gramEnd"/>
      <w:r w:rsidR="00FC61E1" w:rsidRPr="00FC61E1">
        <w:rPr>
          <w:rStyle w:val="ecl-commentChar"/>
        </w:rPr>
        <w:t>/max size of DataFile content to be cached in</w:t>
      </w:r>
      <w:r w:rsidR="003C0415">
        <w:rPr>
          <w:rStyle w:val="ecl-commentChar"/>
        </w:rPr>
        <w:t xml:space="preserve"> m</w:t>
      </w:r>
      <w:r w:rsidR="00FC61E1" w:rsidRPr="00FC61E1">
        <w:rPr>
          <w:rStyle w:val="ecl-commentChar"/>
        </w:rPr>
        <w:t>emory</w:t>
      </w:r>
    </w:p>
    <w:p w:rsidR="005D1D54" w:rsidRPr="005D1D54" w:rsidRDefault="005D1D54" w:rsidP="00D2585A">
      <w:pPr>
        <w:rPr>
          <w:b/>
          <w:lang w:val="en-GB"/>
        </w:rPr>
      </w:pPr>
      <w:r w:rsidRPr="005D1D54">
        <w:rPr>
          <w:b/>
          <w:lang w:val="en-GB"/>
        </w:rPr>
        <w:t>Writing DigiDoc documents</w:t>
      </w:r>
    </w:p>
    <w:p w:rsidR="009D76BC" w:rsidRDefault="009D76BC" w:rsidP="00D2585A">
      <w:pPr>
        <w:rPr>
          <w:lang w:val="en-GB"/>
        </w:rPr>
      </w:pPr>
      <w:r>
        <w:rPr>
          <w:lang w:val="en-GB"/>
        </w:rPr>
        <w:t xml:space="preserve">DigiDoc </w:t>
      </w:r>
      <w:r w:rsidR="00A90B80">
        <w:rPr>
          <w:lang w:val="en-GB"/>
        </w:rPr>
        <w:t>documents</w:t>
      </w:r>
      <w:r>
        <w:rPr>
          <w:lang w:val="en-GB"/>
        </w:rPr>
        <w:t xml:space="preserve"> can be created in two alternative ways:</w:t>
      </w:r>
    </w:p>
    <w:p w:rsidR="009D76BC" w:rsidRDefault="009D76BC" w:rsidP="009D76BC">
      <w:pPr>
        <w:pStyle w:val="ListParagraph"/>
        <w:numPr>
          <w:ilvl w:val="0"/>
          <w:numId w:val="4"/>
        </w:numPr>
        <w:rPr>
          <w:lang w:val="en-GB"/>
        </w:rPr>
      </w:pPr>
      <w:r>
        <w:rPr>
          <w:lang w:val="en-GB"/>
        </w:rPr>
        <w:t xml:space="preserve">creating the output (new or modified) DigiDoc </w:t>
      </w:r>
      <w:r w:rsidR="00A90B80">
        <w:rPr>
          <w:lang w:val="en-GB"/>
        </w:rPr>
        <w:t>document</w:t>
      </w:r>
      <w:r>
        <w:rPr>
          <w:lang w:val="en-GB"/>
        </w:rPr>
        <w:t xml:space="preserve"> and writing it to a file on disk; </w:t>
      </w:r>
    </w:p>
    <w:p w:rsidR="009D76BC" w:rsidRPr="009D76BC" w:rsidRDefault="009D76BC" w:rsidP="009D76BC">
      <w:pPr>
        <w:pStyle w:val="ListParagraph"/>
        <w:numPr>
          <w:ilvl w:val="0"/>
          <w:numId w:val="4"/>
        </w:numPr>
        <w:rPr>
          <w:lang w:val="en-GB"/>
        </w:rPr>
      </w:pPr>
      <w:proofErr w:type="gramStart"/>
      <w:r>
        <w:rPr>
          <w:lang w:val="en-GB"/>
        </w:rPr>
        <w:t>creating</w:t>
      </w:r>
      <w:proofErr w:type="gramEnd"/>
      <w:r>
        <w:rPr>
          <w:lang w:val="en-GB"/>
        </w:rPr>
        <w:t xml:space="preserve"> the output (new or modified) DigiDoc </w:t>
      </w:r>
      <w:r w:rsidR="00A90B80">
        <w:rPr>
          <w:lang w:val="en-GB"/>
        </w:rPr>
        <w:t>document</w:t>
      </w:r>
      <w:r>
        <w:rPr>
          <w:lang w:val="en-GB"/>
        </w:rPr>
        <w:t xml:space="preserve"> and storing it in internal memory buffer (no data is written to disk). </w:t>
      </w:r>
    </w:p>
    <w:p w:rsidR="0012685E" w:rsidRDefault="0012685E" w:rsidP="009F1D86">
      <w:pPr>
        <w:pStyle w:val="ListParagraph"/>
        <w:numPr>
          <w:ilvl w:val="0"/>
          <w:numId w:val="44"/>
        </w:numPr>
        <w:ind w:left="284" w:hanging="284"/>
        <w:rPr>
          <w:lang w:val="en-GB"/>
        </w:rPr>
      </w:pPr>
      <w:r>
        <w:rPr>
          <w:lang w:val="en-GB"/>
        </w:rPr>
        <w:t xml:space="preserve">Writing the output DigiDoc </w:t>
      </w:r>
      <w:r w:rsidR="00E22A8E">
        <w:rPr>
          <w:lang w:val="en-GB"/>
        </w:rPr>
        <w:t>document to a file on</w:t>
      </w:r>
      <w:r>
        <w:rPr>
          <w:lang w:val="en-GB"/>
        </w:rPr>
        <w:t xml:space="preserve"> disk</w:t>
      </w:r>
    </w:p>
    <w:p w:rsidR="00D2585A" w:rsidRPr="0012685E" w:rsidRDefault="00D2585A" w:rsidP="0012685E">
      <w:pPr>
        <w:pStyle w:val="ListParagraph"/>
        <w:ind w:left="284"/>
        <w:rPr>
          <w:lang w:val="en-GB"/>
        </w:rPr>
      </w:pPr>
      <w:r w:rsidRPr="0012685E">
        <w:rPr>
          <w:lang w:val="en-GB"/>
        </w:rPr>
        <w:t xml:space="preserve">For creating </w:t>
      </w:r>
      <w:r w:rsidR="00C53D24" w:rsidRPr="0012685E">
        <w:rPr>
          <w:lang w:val="en-GB"/>
        </w:rPr>
        <w:t xml:space="preserve">a </w:t>
      </w:r>
      <w:r w:rsidRPr="0012685E">
        <w:rPr>
          <w:lang w:val="en-GB"/>
        </w:rPr>
        <w:t>file in DigiDoc format</w:t>
      </w:r>
      <w:r w:rsidR="0012685E">
        <w:rPr>
          <w:lang w:val="en-GB"/>
        </w:rPr>
        <w:t xml:space="preserve"> and writing it to a file,</w:t>
      </w:r>
      <w:r w:rsidRPr="0012685E">
        <w:rPr>
          <w:lang w:val="en-GB"/>
        </w:rPr>
        <w:t xml:space="preserve"> the following function </w:t>
      </w:r>
      <w:r w:rsidR="00DA0C45">
        <w:rPr>
          <w:lang w:val="en-GB"/>
        </w:rPr>
        <w:t xml:space="preserve">should </w:t>
      </w:r>
      <w:proofErr w:type="gramStart"/>
      <w:r w:rsidR="00DA0C45">
        <w:rPr>
          <w:lang w:val="en-GB"/>
        </w:rPr>
        <w:t xml:space="preserve">be </w:t>
      </w:r>
      <w:r w:rsidRPr="0012685E">
        <w:rPr>
          <w:lang w:val="en-GB"/>
        </w:rPr>
        <w:t xml:space="preserve"> used</w:t>
      </w:r>
      <w:proofErr w:type="gramEnd"/>
      <w:r w:rsidRPr="0012685E">
        <w:rPr>
          <w:lang w:val="en-GB"/>
        </w:rPr>
        <w:t>:</w:t>
      </w:r>
    </w:p>
    <w:p w:rsidR="00C53D24" w:rsidRPr="00751DBB" w:rsidRDefault="00D2585A" w:rsidP="0012685E">
      <w:pPr>
        <w:pStyle w:val="eclipse"/>
        <w:ind w:left="720"/>
        <w:rPr>
          <w:lang w:val="en-GB"/>
        </w:rPr>
      </w:pPr>
      <w:proofErr w:type="gramStart"/>
      <w:r w:rsidRPr="00751DBB">
        <w:rPr>
          <w:lang w:val="en-GB"/>
        </w:rPr>
        <w:t>createSignedDoc(</w:t>
      </w:r>
      <w:proofErr w:type="gramEnd"/>
      <w:r w:rsidRPr="00751DBB">
        <w:rPr>
          <w:lang w:val="en-GB"/>
        </w:rPr>
        <w:t xml:space="preserve">pSigDoc, </w:t>
      </w:r>
      <w:r w:rsidR="00C53D24" w:rsidRPr="00751DBB">
        <w:rPr>
          <w:rStyle w:val="ecl-commentChar"/>
          <w:lang w:val="en-GB"/>
        </w:rPr>
        <w:t>// structure representing the DigiDoc document</w:t>
      </w:r>
    </w:p>
    <w:p w:rsidR="00C53D24" w:rsidRPr="00751DBB" w:rsidRDefault="00D2585A" w:rsidP="0012685E">
      <w:pPr>
        <w:pStyle w:val="eclipse"/>
        <w:ind w:left="720" w:firstLine="589"/>
        <w:rPr>
          <w:lang w:val="en-GB"/>
        </w:rPr>
      </w:pPr>
      <w:proofErr w:type="gramStart"/>
      <w:r w:rsidRPr="00751DBB">
        <w:rPr>
          <w:lang w:val="en-GB"/>
        </w:rPr>
        <w:t>oldfile</w:t>
      </w:r>
      <w:proofErr w:type="gramEnd"/>
      <w:r w:rsidRPr="00751DBB">
        <w:rPr>
          <w:lang w:val="en-GB"/>
        </w:rPr>
        <w:t xml:space="preserve">, </w:t>
      </w:r>
      <w:r w:rsidR="00C53D24" w:rsidRPr="00751DBB">
        <w:rPr>
          <w:rStyle w:val="ecl-commentChar"/>
          <w:lang w:val="en-GB"/>
        </w:rPr>
        <w:t>/</w:t>
      </w:r>
      <w:r w:rsidR="00640630" w:rsidRPr="00751DBB">
        <w:rPr>
          <w:rStyle w:val="ecl-commentChar"/>
          <w:lang w:val="en-GB"/>
        </w:rPr>
        <w:t xml:space="preserve">/ </w:t>
      </w:r>
      <w:r w:rsidR="00800457">
        <w:rPr>
          <w:rStyle w:val="ecl-commentChar"/>
          <w:lang w:val="en-GB"/>
        </w:rPr>
        <w:t>specifies existing DigiDoc file, if necessary</w:t>
      </w:r>
      <w:r w:rsidR="00E43804" w:rsidRPr="00751DBB">
        <w:rPr>
          <w:rStyle w:val="ecl-commentChar"/>
          <w:lang w:val="en-GB"/>
        </w:rPr>
        <w:t xml:space="preserve"> </w:t>
      </w:r>
    </w:p>
    <w:p w:rsidR="00D2585A" w:rsidRPr="00751DBB" w:rsidRDefault="00D2585A" w:rsidP="0012685E">
      <w:pPr>
        <w:pStyle w:val="eclipse"/>
        <w:ind w:left="720" w:firstLine="589"/>
        <w:rPr>
          <w:lang w:val="en-GB"/>
        </w:rPr>
      </w:pPr>
      <w:proofErr w:type="gramStart"/>
      <w:r w:rsidRPr="00751DBB">
        <w:rPr>
          <w:lang w:val="en-GB"/>
        </w:rPr>
        <w:t>outfile</w:t>
      </w:r>
      <w:proofErr w:type="gramEnd"/>
      <w:r w:rsidRPr="00751DBB">
        <w:rPr>
          <w:lang w:val="en-GB"/>
        </w:rPr>
        <w:t>);</w:t>
      </w:r>
      <w:r w:rsidR="00C53D24" w:rsidRPr="00751DBB">
        <w:rPr>
          <w:lang w:val="en-GB"/>
        </w:rPr>
        <w:t xml:space="preserve"> </w:t>
      </w:r>
      <w:r w:rsidR="00C53D24" w:rsidRPr="00751DBB">
        <w:rPr>
          <w:rStyle w:val="ecl-commentChar"/>
          <w:lang w:val="en-GB"/>
        </w:rPr>
        <w:t>// output file’s name</w:t>
      </w:r>
    </w:p>
    <w:p w:rsidR="00D2585A" w:rsidRPr="00751DBB" w:rsidRDefault="00D2585A" w:rsidP="0012685E">
      <w:pPr>
        <w:ind w:left="284"/>
        <w:rPr>
          <w:lang w:val="en-GB"/>
        </w:rPr>
      </w:pPr>
      <w:r w:rsidRPr="00751DBB">
        <w:rPr>
          <w:lang w:val="en-GB"/>
        </w:rPr>
        <w:t>The “oldfil</w:t>
      </w:r>
      <w:r w:rsidR="00640630" w:rsidRPr="00751DBB">
        <w:rPr>
          <w:lang w:val="en-GB"/>
        </w:rPr>
        <w:t xml:space="preserve">e” parameter </w:t>
      </w:r>
      <w:r w:rsidR="00E43804">
        <w:rPr>
          <w:lang w:val="en-GB"/>
        </w:rPr>
        <w:t xml:space="preserve">value </w:t>
      </w:r>
      <w:r w:rsidR="00640630" w:rsidRPr="00751DBB">
        <w:rPr>
          <w:lang w:val="en-GB"/>
        </w:rPr>
        <w:t xml:space="preserve">can be </w:t>
      </w:r>
      <w:r w:rsidR="00E43804">
        <w:rPr>
          <w:lang w:val="en-GB"/>
        </w:rPr>
        <w:t>set to NULL if you are creating a new DigiDoc document from scratch</w:t>
      </w:r>
      <w:r w:rsidR="00640630" w:rsidRPr="00751DBB">
        <w:rPr>
          <w:lang w:val="en-GB"/>
        </w:rPr>
        <w:t xml:space="preserve">. </w:t>
      </w:r>
      <w:r w:rsidR="00E43804">
        <w:rPr>
          <w:lang w:val="en-GB"/>
        </w:rPr>
        <w:t xml:space="preserve">If you have read in an existing DigiDoc document to modify it (e.g. add signature(s) or data file(s)) and now try to write it to an output file then you have to specify the existing </w:t>
      </w:r>
      <w:r w:rsidR="00717592">
        <w:rPr>
          <w:lang w:val="en-GB"/>
        </w:rPr>
        <w:t xml:space="preserve">DigiDoc </w:t>
      </w:r>
      <w:r w:rsidR="00E43804">
        <w:rPr>
          <w:lang w:val="en-GB"/>
        </w:rPr>
        <w:t xml:space="preserve">file’s path and filename in the “oldfile” parameter. </w:t>
      </w:r>
      <w:r w:rsidR="00717592">
        <w:rPr>
          <w:lang w:val="en-GB"/>
        </w:rPr>
        <w:t>Otherwise the data file contents</w:t>
      </w:r>
      <w:r w:rsidR="00E43804">
        <w:rPr>
          <w:lang w:val="en-GB"/>
        </w:rPr>
        <w:t xml:space="preserve"> from the existing DigiDoc file </w:t>
      </w:r>
      <w:r w:rsidR="00717592">
        <w:rPr>
          <w:lang w:val="en-GB"/>
        </w:rPr>
        <w:t>might</w:t>
      </w:r>
      <w:r w:rsidR="00E43804">
        <w:rPr>
          <w:lang w:val="en-GB"/>
        </w:rPr>
        <w:t xml:space="preserve"> not be copied to the new container. </w:t>
      </w:r>
    </w:p>
    <w:p w:rsidR="0012685E" w:rsidRDefault="0012685E" w:rsidP="009F1D86">
      <w:pPr>
        <w:pStyle w:val="ListParagraph"/>
        <w:numPr>
          <w:ilvl w:val="0"/>
          <w:numId w:val="44"/>
        </w:numPr>
        <w:ind w:left="284" w:hanging="284"/>
        <w:rPr>
          <w:lang w:val="en-GB"/>
        </w:rPr>
      </w:pPr>
      <w:r>
        <w:rPr>
          <w:lang w:val="en-GB"/>
        </w:rPr>
        <w:t xml:space="preserve">Writing the output DigiDoc </w:t>
      </w:r>
      <w:r w:rsidR="00E22A8E">
        <w:rPr>
          <w:lang w:val="en-GB"/>
        </w:rPr>
        <w:t>document</w:t>
      </w:r>
      <w:r>
        <w:rPr>
          <w:lang w:val="en-GB"/>
        </w:rPr>
        <w:t xml:space="preserve"> to an internal memory buffer</w:t>
      </w:r>
    </w:p>
    <w:p w:rsidR="0012685E" w:rsidRPr="0012685E" w:rsidRDefault="00A02E4B" w:rsidP="0012685E">
      <w:pPr>
        <w:ind w:left="284"/>
        <w:rPr>
          <w:rStyle w:val="Strong"/>
          <w:b w:val="0"/>
          <w:lang w:val="en-GB"/>
        </w:rPr>
      </w:pPr>
      <w:r>
        <w:rPr>
          <w:rStyle w:val="Strong"/>
          <w:b w:val="0"/>
          <w:lang w:val="en-GB"/>
        </w:rPr>
        <w:t>U</w:t>
      </w:r>
      <w:r w:rsidR="0012685E" w:rsidRPr="0012685E">
        <w:rPr>
          <w:rStyle w:val="Strong"/>
          <w:b w:val="0"/>
          <w:lang w:val="en-GB"/>
        </w:rPr>
        <w:t xml:space="preserve">se the DigiDocMemBuf structure </w:t>
      </w:r>
      <w:r w:rsidR="004721CF">
        <w:rPr>
          <w:rStyle w:val="Strong"/>
          <w:b w:val="0"/>
          <w:lang w:val="en-GB"/>
        </w:rPr>
        <w:t>for storing the output DigiDoc document’s data</w:t>
      </w:r>
      <w:r w:rsidR="004670F9">
        <w:rPr>
          <w:rStyle w:val="Strong"/>
          <w:b w:val="0"/>
          <w:lang w:val="en-GB"/>
        </w:rPr>
        <w:t xml:space="preserve"> (see also section “3.6.3 Adding data files”, under the second point for additional information on initialising and using DigiDocMemBuf)</w:t>
      </w:r>
      <w:r w:rsidR="0012685E" w:rsidRPr="0012685E">
        <w:rPr>
          <w:rStyle w:val="Strong"/>
          <w:b w:val="0"/>
          <w:lang w:val="en-GB"/>
        </w:rPr>
        <w:t>:</w:t>
      </w:r>
    </w:p>
    <w:p w:rsidR="0012685E" w:rsidRPr="004721CF" w:rsidRDefault="0012685E" w:rsidP="004670F9">
      <w:pPr>
        <w:pStyle w:val="eclipse"/>
        <w:ind w:left="720"/>
        <w:rPr>
          <w:lang w:val="et-EE"/>
        </w:rPr>
      </w:pPr>
      <w:r>
        <w:rPr>
          <w:lang w:val="et-EE"/>
        </w:rPr>
        <w:t>DigiDocMemBuf</w:t>
      </w:r>
      <w:r w:rsidR="004721CF">
        <w:rPr>
          <w:lang w:val="et-EE"/>
        </w:rPr>
        <w:t>*</w:t>
      </w:r>
      <w:r>
        <w:rPr>
          <w:lang w:val="et-EE"/>
        </w:rPr>
        <w:t xml:space="preserve"> </w:t>
      </w:r>
      <w:r w:rsidR="004721CF">
        <w:rPr>
          <w:lang w:val="et-EE"/>
        </w:rPr>
        <w:t>pMBuf</w:t>
      </w:r>
      <w:r w:rsidRPr="00B82E3F">
        <w:rPr>
          <w:lang w:val="et-EE"/>
        </w:rPr>
        <w:t>;</w:t>
      </w:r>
      <w:r>
        <w:rPr>
          <w:lang w:val="et-EE"/>
        </w:rPr>
        <w:t xml:space="preserve"> </w:t>
      </w:r>
      <w:r w:rsidR="004721CF" w:rsidRPr="004721CF">
        <w:rPr>
          <w:rStyle w:val="ecl-commentChar"/>
        </w:rPr>
        <w:t>// output buffer</w:t>
      </w:r>
    </w:p>
    <w:p w:rsidR="0012685E" w:rsidRPr="0012685E" w:rsidRDefault="00195DC6" w:rsidP="0012685E">
      <w:pPr>
        <w:ind w:left="360"/>
        <w:rPr>
          <w:rStyle w:val="Strong"/>
          <w:b w:val="0"/>
          <w:lang w:val="en-GB"/>
        </w:rPr>
      </w:pPr>
      <w:r>
        <w:rPr>
          <w:rStyle w:val="Strong"/>
          <w:b w:val="0"/>
          <w:lang w:val="en-GB"/>
        </w:rPr>
        <w:t>Write the created or modified DigiDoc container to a memory buffer by using the following function:</w:t>
      </w:r>
    </w:p>
    <w:p w:rsidR="001A3BA4" w:rsidRDefault="0012685E" w:rsidP="00195DC6">
      <w:pPr>
        <w:pStyle w:val="eclipse"/>
        <w:ind w:left="720"/>
        <w:rPr>
          <w:rStyle w:val="ecl-commentChar"/>
        </w:rPr>
      </w:pPr>
      <w:r>
        <w:rPr>
          <w:lang w:val="et-EE"/>
        </w:rPr>
        <w:t xml:space="preserve">createSignedDocInMemory(SignedDoc* pSigDoc, </w:t>
      </w:r>
      <w:r w:rsidR="00A90E9F">
        <w:rPr>
          <w:rStyle w:val="ecl-commentChar"/>
        </w:rPr>
        <w:t xml:space="preserve">// </w:t>
      </w:r>
      <w:r w:rsidR="001A3BA4">
        <w:rPr>
          <w:rStyle w:val="ecl-commentChar"/>
        </w:rPr>
        <w:t xml:space="preserve">structure representing </w:t>
      </w:r>
    </w:p>
    <w:p w:rsidR="004721CF" w:rsidRDefault="001A3BA4" w:rsidP="001A3BA4">
      <w:pPr>
        <w:pStyle w:val="eclipse"/>
        <w:ind w:left="720" w:firstLine="720"/>
        <w:rPr>
          <w:lang w:val="et-EE"/>
        </w:rPr>
      </w:pPr>
      <w:r>
        <w:rPr>
          <w:rStyle w:val="ecl-commentChar"/>
        </w:rPr>
        <w:t xml:space="preserve">  </w:t>
      </w:r>
      <w:r>
        <w:rPr>
          <w:rStyle w:val="ecl-commentChar"/>
        </w:rPr>
        <w:tab/>
      </w:r>
      <w:r>
        <w:rPr>
          <w:rStyle w:val="ecl-commentChar"/>
        </w:rPr>
        <w:tab/>
      </w:r>
      <w:r>
        <w:rPr>
          <w:rStyle w:val="ecl-commentChar"/>
        </w:rPr>
        <w:tab/>
      </w:r>
      <w:r>
        <w:rPr>
          <w:rStyle w:val="ecl-commentChar"/>
        </w:rPr>
        <w:tab/>
      </w:r>
      <w:r>
        <w:rPr>
          <w:rStyle w:val="ecl-commentChar"/>
        </w:rPr>
        <w:tab/>
        <w:t>// the DigiDoc document</w:t>
      </w:r>
    </w:p>
    <w:p w:rsidR="004721CF" w:rsidRDefault="0012685E" w:rsidP="00195DC6">
      <w:pPr>
        <w:pStyle w:val="eclipse"/>
        <w:ind w:left="720" w:firstLine="360"/>
        <w:rPr>
          <w:lang w:val="et-EE"/>
        </w:rPr>
      </w:pPr>
      <w:r>
        <w:rPr>
          <w:b/>
          <w:bCs/>
          <w:color w:val="7F0055"/>
          <w:lang w:val="et-EE"/>
        </w:rPr>
        <w:t>const</w:t>
      </w:r>
      <w:r>
        <w:rPr>
          <w:lang w:val="et-EE"/>
        </w:rPr>
        <w:t xml:space="preserve"> </w:t>
      </w:r>
      <w:r>
        <w:rPr>
          <w:b/>
          <w:bCs/>
          <w:color w:val="7F0055"/>
          <w:lang w:val="et-EE"/>
        </w:rPr>
        <w:t>char</w:t>
      </w:r>
      <w:r w:rsidR="00A90E9F">
        <w:rPr>
          <w:lang w:val="et-EE"/>
        </w:rPr>
        <w:t>* oldf</w:t>
      </w:r>
      <w:r>
        <w:rPr>
          <w:lang w:val="et-EE"/>
        </w:rPr>
        <w:t xml:space="preserve">ile, </w:t>
      </w:r>
      <w:r w:rsidR="00195DC6" w:rsidRPr="00751DBB">
        <w:rPr>
          <w:rStyle w:val="ecl-commentChar"/>
          <w:lang w:val="en-GB"/>
        </w:rPr>
        <w:t xml:space="preserve">// </w:t>
      </w:r>
      <w:r w:rsidR="00195DC6">
        <w:rPr>
          <w:rStyle w:val="ecl-commentChar"/>
          <w:lang w:val="en-GB"/>
        </w:rPr>
        <w:t>specifies existing DigiDoc file, if necessary</w:t>
      </w:r>
    </w:p>
    <w:p w:rsidR="0012685E" w:rsidRDefault="0012685E" w:rsidP="00195DC6">
      <w:pPr>
        <w:pStyle w:val="eclipse"/>
        <w:ind w:left="720" w:firstLine="360"/>
        <w:rPr>
          <w:lang w:val="et-EE"/>
        </w:rPr>
      </w:pPr>
      <w:r>
        <w:rPr>
          <w:lang w:val="et-EE"/>
        </w:rPr>
        <w:t>DigiDocMemBuf* pMBuf);</w:t>
      </w:r>
      <w:r w:rsidR="00195DC6">
        <w:rPr>
          <w:lang w:val="et-EE"/>
        </w:rPr>
        <w:t xml:space="preserve"> </w:t>
      </w:r>
      <w:r w:rsidR="00195DC6" w:rsidRPr="00751DBB">
        <w:rPr>
          <w:rStyle w:val="ecl-commentChar"/>
          <w:lang w:val="en-GB"/>
        </w:rPr>
        <w:t xml:space="preserve">// </w:t>
      </w:r>
      <w:r w:rsidR="00195DC6">
        <w:rPr>
          <w:rStyle w:val="ecl-commentChar"/>
          <w:lang w:val="en-GB"/>
        </w:rPr>
        <w:t>memory buffer for storing the output</w:t>
      </w:r>
      <w:r w:rsidR="0078755B">
        <w:rPr>
          <w:rStyle w:val="ecl-commentChar"/>
          <w:lang w:val="en-GB"/>
        </w:rPr>
        <w:t xml:space="preserve"> data</w:t>
      </w:r>
    </w:p>
    <w:p w:rsidR="0078755B" w:rsidRPr="0078755B" w:rsidRDefault="00A90E9F" w:rsidP="0078755B">
      <w:pPr>
        <w:pStyle w:val="ListParagraph"/>
        <w:ind w:left="284"/>
        <w:rPr>
          <w:lang w:val="en-GB"/>
        </w:rPr>
      </w:pPr>
      <w:r>
        <w:rPr>
          <w:lang w:val="en-GB"/>
        </w:rPr>
        <w:t xml:space="preserve">The </w:t>
      </w:r>
      <w:r w:rsidR="001A3BA4">
        <w:rPr>
          <w:lang w:val="en-GB"/>
        </w:rPr>
        <w:t xml:space="preserve">“oldfile” parameter in the abovementioned function </w:t>
      </w:r>
      <w:r w:rsidR="000028EE">
        <w:rPr>
          <w:lang w:val="en-GB"/>
        </w:rPr>
        <w:t xml:space="preserve">should be used according to the analogous parameter in </w:t>
      </w:r>
      <w:proofErr w:type="gramStart"/>
      <w:r w:rsidR="000028EE">
        <w:rPr>
          <w:lang w:val="en-GB"/>
        </w:rPr>
        <w:t>createSignedDoc(</w:t>
      </w:r>
      <w:proofErr w:type="gramEnd"/>
      <w:r w:rsidR="000028EE">
        <w:rPr>
          <w:lang w:val="en-GB"/>
        </w:rPr>
        <w:t>) function (described in the previous point).</w:t>
      </w:r>
    </w:p>
    <w:p w:rsidR="004670F9" w:rsidRDefault="004670F9" w:rsidP="004670F9">
      <w:pPr>
        <w:rPr>
          <w:lang w:val="en-GB"/>
        </w:rPr>
      </w:pPr>
    </w:p>
    <w:p w:rsidR="004670F9" w:rsidRPr="00751DBB" w:rsidRDefault="004670F9" w:rsidP="004670F9">
      <w:pPr>
        <w:rPr>
          <w:lang w:val="en-GB"/>
        </w:rPr>
      </w:pPr>
      <w:r w:rsidRPr="00751DBB">
        <w:rPr>
          <w:lang w:val="en-GB"/>
        </w:rPr>
        <w:t>Memory should be released after end of working with DigiDoc structure:</w:t>
      </w:r>
    </w:p>
    <w:p w:rsidR="004670F9" w:rsidRPr="00751DBB" w:rsidRDefault="004670F9" w:rsidP="004670F9">
      <w:pPr>
        <w:pStyle w:val="eclipse"/>
        <w:ind w:left="0"/>
        <w:rPr>
          <w:lang w:val="en-GB"/>
        </w:rPr>
      </w:pPr>
      <w:r w:rsidRPr="00751DBB">
        <w:rPr>
          <w:lang w:val="en-GB"/>
        </w:rPr>
        <w:t>SignedDoc_</w:t>
      </w:r>
      <w:proofErr w:type="gramStart"/>
      <w:r w:rsidRPr="00751DBB">
        <w:rPr>
          <w:lang w:val="en-GB"/>
        </w:rPr>
        <w:t>free(</w:t>
      </w:r>
      <w:proofErr w:type="gramEnd"/>
      <w:r w:rsidRPr="00751DBB">
        <w:rPr>
          <w:lang w:val="en-GB"/>
        </w:rPr>
        <w:t>pSigDoc);</w:t>
      </w:r>
    </w:p>
    <w:p w:rsidR="00CF76A0" w:rsidRDefault="004670F9" w:rsidP="004670F9">
      <w:pPr>
        <w:rPr>
          <w:lang w:val="en-GB"/>
        </w:rPr>
      </w:pPr>
      <w:r w:rsidRPr="00751DBB">
        <w:rPr>
          <w:lang w:val="en-GB"/>
        </w:rPr>
        <w:t>This also releases memory that is used for keeping the data files.</w:t>
      </w:r>
    </w:p>
    <w:p w:rsidR="00D2585A" w:rsidRPr="00751DBB" w:rsidRDefault="00791349" w:rsidP="0012685E">
      <w:pPr>
        <w:ind w:left="11"/>
        <w:rPr>
          <w:lang w:val="en-GB"/>
        </w:rPr>
      </w:pPr>
      <w:r>
        <w:rPr>
          <w:lang w:val="en-GB"/>
        </w:rPr>
        <w:t>After finishing work</w:t>
      </w:r>
      <w:r w:rsidR="00CF76A0">
        <w:rPr>
          <w:lang w:val="en-GB"/>
        </w:rPr>
        <w:t xml:space="preserve"> with CDigiDoc</w:t>
      </w:r>
      <w:r>
        <w:rPr>
          <w:lang w:val="en-GB"/>
        </w:rPr>
        <w:t>, then t</w:t>
      </w:r>
      <w:r w:rsidR="00D2585A" w:rsidRPr="00751DBB">
        <w:rPr>
          <w:lang w:val="en-GB"/>
        </w:rPr>
        <w:t>he last task is to shut down the library:</w:t>
      </w:r>
    </w:p>
    <w:p w:rsidR="00D2585A" w:rsidRPr="00751DBB" w:rsidRDefault="00D2585A" w:rsidP="00B102F7">
      <w:pPr>
        <w:pStyle w:val="eclipse"/>
        <w:ind w:left="11"/>
        <w:rPr>
          <w:lang w:val="en-GB"/>
        </w:rPr>
      </w:pPr>
      <w:proofErr w:type="gramStart"/>
      <w:r w:rsidRPr="00751DBB">
        <w:rPr>
          <w:lang w:val="en-GB"/>
        </w:rPr>
        <w:t>finalizeDigiDocLib(</w:t>
      </w:r>
      <w:proofErr w:type="gramEnd"/>
      <w:r w:rsidRPr="00751DBB">
        <w:rPr>
          <w:lang w:val="en-GB"/>
        </w:rPr>
        <w:t>);</w:t>
      </w:r>
    </w:p>
    <w:p w:rsidR="00D2585A" w:rsidRPr="00751DBB" w:rsidRDefault="00D2585A" w:rsidP="00D2585A">
      <w:pPr>
        <w:pStyle w:val="Pealkiri21"/>
        <w:rPr>
          <w:lang w:val="en-GB"/>
        </w:rPr>
      </w:pPr>
      <w:bookmarkStart w:id="35" w:name="_Toc345343019"/>
      <w:r w:rsidRPr="00751DBB">
        <w:rPr>
          <w:lang w:val="en-GB"/>
        </w:rPr>
        <w:t>Verify signatures and OCSP confirmations</w:t>
      </w:r>
      <w:bookmarkEnd w:id="35"/>
    </w:p>
    <w:p w:rsidR="00C65EDD" w:rsidRPr="00751DBB" w:rsidRDefault="00C65EDD" w:rsidP="0009633D">
      <w:pPr>
        <w:rPr>
          <w:lang w:val="en-GB"/>
        </w:rPr>
      </w:pPr>
      <w:r w:rsidRPr="00751DBB">
        <w:rPr>
          <w:lang w:val="en-GB"/>
        </w:rPr>
        <w:t xml:space="preserve">You can verify a signature </w:t>
      </w:r>
      <w:r w:rsidR="00136F13" w:rsidRPr="00751DBB">
        <w:rPr>
          <w:lang w:val="en-GB"/>
        </w:rPr>
        <w:t xml:space="preserve">and its OCSP confirmation </w:t>
      </w:r>
      <w:r w:rsidRPr="00751DBB">
        <w:rPr>
          <w:lang w:val="en-GB"/>
        </w:rPr>
        <w:t>with the function:</w:t>
      </w:r>
    </w:p>
    <w:p w:rsidR="00C65EDD" w:rsidRPr="00751DBB" w:rsidRDefault="00C65EDD" w:rsidP="00C65EDD">
      <w:pPr>
        <w:pStyle w:val="eclipse"/>
        <w:rPr>
          <w:lang w:val="en-GB"/>
        </w:rPr>
      </w:pPr>
      <w:proofErr w:type="gramStart"/>
      <w:r w:rsidRPr="00751DBB">
        <w:rPr>
          <w:lang w:val="en-GB"/>
        </w:rPr>
        <w:lastRenderedPageBreak/>
        <w:t>int</w:t>
      </w:r>
      <w:proofErr w:type="gramEnd"/>
      <w:r w:rsidRPr="00751DBB">
        <w:rPr>
          <w:lang w:val="en-GB"/>
        </w:rPr>
        <w:t xml:space="preserve"> verifySignatureAndNotary(SignedDoc* pSigDoc,</w:t>
      </w:r>
    </w:p>
    <w:p w:rsidR="00C65EDD" w:rsidRPr="00751DBB" w:rsidRDefault="00C65EDD" w:rsidP="00C65EDD">
      <w:pPr>
        <w:pStyle w:val="eclipse"/>
        <w:rPr>
          <w:lang w:val="en-GB"/>
        </w:rPr>
      </w:pPr>
      <w:r w:rsidRPr="00751DBB">
        <w:rPr>
          <w:lang w:val="en-GB"/>
        </w:rPr>
        <w:tab/>
      </w:r>
      <w:r w:rsidRPr="00751DBB">
        <w:rPr>
          <w:lang w:val="en-GB"/>
        </w:rPr>
        <w:tab/>
        <w:t>SignatureInfo* pSigInfo, const char* szFileName);</w:t>
      </w:r>
    </w:p>
    <w:p w:rsidR="008E273C" w:rsidRPr="00751DBB" w:rsidRDefault="00C65EDD" w:rsidP="0009633D">
      <w:pPr>
        <w:rPr>
          <w:lang w:val="en-GB"/>
        </w:rPr>
      </w:pPr>
      <w:r w:rsidRPr="00751DBB">
        <w:rPr>
          <w:lang w:val="en-GB"/>
        </w:rPr>
        <w:t xml:space="preserve">For example, after having read a DigiDoc document, verify its signatures as follows: </w:t>
      </w:r>
    </w:p>
    <w:p w:rsidR="00C65EDD" w:rsidRPr="00751DBB" w:rsidRDefault="00C65EDD" w:rsidP="00C65EDD">
      <w:pPr>
        <w:pStyle w:val="eclipse"/>
        <w:spacing w:before="0"/>
        <w:rPr>
          <w:lang w:val="en-GB"/>
        </w:rPr>
      </w:pPr>
      <w:r w:rsidRPr="00751DBB">
        <w:rPr>
          <w:lang w:val="en-GB"/>
        </w:rPr>
        <w:t>SignedDoc* pSigDoc;</w:t>
      </w:r>
    </w:p>
    <w:p w:rsidR="00C65EDD" w:rsidRPr="00751DBB" w:rsidRDefault="00C65EDD" w:rsidP="00C65EDD">
      <w:pPr>
        <w:pStyle w:val="eclipse"/>
        <w:spacing w:before="0"/>
        <w:rPr>
          <w:lang w:val="en-GB"/>
        </w:rPr>
      </w:pPr>
      <w:r w:rsidRPr="00751DBB">
        <w:rPr>
          <w:lang w:val="en-GB"/>
        </w:rPr>
        <w:t>SignatureInfo* pSigInfo;</w:t>
      </w:r>
    </w:p>
    <w:p w:rsidR="00136F13" w:rsidRPr="00751DBB" w:rsidRDefault="00136F13" w:rsidP="00C65EDD">
      <w:pPr>
        <w:pStyle w:val="eclipse"/>
        <w:spacing w:before="0"/>
        <w:rPr>
          <w:lang w:val="en-GB"/>
        </w:rPr>
      </w:pPr>
    </w:p>
    <w:p w:rsidR="00C65EDD" w:rsidRPr="00751DBB" w:rsidRDefault="00C65EDD" w:rsidP="00C65EDD">
      <w:pPr>
        <w:pStyle w:val="eclipse"/>
        <w:spacing w:before="0"/>
        <w:rPr>
          <w:lang w:val="en-GB"/>
        </w:rPr>
      </w:pPr>
      <w:proofErr w:type="gramStart"/>
      <w:r w:rsidRPr="00751DBB">
        <w:rPr>
          <w:lang w:val="en-GB"/>
        </w:rPr>
        <w:t>initDigiDocLib(</w:t>
      </w:r>
      <w:proofErr w:type="gramEnd"/>
      <w:r w:rsidRPr="00751DBB">
        <w:rPr>
          <w:lang w:val="en-GB"/>
        </w:rPr>
        <w:t>);</w:t>
      </w:r>
    </w:p>
    <w:p w:rsidR="00136F13" w:rsidRPr="00751DBB" w:rsidRDefault="00785CB0" w:rsidP="00136F13">
      <w:pPr>
        <w:pStyle w:val="ecl-comment"/>
        <w:rPr>
          <w:lang w:val="en-GB"/>
        </w:rPr>
      </w:pPr>
      <w:r w:rsidRPr="00751DBB">
        <w:rPr>
          <w:lang w:val="en-GB"/>
        </w:rPr>
        <w:t>// O</w:t>
      </w:r>
      <w:r w:rsidR="00136F13" w:rsidRPr="00751DBB">
        <w:rPr>
          <w:lang w:val="en-GB"/>
        </w:rPr>
        <w:t>pen and read in the DigiDoc document</w:t>
      </w:r>
      <w:r w:rsidR="009D137B">
        <w:rPr>
          <w:lang w:val="en-GB"/>
        </w:rPr>
        <w:t xml:space="preserve"> from a file</w:t>
      </w:r>
    </w:p>
    <w:p w:rsidR="00C65EDD" w:rsidRPr="00751DBB" w:rsidRDefault="00C65EDD" w:rsidP="00C65EDD">
      <w:pPr>
        <w:pStyle w:val="eclipse"/>
        <w:spacing w:before="0"/>
        <w:rPr>
          <w:lang w:val="en-GB"/>
        </w:rPr>
      </w:pPr>
      <w:proofErr w:type="gramStart"/>
      <w:r w:rsidRPr="00751DBB">
        <w:rPr>
          <w:lang w:val="en-GB"/>
        </w:rPr>
        <w:t>err</w:t>
      </w:r>
      <w:proofErr w:type="gramEnd"/>
      <w:r w:rsidRPr="00751DBB">
        <w:rPr>
          <w:lang w:val="en-GB"/>
        </w:rPr>
        <w:t xml:space="preserve"> = ddocSaxRea</w:t>
      </w:r>
      <w:r w:rsidR="00136F13" w:rsidRPr="00751DBB">
        <w:rPr>
          <w:lang w:val="en-GB"/>
        </w:rPr>
        <w:t>dSignedDocFromFile(&amp;pSigDoc, inF</w:t>
      </w:r>
      <w:r w:rsidRPr="00751DBB">
        <w:rPr>
          <w:lang w:val="en-GB"/>
        </w:rPr>
        <w:t>ile, 0, 0);</w:t>
      </w:r>
    </w:p>
    <w:p w:rsidR="00136F13" w:rsidRPr="00751DBB" w:rsidRDefault="00785CB0" w:rsidP="00136F13">
      <w:pPr>
        <w:pStyle w:val="ecl-comment"/>
        <w:rPr>
          <w:lang w:val="en-GB"/>
        </w:rPr>
      </w:pPr>
      <w:r w:rsidRPr="00751DBB">
        <w:rPr>
          <w:lang w:val="en-GB"/>
        </w:rPr>
        <w:t>// G</w:t>
      </w:r>
      <w:r w:rsidR="00136F13" w:rsidRPr="00751DBB">
        <w:rPr>
          <w:lang w:val="en-GB"/>
        </w:rPr>
        <w:t>et the count of signatures</w:t>
      </w:r>
    </w:p>
    <w:p w:rsidR="00C65EDD" w:rsidRPr="00751DBB" w:rsidRDefault="00136F13" w:rsidP="00C65EDD">
      <w:pPr>
        <w:pStyle w:val="eclipse"/>
        <w:spacing w:before="0"/>
        <w:rPr>
          <w:lang w:val="en-GB"/>
        </w:rPr>
      </w:pPr>
      <w:proofErr w:type="gramStart"/>
      <w:r w:rsidRPr="00751DBB">
        <w:rPr>
          <w:lang w:val="en-GB"/>
        </w:rPr>
        <w:t>n</w:t>
      </w:r>
      <w:r w:rsidR="00C65EDD" w:rsidRPr="00751DBB">
        <w:rPr>
          <w:lang w:val="en-GB"/>
        </w:rPr>
        <w:t>umberOfSignatures</w:t>
      </w:r>
      <w:proofErr w:type="gramEnd"/>
      <w:r w:rsidR="00C65EDD" w:rsidRPr="00751DBB">
        <w:rPr>
          <w:lang w:val="en-GB"/>
        </w:rPr>
        <w:t xml:space="preserve"> = getCountOfSignatures(pSigDoc);</w:t>
      </w:r>
    </w:p>
    <w:p w:rsidR="00C65EDD" w:rsidRPr="00751DBB" w:rsidRDefault="00C65EDD" w:rsidP="00C65EDD">
      <w:pPr>
        <w:pStyle w:val="eclipse"/>
        <w:spacing w:before="0"/>
        <w:rPr>
          <w:lang w:val="en-GB"/>
        </w:rPr>
      </w:pPr>
      <w:proofErr w:type="gramStart"/>
      <w:r w:rsidRPr="00751DBB">
        <w:rPr>
          <w:lang w:val="en-GB"/>
        </w:rPr>
        <w:t>for(</w:t>
      </w:r>
      <w:proofErr w:type="gramEnd"/>
      <w:r w:rsidRPr="00751DBB">
        <w:rPr>
          <w:lang w:val="en-GB"/>
        </w:rPr>
        <w:t xml:space="preserve">counter = 0; counter </w:t>
      </w:r>
      <w:r w:rsidR="00136F13" w:rsidRPr="00751DBB">
        <w:rPr>
          <w:lang w:val="en-GB"/>
        </w:rPr>
        <w:t>&lt; n</w:t>
      </w:r>
      <w:r w:rsidRPr="00751DBB">
        <w:rPr>
          <w:lang w:val="en-GB"/>
        </w:rPr>
        <w:t>umberOfSignatures; counter++) {</w:t>
      </w:r>
    </w:p>
    <w:p w:rsidR="00C65EDD" w:rsidRPr="00751DBB" w:rsidRDefault="00C65EDD" w:rsidP="00C65EDD">
      <w:pPr>
        <w:pStyle w:val="eclipse"/>
        <w:spacing w:before="0"/>
        <w:ind w:firstLine="589"/>
        <w:rPr>
          <w:lang w:val="en-GB"/>
        </w:rPr>
      </w:pPr>
      <w:proofErr w:type="gramStart"/>
      <w:r w:rsidRPr="00751DBB">
        <w:rPr>
          <w:lang w:val="en-GB"/>
        </w:rPr>
        <w:t>pSigInfo</w:t>
      </w:r>
      <w:proofErr w:type="gramEnd"/>
      <w:r w:rsidRPr="00751DBB">
        <w:rPr>
          <w:lang w:val="en-GB"/>
        </w:rPr>
        <w:t xml:space="preserve"> = getSignature(pSigDoc, counter);</w:t>
      </w:r>
    </w:p>
    <w:p w:rsidR="00136F13" w:rsidRPr="00751DBB" w:rsidRDefault="00C65EDD" w:rsidP="00785CB0">
      <w:pPr>
        <w:pStyle w:val="ecl-comment"/>
        <w:rPr>
          <w:lang w:val="en-GB"/>
        </w:rPr>
      </w:pPr>
      <w:r w:rsidRPr="00751DBB">
        <w:rPr>
          <w:lang w:val="en-GB"/>
        </w:rPr>
        <w:t xml:space="preserve">// </w:t>
      </w:r>
      <w:proofErr w:type="gramStart"/>
      <w:r w:rsidR="00136F13" w:rsidRPr="00751DBB">
        <w:rPr>
          <w:lang w:val="en-GB"/>
        </w:rPr>
        <w:t>Verify</w:t>
      </w:r>
      <w:proofErr w:type="gramEnd"/>
      <w:r w:rsidR="00136F13" w:rsidRPr="00751DBB">
        <w:rPr>
          <w:lang w:val="en-GB"/>
        </w:rPr>
        <w:t xml:space="preserve"> the signature</w:t>
      </w:r>
    </w:p>
    <w:p w:rsidR="00136F13" w:rsidRPr="00751DBB" w:rsidRDefault="00136F13" w:rsidP="00136F13">
      <w:pPr>
        <w:pStyle w:val="eclipse"/>
        <w:ind w:firstLine="589"/>
        <w:rPr>
          <w:lang w:val="en-GB"/>
        </w:rPr>
      </w:pPr>
      <w:proofErr w:type="gramStart"/>
      <w:r w:rsidRPr="00751DBB">
        <w:rPr>
          <w:lang w:val="en-GB"/>
        </w:rPr>
        <w:t>err</w:t>
      </w:r>
      <w:proofErr w:type="gramEnd"/>
      <w:r w:rsidRPr="00751DBB">
        <w:rPr>
          <w:lang w:val="en-GB"/>
        </w:rPr>
        <w:t xml:space="preserve"> = verifySignatureAndNotary(pSigDoc, pSigInfo, inFile);</w:t>
      </w:r>
    </w:p>
    <w:p w:rsidR="00136F13" w:rsidRPr="00751DBB" w:rsidRDefault="00C65EDD" w:rsidP="007B129F">
      <w:pPr>
        <w:pStyle w:val="eclipse"/>
        <w:spacing w:before="0"/>
        <w:rPr>
          <w:lang w:val="en-GB"/>
        </w:rPr>
      </w:pPr>
      <w:r w:rsidRPr="00751DBB">
        <w:rPr>
          <w:lang w:val="en-GB"/>
        </w:rPr>
        <w:t>}</w:t>
      </w:r>
    </w:p>
    <w:p w:rsidR="00C65EDD" w:rsidRPr="00751DBB" w:rsidRDefault="00C65EDD" w:rsidP="00C65EDD">
      <w:pPr>
        <w:pStyle w:val="eclipse"/>
        <w:spacing w:before="0"/>
        <w:rPr>
          <w:lang w:val="en-GB"/>
        </w:rPr>
      </w:pPr>
      <w:r w:rsidRPr="00751DBB">
        <w:rPr>
          <w:lang w:val="en-GB"/>
        </w:rPr>
        <w:t>SignedDoc_</w:t>
      </w:r>
      <w:proofErr w:type="gramStart"/>
      <w:r w:rsidRPr="00751DBB">
        <w:rPr>
          <w:lang w:val="en-GB"/>
        </w:rPr>
        <w:t>free(</w:t>
      </w:r>
      <w:proofErr w:type="gramEnd"/>
      <w:r w:rsidRPr="00751DBB">
        <w:rPr>
          <w:lang w:val="en-GB"/>
        </w:rPr>
        <w:t>pSigDoc);</w:t>
      </w:r>
    </w:p>
    <w:p w:rsidR="00C65EDD" w:rsidRPr="00751DBB" w:rsidRDefault="00C65EDD" w:rsidP="00C65EDD">
      <w:pPr>
        <w:pStyle w:val="eclipse"/>
        <w:spacing w:before="0"/>
        <w:rPr>
          <w:lang w:val="en-GB"/>
        </w:rPr>
      </w:pPr>
      <w:proofErr w:type="gramStart"/>
      <w:r w:rsidRPr="00751DBB">
        <w:rPr>
          <w:lang w:val="en-GB"/>
        </w:rPr>
        <w:t>finalizeDigiDocLib(</w:t>
      </w:r>
      <w:proofErr w:type="gramEnd"/>
      <w:r w:rsidRPr="00751DBB">
        <w:rPr>
          <w:lang w:val="en-GB"/>
        </w:rPr>
        <w:t>);</w:t>
      </w:r>
    </w:p>
    <w:p w:rsidR="00BE2749" w:rsidRPr="00751DBB" w:rsidRDefault="00BE2749" w:rsidP="00BE2749">
      <w:pPr>
        <w:pStyle w:val="Heading2"/>
        <w:rPr>
          <w:lang w:val="en-GB"/>
        </w:rPr>
      </w:pPr>
      <w:bookmarkStart w:id="36" w:name="_Toc345343020"/>
      <w:r w:rsidRPr="00751DBB">
        <w:rPr>
          <w:lang w:val="en-GB"/>
        </w:rPr>
        <w:t>Encryption and decryption</w:t>
      </w:r>
      <w:bookmarkEnd w:id="36"/>
    </w:p>
    <w:p w:rsidR="00F856EB" w:rsidRPr="00751DBB" w:rsidRDefault="00BE2749" w:rsidP="00BE2749">
      <w:pPr>
        <w:rPr>
          <w:lang w:val="en-GB"/>
        </w:rPr>
      </w:pPr>
      <w:r w:rsidRPr="00751DBB">
        <w:rPr>
          <w:lang w:val="en-GB"/>
        </w:rPr>
        <w:t>In</w:t>
      </w:r>
      <w:r w:rsidR="00A97CB6" w:rsidRPr="00751DBB">
        <w:rPr>
          <w:lang w:val="en-GB"/>
        </w:rPr>
        <w:t xml:space="preserve"> addition to digital signing</w:t>
      </w:r>
      <w:r w:rsidR="00E13AE2">
        <w:rPr>
          <w:lang w:val="en-GB"/>
        </w:rPr>
        <w:t>,</w:t>
      </w:r>
      <w:r w:rsidRPr="00751DBB">
        <w:rPr>
          <w:lang w:val="en-GB"/>
        </w:rPr>
        <w:t xml:space="preserve"> </w:t>
      </w:r>
      <w:r w:rsidR="009802F5" w:rsidRPr="00751DBB">
        <w:rPr>
          <w:lang w:val="en-GB"/>
        </w:rPr>
        <w:t>C</w:t>
      </w:r>
      <w:r w:rsidRPr="00751DBB">
        <w:rPr>
          <w:lang w:val="en-GB"/>
        </w:rPr>
        <w:t xml:space="preserve">DigiDoc library offers also digital encryption and decryption according to the XML-ENC standard. This standard describes encrypting and </w:t>
      </w:r>
      <w:r w:rsidR="007A78A8" w:rsidRPr="00751DBB">
        <w:rPr>
          <w:lang w:val="en-GB"/>
        </w:rPr>
        <w:t>decrypting XML</w:t>
      </w:r>
      <w:r w:rsidRPr="00751DBB">
        <w:rPr>
          <w:lang w:val="en-GB"/>
        </w:rPr>
        <w:t xml:space="preserve"> documents or parts of them </w:t>
      </w:r>
      <w:r w:rsidR="000A4E94" w:rsidRPr="00751DBB">
        <w:rPr>
          <w:lang w:val="en-GB"/>
        </w:rPr>
        <w:t>and it also allows</w:t>
      </w:r>
      <w:r w:rsidRPr="00751DBB">
        <w:rPr>
          <w:lang w:val="en-GB"/>
        </w:rPr>
        <w:t xml:space="preserve"> </w:t>
      </w:r>
      <w:r w:rsidR="007A78A8" w:rsidRPr="00751DBB">
        <w:rPr>
          <w:lang w:val="en-GB"/>
        </w:rPr>
        <w:t>encrypting</w:t>
      </w:r>
      <w:r w:rsidRPr="00751DBB">
        <w:rPr>
          <w:lang w:val="en-GB"/>
        </w:rPr>
        <w:t xml:space="preserve"> any binary data in Base64 encoding. </w:t>
      </w:r>
    </w:p>
    <w:p w:rsidR="00F77E58" w:rsidRPr="00751DBB" w:rsidRDefault="009802F5" w:rsidP="00F77E58">
      <w:pPr>
        <w:rPr>
          <w:lang w:val="en-GB"/>
        </w:rPr>
      </w:pPr>
      <w:r w:rsidRPr="00751DBB">
        <w:rPr>
          <w:lang w:val="en-GB"/>
        </w:rPr>
        <w:t>C</w:t>
      </w:r>
      <w:r w:rsidR="000A4E94" w:rsidRPr="00751DBB">
        <w:rPr>
          <w:lang w:val="en-GB"/>
        </w:rPr>
        <w:t xml:space="preserve">DigiDoc additionally enables </w:t>
      </w:r>
      <w:r w:rsidR="00BE2749" w:rsidRPr="00751DBB">
        <w:rPr>
          <w:lang w:val="en-GB"/>
        </w:rPr>
        <w:t>to compress the data with ZLIB algorithm before encryption</w:t>
      </w:r>
      <w:r w:rsidR="00F77E58" w:rsidRPr="00751DBB">
        <w:rPr>
          <w:lang w:val="en-GB"/>
        </w:rPr>
        <w:t>.</w:t>
      </w:r>
      <w:r w:rsidR="00BE2749" w:rsidRPr="00751DBB">
        <w:rPr>
          <w:lang w:val="en-GB"/>
        </w:rPr>
        <w:t xml:space="preserve"> </w:t>
      </w:r>
      <w:r w:rsidR="007A78A8" w:rsidRPr="00751DBB">
        <w:rPr>
          <w:lang w:val="en-GB"/>
        </w:rPr>
        <w:t>It encrypts</w:t>
      </w:r>
      <w:r w:rsidR="00BE2749" w:rsidRPr="00751DBB">
        <w:rPr>
          <w:lang w:val="en-GB"/>
        </w:rPr>
        <w:t xml:space="preserve"> data with a 128 bit AES transport key which is in turn encrypted with the recipient’s certificate. </w:t>
      </w:r>
      <w:r w:rsidR="00F77E58" w:rsidRPr="00751DBB">
        <w:rPr>
          <w:lang w:val="en-GB"/>
        </w:rPr>
        <w:t xml:space="preserve">Encryption scheme is </w:t>
      </w:r>
      <w:r w:rsidR="005F494F" w:rsidRPr="00751DBB">
        <w:rPr>
          <w:lang w:val="en-GB"/>
        </w:rPr>
        <w:t xml:space="preserve">therefore </w:t>
      </w:r>
      <w:r w:rsidR="00F77E58" w:rsidRPr="00751DBB">
        <w:rPr>
          <w:lang w:val="en-GB"/>
        </w:rPr>
        <w:t>certificate-based – it is possible to encrypt data using public key component fetched from some certificate. The decryption can be performed only by using private key corresponding to that certificate.</w:t>
      </w:r>
    </w:p>
    <w:p w:rsidR="006E21F6" w:rsidRPr="00751DBB" w:rsidRDefault="00F77E58" w:rsidP="00F77E58">
      <w:pPr>
        <w:rPr>
          <w:lang w:val="en-GB"/>
        </w:rPr>
      </w:pPr>
      <w:r w:rsidRPr="00751DBB">
        <w:rPr>
          <w:lang w:val="en-GB"/>
        </w:rPr>
        <w:t xml:space="preserve">It is possible to encrypt for multiple certificates at once. </w:t>
      </w:r>
    </w:p>
    <w:p w:rsidR="005F494F" w:rsidRPr="00751DBB" w:rsidRDefault="00F77E58" w:rsidP="00F77E58">
      <w:pPr>
        <w:rPr>
          <w:lang w:val="en-GB"/>
        </w:rPr>
      </w:pPr>
      <w:r w:rsidRPr="00751DBB">
        <w:rPr>
          <w:lang w:val="en-GB"/>
        </w:rPr>
        <w:t xml:space="preserve">Certificates for encryption </w:t>
      </w:r>
      <w:r w:rsidR="003A0F79" w:rsidRPr="00751DBB">
        <w:rPr>
          <w:lang w:val="en-GB"/>
        </w:rPr>
        <w:t xml:space="preserve">are fetched from a </w:t>
      </w:r>
      <w:r w:rsidR="00FD2A55" w:rsidRPr="00751DBB">
        <w:rPr>
          <w:lang w:val="en-GB"/>
        </w:rPr>
        <w:t>file in the file system (</w:t>
      </w:r>
      <w:r w:rsidR="003A0F79" w:rsidRPr="00751DBB">
        <w:rPr>
          <w:lang w:val="en-GB"/>
        </w:rPr>
        <w:t xml:space="preserve">PEM encoding </w:t>
      </w:r>
      <w:r w:rsidR="00FD2A55" w:rsidRPr="00751DBB">
        <w:rPr>
          <w:lang w:val="en-GB"/>
        </w:rPr>
        <w:t>is</w:t>
      </w:r>
      <w:r w:rsidR="003A0F79" w:rsidRPr="00751DBB">
        <w:rPr>
          <w:lang w:val="en-GB"/>
        </w:rPr>
        <w:t xml:space="preserve"> supported), possible sources for finding them can be</w:t>
      </w:r>
      <w:r w:rsidRPr="00751DBB">
        <w:rPr>
          <w:lang w:val="en-GB"/>
        </w:rPr>
        <w:t>:</w:t>
      </w:r>
    </w:p>
    <w:p w:rsidR="005F494F" w:rsidRPr="00751DBB" w:rsidRDefault="00F77E58" w:rsidP="00602608">
      <w:pPr>
        <w:pStyle w:val="ListParagraph"/>
        <w:numPr>
          <w:ilvl w:val="0"/>
          <w:numId w:val="13"/>
        </w:numPr>
        <w:rPr>
          <w:lang w:val="en-GB"/>
        </w:rPr>
      </w:pPr>
      <w:r w:rsidRPr="00751DBB">
        <w:rPr>
          <w:lang w:val="en-GB"/>
        </w:rPr>
        <w:t>Windows Certificate Store (“Other Persons”)</w:t>
      </w:r>
    </w:p>
    <w:p w:rsidR="005F494F" w:rsidRPr="00751DBB" w:rsidRDefault="00F77E58" w:rsidP="00602608">
      <w:pPr>
        <w:pStyle w:val="ListParagraph"/>
        <w:numPr>
          <w:ilvl w:val="0"/>
          <w:numId w:val="13"/>
        </w:numPr>
        <w:rPr>
          <w:lang w:val="en-GB"/>
        </w:rPr>
      </w:pPr>
      <w:r w:rsidRPr="00751DBB">
        <w:rPr>
          <w:lang w:val="en-GB"/>
        </w:rPr>
        <w:t>LDAP directories</w:t>
      </w:r>
      <w:r w:rsidR="000161F3" w:rsidRPr="00751DBB">
        <w:rPr>
          <w:lang w:val="en-GB"/>
        </w:rPr>
        <w:t xml:space="preserve"> (for Estonian ID card holders, all valid certificates are available at:</w:t>
      </w:r>
      <w:r w:rsidR="005F494F" w:rsidRPr="00751DBB">
        <w:rPr>
          <w:lang w:val="en-GB"/>
        </w:rPr>
        <w:t xml:space="preserve"> </w:t>
      </w:r>
      <w:hyperlink r:id="rId38" w:tgtFrame="_blank" w:history="1">
        <w:r w:rsidR="005F494F" w:rsidRPr="00751DBB">
          <w:rPr>
            <w:rStyle w:val="Hyperlink"/>
            <w:lang w:val="en-GB"/>
          </w:rPr>
          <w:t>ldap://ldap.sk.ee</w:t>
        </w:r>
      </w:hyperlink>
      <w:r w:rsidR="005F494F" w:rsidRPr="00751DBB">
        <w:rPr>
          <w:rStyle w:val="mediumtext"/>
          <w:lang w:val="en-GB"/>
        </w:rPr>
        <w:t>)</w:t>
      </w:r>
    </w:p>
    <w:p w:rsidR="005F494F" w:rsidRPr="00751DBB" w:rsidRDefault="00F77E58" w:rsidP="00602608">
      <w:pPr>
        <w:pStyle w:val="ListParagraph"/>
        <w:numPr>
          <w:ilvl w:val="0"/>
          <w:numId w:val="13"/>
        </w:numPr>
        <w:rPr>
          <w:lang w:val="en-GB"/>
        </w:rPr>
      </w:pPr>
      <w:r w:rsidRPr="00751DBB">
        <w:rPr>
          <w:lang w:val="en-GB"/>
        </w:rPr>
        <w:t>ID-card in smart-card reader</w:t>
      </w:r>
      <w:r w:rsidR="000D14AC" w:rsidRPr="00751DBB">
        <w:rPr>
          <w:lang w:val="en-GB"/>
        </w:rPr>
        <w:t>.</w:t>
      </w:r>
    </w:p>
    <w:p w:rsidR="00001589" w:rsidRPr="00751DBB" w:rsidRDefault="00001589" w:rsidP="00BE2749">
      <w:pPr>
        <w:rPr>
          <w:lang w:val="en-GB"/>
        </w:rPr>
      </w:pPr>
      <w:r w:rsidRPr="00751DBB">
        <w:rPr>
          <w:lang w:val="en-GB"/>
        </w:rPr>
        <w:t>Not</w:t>
      </w:r>
      <w:r w:rsidR="009802F5" w:rsidRPr="00751DBB">
        <w:rPr>
          <w:lang w:val="en-GB"/>
        </w:rPr>
        <w:t>e that in C</w:t>
      </w:r>
      <w:r w:rsidRPr="00751DBB">
        <w:rPr>
          <w:lang w:val="en-GB"/>
        </w:rPr>
        <w:t xml:space="preserve">DigiDoc library, </w:t>
      </w:r>
      <w:r w:rsidR="005655E6" w:rsidRPr="00751DBB">
        <w:rPr>
          <w:lang w:val="en-GB"/>
        </w:rPr>
        <w:t xml:space="preserve">the </w:t>
      </w:r>
      <w:r w:rsidRPr="00751DBB">
        <w:rPr>
          <w:lang w:val="en-GB"/>
        </w:rPr>
        <w:t xml:space="preserve">certificates that </w:t>
      </w:r>
      <w:r w:rsidR="00E816D4" w:rsidRPr="00751DBB">
        <w:rPr>
          <w:lang w:val="en-GB"/>
        </w:rPr>
        <w:t xml:space="preserve">can be used for encryption must </w:t>
      </w:r>
      <w:r w:rsidRPr="00751DBB">
        <w:rPr>
          <w:lang w:val="en-GB"/>
        </w:rPr>
        <w:t xml:space="preserve">have </w:t>
      </w:r>
      <w:r w:rsidR="007A1DE3" w:rsidRPr="00751DBB">
        <w:rPr>
          <w:lang w:val="en-GB"/>
        </w:rPr>
        <w:t xml:space="preserve">the </w:t>
      </w:r>
      <w:r w:rsidR="00E816D4" w:rsidRPr="00751DBB">
        <w:rPr>
          <w:lang w:val="en-GB"/>
        </w:rPr>
        <w:t xml:space="preserve">value “Key Encipherment” included in </w:t>
      </w:r>
      <w:r w:rsidRPr="00751DBB">
        <w:rPr>
          <w:lang w:val="en-GB"/>
        </w:rPr>
        <w:t>“Key Usage” attribute</w:t>
      </w:r>
      <w:r w:rsidR="00E816D4" w:rsidRPr="00751DBB">
        <w:rPr>
          <w:lang w:val="en-GB"/>
        </w:rPr>
        <w:t xml:space="preserve"> field.</w:t>
      </w:r>
    </w:p>
    <w:p w:rsidR="000A4E94" w:rsidRPr="00751DBB" w:rsidRDefault="009802F5" w:rsidP="00BE2749">
      <w:pPr>
        <w:rPr>
          <w:lang w:val="en-GB"/>
        </w:rPr>
      </w:pPr>
      <w:r w:rsidRPr="00751DBB">
        <w:rPr>
          <w:lang w:val="en-GB"/>
        </w:rPr>
        <w:t>C</w:t>
      </w:r>
      <w:r w:rsidR="00BE2749" w:rsidRPr="00751DBB">
        <w:rPr>
          <w:lang w:val="en-GB"/>
        </w:rPr>
        <w:t xml:space="preserve">DigiDoc doesn't support many encrypted data objects or a mix of encrypted and unencrypted data in one </w:t>
      </w:r>
      <w:r w:rsidR="00F856EB" w:rsidRPr="00751DBB">
        <w:rPr>
          <w:lang w:val="en-GB"/>
        </w:rPr>
        <w:t>XML</w:t>
      </w:r>
      <w:r w:rsidR="00BE2749" w:rsidRPr="00751DBB">
        <w:rPr>
          <w:lang w:val="en-GB"/>
        </w:rPr>
        <w:t xml:space="preserve"> document. </w:t>
      </w:r>
    </w:p>
    <w:p w:rsidR="000A4E94" w:rsidRPr="00751DBB" w:rsidRDefault="00BE2749" w:rsidP="00BE2749">
      <w:pPr>
        <w:rPr>
          <w:lang w:val="en-GB"/>
        </w:rPr>
      </w:pPr>
      <w:r w:rsidRPr="00751DBB">
        <w:rPr>
          <w:lang w:val="en-GB"/>
        </w:rPr>
        <w:t>One encrypted document</w:t>
      </w:r>
      <w:r w:rsidR="000A4E94" w:rsidRPr="00751DBB">
        <w:rPr>
          <w:lang w:val="en-GB"/>
        </w:rPr>
        <w:t>:</w:t>
      </w:r>
    </w:p>
    <w:p w:rsidR="000A4E94" w:rsidRPr="00751DBB" w:rsidRDefault="000A4E94" w:rsidP="00602608">
      <w:pPr>
        <w:pStyle w:val="ListParagraph"/>
        <w:numPr>
          <w:ilvl w:val="0"/>
          <w:numId w:val="7"/>
        </w:numPr>
        <w:rPr>
          <w:lang w:val="en-GB"/>
        </w:rPr>
      </w:pPr>
      <w:r w:rsidRPr="00751DBB">
        <w:rPr>
          <w:lang w:val="en-GB"/>
        </w:rPr>
        <w:t xml:space="preserve">contains </w:t>
      </w:r>
      <w:r w:rsidR="00BE2749" w:rsidRPr="00751DBB">
        <w:rPr>
          <w:lang w:val="en-GB"/>
        </w:rPr>
        <w:t>only one &lt;EncryptedData&gt; element, which is also th</w:t>
      </w:r>
      <w:r w:rsidRPr="00751DBB">
        <w:rPr>
          <w:lang w:val="en-GB"/>
        </w:rPr>
        <w:t>e documents root element</w:t>
      </w:r>
    </w:p>
    <w:p w:rsidR="000A4E94" w:rsidRPr="00751DBB" w:rsidRDefault="00BE2749" w:rsidP="00602608">
      <w:pPr>
        <w:pStyle w:val="ListParagraph"/>
        <w:numPr>
          <w:ilvl w:val="0"/>
          <w:numId w:val="7"/>
        </w:numPr>
        <w:rPr>
          <w:lang w:val="en-GB"/>
        </w:rPr>
      </w:pPr>
      <w:r w:rsidRPr="00751DBB">
        <w:rPr>
          <w:lang w:val="en-GB"/>
        </w:rPr>
        <w:t>contains one &lt;EncryptedKey&gt; ele</w:t>
      </w:r>
      <w:r w:rsidR="000A4E94" w:rsidRPr="00751DBB">
        <w:rPr>
          <w:lang w:val="en-GB"/>
        </w:rPr>
        <w:t>ment for every recipient (i.e</w:t>
      </w:r>
      <w:r w:rsidR="00F856EB" w:rsidRPr="00751DBB">
        <w:rPr>
          <w:lang w:val="en-GB"/>
        </w:rPr>
        <w:t>. p</w:t>
      </w:r>
      <w:r w:rsidRPr="00751DBB">
        <w:rPr>
          <w:lang w:val="en-GB"/>
        </w:rPr>
        <w:t>ossibl</w:t>
      </w:r>
      <w:r w:rsidR="000A4E94" w:rsidRPr="00751DBB">
        <w:rPr>
          <w:lang w:val="en-GB"/>
        </w:rPr>
        <w:t>e decrypter) of the document</w:t>
      </w:r>
    </w:p>
    <w:p w:rsidR="00F856EB" w:rsidRPr="00751DBB" w:rsidRDefault="000A4E94" w:rsidP="00602608">
      <w:pPr>
        <w:pStyle w:val="ListParagraph"/>
        <w:numPr>
          <w:ilvl w:val="0"/>
          <w:numId w:val="7"/>
        </w:numPr>
        <w:rPr>
          <w:lang w:val="en-GB"/>
        </w:rPr>
      </w:pPr>
      <w:proofErr w:type="gramStart"/>
      <w:r w:rsidRPr="00751DBB">
        <w:rPr>
          <w:lang w:val="en-GB"/>
        </w:rPr>
        <w:t>contains</w:t>
      </w:r>
      <w:proofErr w:type="gramEnd"/>
      <w:r w:rsidR="00BE2749" w:rsidRPr="00751DBB">
        <w:rPr>
          <w:lang w:val="en-GB"/>
        </w:rPr>
        <w:t xml:space="preserve"> a set of &lt;EncryptionProperty&gt; elements to store any meta data.</w:t>
      </w:r>
    </w:p>
    <w:p w:rsidR="00CD4CBF" w:rsidRPr="00751DBB" w:rsidRDefault="00CD4CBF" w:rsidP="00BE2749">
      <w:pPr>
        <w:rPr>
          <w:lang w:val="en-GB"/>
        </w:rPr>
      </w:pPr>
      <w:r w:rsidRPr="00751DBB">
        <w:rPr>
          <w:lang w:val="en-GB"/>
        </w:rPr>
        <w:lastRenderedPageBreak/>
        <w:t xml:space="preserve">However, it is possible to </w:t>
      </w:r>
      <w:r w:rsidR="00664EA6" w:rsidRPr="00751DBB">
        <w:rPr>
          <w:lang w:val="en-GB"/>
        </w:rPr>
        <w:t>incorporate</w:t>
      </w:r>
      <w:r w:rsidRPr="00751DBB">
        <w:rPr>
          <w:lang w:val="en-GB"/>
        </w:rPr>
        <w:t xml:space="preserve"> a number of data files</w:t>
      </w:r>
      <w:r w:rsidR="00145373" w:rsidRPr="00751DBB">
        <w:rPr>
          <w:lang w:val="en-GB"/>
        </w:rPr>
        <w:t xml:space="preserve"> in one encrypted document</w:t>
      </w:r>
      <w:r w:rsidRPr="00751DBB">
        <w:rPr>
          <w:lang w:val="en-GB"/>
        </w:rPr>
        <w:t xml:space="preserve"> if they are firstly all added to a DigiDoc </w:t>
      </w:r>
      <w:r w:rsidR="003F36BC" w:rsidRPr="00751DBB">
        <w:rPr>
          <w:lang w:val="en-GB"/>
        </w:rPr>
        <w:t>container</w:t>
      </w:r>
      <w:r w:rsidRPr="00751DBB">
        <w:rPr>
          <w:lang w:val="en-GB"/>
        </w:rPr>
        <w:t xml:space="preserve"> and </w:t>
      </w:r>
      <w:r w:rsidR="00145373" w:rsidRPr="00751DBB">
        <w:rPr>
          <w:lang w:val="en-GB"/>
        </w:rPr>
        <w:t xml:space="preserve">then </w:t>
      </w:r>
      <w:r w:rsidRPr="00751DBB">
        <w:rPr>
          <w:lang w:val="en-GB"/>
        </w:rPr>
        <w:t xml:space="preserve">encryption is performed for that </w:t>
      </w:r>
      <w:r w:rsidR="003F36BC" w:rsidRPr="00751DBB">
        <w:rPr>
          <w:lang w:val="en-GB"/>
        </w:rPr>
        <w:t>container</w:t>
      </w:r>
      <w:r w:rsidRPr="00751DBB">
        <w:rPr>
          <w:lang w:val="en-GB"/>
        </w:rPr>
        <w:t xml:space="preserve"> as for a single data object. </w:t>
      </w:r>
    </w:p>
    <w:p w:rsidR="00BE2749" w:rsidRPr="00751DBB" w:rsidRDefault="00BE2749" w:rsidP="00BE2749">
      <w:pPr>
        <w:rPr>
          <w:lang w:val="en-GB"/>
        </w:rPr>
      </w:pPr>
      <w:r w:rsidRPr="00751DBB">
        <w:rPr>
          <w:lang w:val="en-GB"/>
        </w:rPr>
        <w:t xml:space="preserve">In the following chapters we review </w:t>
      </w:r>
      <w:r w:rsidR="00CD4CBF" w:rsidRPr="00751DBB">
        <w:rPr>
          <w:lang w:val="en-GB"/>
        </w:rPr>
        <w:t xml:space="preserve">the </w:t>
      </w:r>
      <w:r w:rsidRPr="00751DBB">
        <w:rPr>
          <w:lang w:val="en-GB"/>
        </w:rPr>
        <w:t xml:space="preserve">most common encryption </w:t>
      </w:r>
      <w:r w:rsidR="009802F5" w:rsidRPr="00751DBB">
        <w:rPr>
          <w:lang w:val="en-GB"/>
        </w:rPr>
        <w:t>and decryption operations with C</w:t>
      </w:r>
      <w:r w:rsidRPr="00751DBB">
        <w:rPr>
          <w:lang w:val="en-GB"/>
        </w:rPr>
        <w:t>DigiDoc library.</w:t>
      </w:r>
    </w:p>
    <w:p w:rsidR="00BE2749" w:rsidRPr="00751DBB" w:rsidRDefault="00BE2749" w:rsidP="00441A52">
      <w:pPr>
        <w:pStyle w:val="Pealkiri21"/>
        <w:rPr>
          <w:lang w:val="en-GB"/>
        </w:rPr>
      </w:pPr>
      <w:bookmarkStart w:id="37" w:name="_Toc345343021"/>
      <w:r w:rsidRPr="00751DBB">
        <w:rPr>
          <w:lang w:val="en-GB"/>
        </w:rPr>
        <w:t>Composing encrypted documents</w:t>
      </w:r>
      <w:bookmarkEnd w:id="37"/>
    </w:p>
    <w:p w:rsidR="00674862" w:rsidRDefault="00674862" w:rsidP="001B1736">
      <w:pPr>
        <w:rPr>
          <w:lang w:val="en-GB"/>
        </w:rPr>
      </w:pPr>
      <w:r w:rsidRPr="00705015">
        <w:rPr>
          <w:b/>
          <w:lang w:val="en-GB"/>
        </w:rPr>
        <w:t>Note</w:t>
      </w:r>
      <w:r>
        <w:rPr>
          <w:lang w:val="en-GB"/>
        </w:rPr>
        <w:t xml:space="preserve">: </w:t>
      </w:r>
      <w:r w:rsidRPr="0013121C">
        <w:rPr>
          <w:lang w:val="en-GB"/>
        </w:rPr>
        <w:t>for compatibility with other DigiDoc software components</w:t>
      </w:r>
      <w:r>
        <w:rPr>
          <w:lang w:val="en-GB"/>
        </w:rPr>
        <w:t xml:space="preserve">, it is recommended to </w:t>
      </w:r>
      <w:r w:rsidRPr="0013121C">
        <w:rPr>
          <w:lang w:val="en-GB"/>
        </w:rPr>
        <w:t>place the data file to be encrypted inside a DigiDoc container</w:t>
      </w:r>
      <w:r>
        <w:rPr>
          <w:lang w:val="en-GB"/>
        </w:rPr>
        <w:t xml:space="preserve"> before encrypting it.</w:t>
      </w:r>
      <w:r w:rsidRPr="0013121C">
        <w:rPr>
          <w:lang w:val="en-GB"/>
        </w:rPr>
        <w:t xml:space="preserve"> </w:t>
      </w:r>
      <w:r>
        <w:rPr>
          <w:lang w:val="en-GB"/>
        </w:rPr>
        <w:t>This way it is also possible to incorporate multiple data files into one encrypted document (i.e. if there is more than one data file in the DigiDoc container that is encrypted).</w:t>
      </w:r>
    </w:p>
    <w:p w:rsidR="001B1736" w:rsidRPr="00751DBB" w:rsidRDefault="001B1736" w:rsidP="001B1736">
      <w:pPr>
        <w:rPr>
          <w:lang w:val="en-GB"/>
        </w:rPr>
      </w:pPr>
      <w:r w:rsidRPr="00751DBB">
        <w:rPr>
          <w:lang w:val="en-GB"/>
        </w:rPr>
        <w:t xml:space="preserve">In order to compose an encrypted document you have to: </w:t>
      </w:r>
    </w:p>
    <w:p w:rsidR="00BA5C87" w:rsidRPr="00751DBB" w:rsidRDefault="00BA5C87" w:rsidP="00602608">
      <w:pPr>
        <w:pStyle w:val="ListParagraph"/>
        <w:numPr>
          <w:ilvl w:val="0"/>
          <w:numId w:val="4"/>
        </w:numPr>
        <w:rPr>
          <w:lang w:val="en-GB"/>
        </w:rPr>
      </w:pPr>
      <w:r w:rsidRPr="00751DBB">
        <w:rPr>
          <w:lang w:val="en-GB"/>
        </w:rPr>
        <w:t xml:space="preserve">create the DencEncryptedData </w:t>
      </w:r>
      <w:r w:rsidR="003F36BC" w:rsidRPr="00751DBB">
        <w:rPr>
          <w:lang w:val="en-GB"/>
        </w:rPr>
        <w:t>structure</w:t>
      </w:r>
      <w:r w:rsidRPr="00751DBB">
        <w:rPr>
          <w:lang w:val="en-GB"/>
        </w:rPr>
        <w:t xml:space="preserve"> first </w:t>
      </w:r>
    </w:p>
    <w:p w:rsidR="00BA5C87" w:rsidRPr="00751DBB" w:rsidRDefault="00BA5C87" w:rsidP="00602608">
      <w:pPr>
        <w:pStyle w:val="ListParagraph"/>
        <w:numPr>
          <w:ilvl w:val="0"/>
          <w:numId w:val="4"/>
        </w:numPr>
        <w:rPr>
          <w:lang w:val="en-GB"/>
        </w:rPr>
      </w:pPr>
      <w:r w:rsidRPr="00751DBB">
        <w:rPr>
          <w:lang w:val="en-GB"/>
        </w:rPr>
        <w:t>add all recipient info</w:t>
      </w:r>
      <w:r w:rsidR="004223A8" w:rsidRPr="00751DBB">
        <w:rPr>
          <w:lang w:val="en-GB"/>
        </w:rPr>
        <w:t xml:space="preserve"> and</w:t>
      </w:r>
      <w:r w:rsidRPr="00751DBB">
        <w:rPr>
          <w:lang w:val="en-GB"/>
        </w:rPr>
        <w:t xml:space="preserve"> </w:t>
      </w:r>
      <w:r w:rsidR="004223A8" w:rsidRPr="00751DBB">
        <w:rPr>
          <w:lang w:val="en-GB"/>
        </w:rPr>
        <w:t xml:space="preserve">other </w:t>
      </w:r>
      <w:r w:rsidRPr="00751DBB">
        <w:rPr>
          <w:lang w:val="en-GB"/>
        </w:rPr>
        <w:t xml:space="preserve">meta-information </w:t>
      </w:r>
    </w:p>
    <w:p w:rsidR="00BA5C87" w:rsidRPr="00751DBB" w:rsidRDefault="00BA5C87" w:rsidP="00602608">
      <w:pPr>
        <w:pStyle w:val="ListParagraph"/>
        <w:numPr>
          <w:ilvl w:val="0"/>
          <w:numId w:val="4"/>
        </w:numPr>
        <w:rPr>
          <w:lang w:val="en-GB"/>
        </w:rPr>
      </w:pPr>
      <w:r w:rsidRPr="00751DBB">
        <w:rPr>
          <w:lang w:val="en-GB"/>
        </w:rPr>
        <w:t xml:space="preserve">add the unencrypted data </w:t>
      </w:r>
    </w:p>
    <w:p w:rsidR="00BA5C87" w:rsidRPr="00751DBB" w:rsidRDefault="00BA5C87" w:rsidP="00602608">
      <w:pPr>
        <w:pStyle w:val="ListParagraph"/>
        <w:numPr>
          <w:ilvl w:val="0"/>
          <w:numId w:val="4"/>
        </w:numPr>
        <w:rPr>
          <w:lang w:val="en-GB"/>
        </w:rPr>
      </w:pPr>
      <w:r w:rsidRPr="00751DBB">
        <w:rPr>
          <w:lang w:val="en-GB"/>
        </w:rPr>
        <w:t>encrypt it, possibly compressing the data</w:t>
      </w:r>
    </w:p>
    <w:p w:rsidR="00BA5C87" w:rsidRPr="00751DBB" w:rsidRDefault="00BA5C87" w:rsidP="00602608">
      <w:pPr>
        <w:pStyle w:val="ListParagraph"/>
        <w:numPr>
          <w:ilvl w:val="0"/>
          <w:numId w:val="4"/>
        </w:numPr>
        <w:rPr>
          <w:lang w:val="en-GB"/>
        </w:rPr>
      </w:pPr>
      <w:proofErr w:type="gramStart"/>
      <w:r w:rsidRPr="00751DBB">
        <w:rPr>
          <w:lang w:val="en-GB"/>
        </w:rPr>
        <w:t>store</w:t>
      </w:r>
      <w:proofErr w:type="gramEnd"/>
      <w:r w:rsidRPr="00751DBB">
        <w:rPr>
          <w:lang w:val="en-GB"/>
        </w:rPr>
        <w:t xml:space="preserve"> it in a file or another medium. </w:t>
      </w:r>
    </w:p>
    <w:p w:rsidR="00007FE3" w:rsidRPr="00751DBB" w:rsidRDefault="009D6B68" w:rsidP="009D6B68">
      <w:pPr>
        <w:rPr>
          <w:lang w:val="en-GB"/>
        </w:rPr>
      </w:pPr>
      <w:r w:rsidRPr="00751DBB">
        <w:rPr>
          <w:lang w:val="en-GB"/>
        </w:rPr>
        <w:t xml:space="preserve">The encryption method described is most suitable for small </w:t>
      </w:r>
      <w:r w:rsidR="00824D6F" w:rsidRPr="00751DBB">
        <w:rPr>
          <w:lang w:val="en-GB"/>
        </w:rPr>
        <w:t xml:space="preserve">or medium sized </w:t>
      </w:r>
      <w:r w:rsidRPr="00751DBB">
        <w:rPr>
          <w:lang w:val="en-GB"/>
        </w:rPr>
        <w:t xml:space="preserve">data objects – all operations are done in memory. </w:t>
      </w:r>
    </w:p>
    <w:p w:rsidR="009D6B68" w:rsidRPr="00751DBB" w:rsidRDefault="009D6B68" w:rsidP="009D6B68">
      <w:pPr>
        <w:rPr>
          <w:lang w:val="en-GB"/>
        </w:rPr>
      </w:pPr>
      <w:r w:rsidRPr="00751DBB">
        <w:rPr>
          <w:lang w:val="en-GB"/>
        </w:rPr>
        <w:t>Note that in order for the encrypted document to be compatible with other DigiDoc software components then the data file to be encrypted should be placed in a DigiDoc container before encryption (if the file is not originally a DigiDoc document).</w:t>
      </w:r>
    </w:p>
    <w:p w:rsidR="0031248C" w:rsidRPr="00751DBB" w:rsidRDefault="00007FE3" w:rsidP="00E96BF2">
      <w:pPr>
        <w:rPr>
          <w:lang w:val="en-GB"/>
        </w:rPr>
      </w:pPr>
      <w:r w:rsidRPr="00751DBB">
        <w:rPr>
          <w:lang w:val="en-GB"/>
        </w:rPr>
        <w:t>Start composing a new encrypted document by defining</w:t>
      </w:r>
      <w:r w:rsidR="005C07C2" w:rsidRPr="00751DBB">
        <w:rPr>
          <w:lang w:val="en-GB"/>
        </w:rPr>
        <w:t xml:space="preserve"> the</w:t>
      </w:r>
      <w:r w:rsidR="007251C6" w:rsidRPr="00751DBB">
        <w:rPr>
          <w:lang w:val="en-GB"/>
        </w:rPr>
        <w:t xml:space="preserve"> </w:t>
      </w:r>
      <w:r w:rsidRPr="00751DBB">
        <w:rPr>
          <w:lang w:val="en-GB"/>
        </w:rPr>
        <w:t>required</w:t>
      </w:r>
      <w:r w:rsidR="0052600F" w:rsidRPr="00751DBB">
        <w:rPr>
          <w:lang w:val="en-GB"/>
        </w:rPr>
        <w:t xml:space="preserve"> </w:t>
      </w:r>
      <w:r w:rsidR="007251C6" w:rsidRPr="00751DBB">
        <w:rPr>
          <w:lang w:val="en-GB"/>
        </w:rPr>
        <w:t>data structure</w:t>
      </w:r>
      <w:r w:rsidRPr="00751DBB">
        <w:rPr>
          <w:lang w:val="en-GB"/>
        </w:rPr>
        <w:t>s</w:t>
      </w:r>
      <w:r w:rsidR="007251C6" w:rsidRPr="00751DBB">
        <w:rPr>
          <w:lang w:val="en-GB"/>
        </w:rPr>
        <w:t>:</w:t>
      </w:r>
    </w:p>
    <w:p w:rsidR="00AC769B" w:rsidRPr="00751DBB" w:rsidRDefault="00AC769B" w:rsidP="00AC769B">
      <w:pPr>
        <w:pStyle w:val="eclipse"/>
        <w:rPr>
          <w:rStyle w:val="ecl-commentChar"/>
          <w:lang w:val="en-GB"/>
        </w:rPr>
      </w:pPr>
      <w:r w:rsidRPr="00751DBB">
        <w:rPr>
          <w:lang w:val="en-GB"/>
        </w:rPr>
        <w:t xml:space="preserve">DEncEncryptedData** ppEncData; </w:t>
      </w:r>
    </w:p>
    <w:p w:rsidR="00AC769B" w:rsidRPr="00751DBB" w:rsidRDefault="00AC769B" w:rsidP="00AC769B">
      <w:pPr>
        <w:rPr>
          <w:lang w:val="en-GB"/>
        </w:rPr>
      </w:pPr>
      <w:r w:rsidRPr="00751DBB">
        <w:rPr>
          <w:lang w:val="en-GB"/>
        </w:rPr>
        <w:t>The DEncEncryptedData structure refers to the &lt;EncryptedData&gt; element of an encrypted file and is the main structure that is used to store information which is needed for performing the encryption.</w:t>
      </w:r>
      <w:r w:rsidR="00447524" w:rsidRPr="00751DBB">
        <w:rPr>
          <w:lang w:val="en-GB"/>
        </w:rPr>
        <w:t xml:space="preserve"> Other structures that are used should </w:t>
      </w:r>
      <w:r w:rsidR="00C126DC" w:rsidRPr="00751DBB">
        <w:rPr>
          <w:lang w:val="en-GB"/>
        </w:rPr>
        <w:t xml:space="preserve">be </w:t>
      </w:r>
      <w:r w:rsidR="00447524" w:rsidRPr="00751DBB">
        <w:rPr>
          <w:lang w:val="en-GB"/>
        </w:rPr>
        <w:t>defined as follows:</w:t>
      </w:r>
    </w:p>
    <w:p w:rsidR="0052600F" w:rsidRPr="00751DBB" w:rsidRDefault="0052600F" w:rsidP="0052600F">
      <w:pPr>
        <w:pStyle w:val="eclipse"/>
        <w:rPr>
          <w:lang w:val="en-GB"/>
        </w:rPr>
      </w:pPr>
      <w:r w:rsidRPr="00751DBB">
        <w:rPr>
          <w:lang w:val="en-GB"/>
        </w:rPr>
        <w:t xml:space="preserve">DEncEncryptedKey* pEncKey; </w:t>
      </w:r>
      <w:r w:rsidRPr="00751DBB">
        <w:rPr>
          <w:rStyle w:val="ecl-commentChar"/>
          <w:lang w:val="en-GB"/>
        </w:rPr>
        <w:t xml:space="preserve">// </w:t>
      </w:r>
      <w:r w:rsidR="00006F88" w:rsidRPr="00751DBB">
        <w:rPr>
          <w:rStyle w:val="ecl-commentChar"/>
          <w:lang w:val="en-GB"/>
        </w:rPr>
        <w:t xml:space="preserve">transport key </w:t>
      </w:r>
      <w:r w:rsidR="00007FE3" w:rsidRPr="00751DBB">
        <w:rPr>
          <w:rStyle w:val="ecl-commentChar"/>
          <w:lang w:val="en-GB"/>
        </w:rPr>
        <w:t xml:space="preserve">data </w:t>
      </w:r>
      <w:r w:rsidR="00006F88" w:rsidRPr="00751DBB">
        <w:rPr>
          <w:rStyle w:val="ecl-commentChar"/>
          <w:lang w:val="en-GB"/>
        </w:rPr>
        <w:t>for every recipient</w:t>
      </w:r>
    </w:p>
    <w:p w:rsidR="00E62230" w:rsidRPr="00751DBB" w:rsidRDefault="0031248C" w:rsidP="0031248C">
      <w:pPr>
        <w:pStyle w:val="eclipse"/>
        <w:rPr>
          <w:rStyle w:val="ecl-commentChar"/>
          <w:lang w:val="en-GB"/>
        </w:rPr>
      </w:pPr>
      <w:r w:rsidRPr="00751DBB">
        <w:rPr>
          <w:lang w:val="en-GB"/>
        </w:rPr>
        <w:t>DEncEncryptionProperty* pEncProperty;</w:t>
      </w:r>
      <w:r w:rsidR="0052600F" w:rsidRPr="00751DBB">
        <w:rPr>
          <w:lang w:val="en-GB"/>
        </w:rPr>
        <w:t xml:space="preserve"> </w:t>
      </w:r>
      <w:r w:rsidR="0052600F" w:rsidRPr="00751DBB">
        <w:rPr>
          <w:rStyle w:val="ecl-commentChar"/>
          <w:lang w:val="en-GB"/>
        </w:rPr>
        <w:t xml:space="preserve">// </w:t>
      </w:r>
      <w:r w:rsidR="00330BC3" w:rsidRPr="00751DBB">
        <w:rPr>
          <w:rStyle w:val="ecl-commentChar"/>
          <w:lang w:val="en-GB"/>
        </w:rPr>
        <w:t xml:space="preserve">property </w:t>
      </w:r>
      <w:r w:rsidR="003F36BC" w:rsidRPr="00751DBB">
        <w:rPr>
          <w:rStyle w:val="ecl-commentChar"/>
          <w:lang w:val="en-GB"/>
        </w:rPr>
        <w:t>structure</w:t>
      </w:r>
      <w:r w:rsidR="00330BC3" w:rsidRPr="00751DBB">
        <w:rPr>
          <w:rStyle w:val="ecl-commentChar"/>
          <w:lang w:val="en-GB"/>
        </w:rPr>
        <w:t xml:space="preserve"> for storing</w:t>
      </w:r>
    </w:p>
    <w:p w:rsidR="0031248C" w:rsidRPr="00751DBB" w:rsidRDefault="00330BC3" w:rsidP="0031248C">
      <w:pPr>
        <w:pStyle w:val="eclipse"/>
        <w:rPr>
          <w:lang w:val="en-GB"/>
        </w:rPr>
      </w:pPr>
      <w:r w:rsidRPr="00751DBB">
        <w:rPr>
          <w:rStyle w:val="ecl-commentChar"/>
          <w:lang w:val="en-GB"/>
        </w:rPr>
        <w:t xml:space="preserve">  </w:t>
      </w:r>
      <w:r w:rsidRPr="00751DBB">
        <w:rPr>
          <w:rStyle w:val="ecl-commentChar"/>
          <w:lang w:val="en-GB"/>
        </w:rPr>
        <w:tab/>
        <w:t xml:space="preserve">// </w:t>
      </w:r>
      <w:r w:rsidR="00007FE3" w:rsidRPr="00751DBB">
        <w:rPr>
          <w:rStyle w:val="ecl-commentChar"/>
          <w:lang w:val="en-GB"/>
        </w:rPr>
        <w:t xml:space="preserve">various </w:t>
      </w:r>
      <w:r w:rsidR="00E62230" w:rsidRPr="00751DBB">
        <w:rPr>
          <w:rStyle w:val="ecl-commentChar"/>
          <w:lang w:val="en-GB"/>
        </w:rPr>
        <w:t>meta</w:t>
      </w:r>
      <w:r w:rsidRPr="00751DBB">
        <w:rPr>
          <w:rStyle w:val="ecl-commentChar"/>
          <w:lang w:val="en-GB"/>
        </w:rPr>
        <w:t>data</w:t>
      </w:r>
    </w:p>
    <w:p w:rsidR="00E96BF2" w:rsidRPr="00751DBB" w:rsidRDefault="00007FE3" w:rsidP="00E96BF2">
      <w:pPr>
        <w:rPr>
          <w:lang w:val="en-GB"/>
        </w:rPr>
      </w:pPr>
      <w:r w:rsidRPr="00751DBB">
        <w:rPr>
          <w:lang w:val="en-GB"/>
        </w:rPr>
        <w:t>Now c</w:t>
      </w:r>
      <w:r w:rsidR="00CC3544" w:rsidRPr="00751DBB">
        <w:rPr>
          <w:lang w:val="en-GB"/>
        </w:rPr>
        <w:t xml:space="preserve">reate the </w:t>
      </w:r>
      <w:r w:rsidR="00E96BF2" w:rsidRPr="00751DBB">
        <w:rPr>
          <w:lang w:val="en-GB"/>
        </w:rPr>
        <w:t>D</w:t>
      </w:r>
      <w:r w:rsidR="005C07C2" w:rsidRPr="00751DBB">
        <w:rPr>
          <w:lang w:val="en-GB"/>
        </w:rPr>
        <w:t>e</w:t>
      </w:r>
      <w:r w:rsidR="00E96BF2" w:rsidRPr="00751DBB">
        <w:rPr>
          <w:lang w:val="en-GB"/>
        </w:rPr>
        <w:t xml:space="preserve">ncEncryptedData </w:t>
      </w:r>
      <w:r w:rsidR="003F36BC" w:rsidRPr="00751DBB">
        <w:rPr>
          <w:lang w:val="en-GB"/>
        </w:rPr>
        <w:t>structure</w:t>
      </w:r>
      <w:r w:rsidRPr="00751DBB">
        <w:rPr>
          <w:lang w:val="en-GB"/>
        </w:rPr>
        <w:t xml:space="preserve"> with the</w:t>
      </w:r>
      <w:r w:rsidR="00636086" w:rsidRPr="00751DBB">
        <w:rPr>
          <w:lang w:val="en-GB"/>
        </w:rPr>
        <w:t xml:space="preserve"> following function:</w:t>
      </w:r>
    </w:p>
    <w:p w:rsidR="00D36E5E" w:rsidRPr="00751DBB" w:rsidRDefault="00D36E5E" w:rsidP="00D36E5E">
      <w:pPr>
        <w:pStyle w:val="eclipse"/>
        <w:rPr>
          <w:lang w:val="en-GB"/>
        </w:rPr>
      </w:pPr>
      <w:r w:rsidRPr="00751DBB">
        <w:rPr>
          <w:lang w:val="en-GB"/>
        </w:rPr>
        <w:t>dencEncryptedData_</w:t>
      </w:r>
      <w:proofErr w:type="gramStart"/>
      <w:r w:rsidRPr="00751DBB">
        <w:rPr>
          <w:lang w:val="en-GB"/>
        </w:rPr>
        <w:t>new(</w:t>
      </w:r>
      <w:proofErr w:type="gramEnd"/>
      <w:r w:rsidRPr="00751DBB">
        <w:rPr>
          <w:lang w:val="en-GB"/>
        </w:rPr>
        <w:t>ppEncData,</w:t>
      </w:r>
    </w:p>
    <w:p w:rsidR="00D36E5E" w:rsidRPr="00751DBB" w:rsidRDefault="00D36E5E" w:rsidP="00D36E5E">
      <w:pPr>
        <w:pStyle w:val="eclipse"/>
        <w:ind w:firstLine="589"/>
        <w:rPr>
          <w:lang w:val="en-GB"/>
        </w:rPr>
      </w:pPr>
      <w:r w:rsidRPr="00751DBB">
        <w:rPr>
          <w:rStyle w:val="Ecl-paramChar"/>
          <w:lang w:val="en-GB"/>
        </w:rPr>
        <w:t>DENC_XMLNS_XMLENC</w:t>
      </w:r>
      <w:r w:rsidRPr="00751DBB">
        <w:rPr>
          <w:lang w:val="en-GB"/>
        </w:rPr>
        <w:t>,</w:t>
      </w:r>
      <w:r w:rsidR="00E96BF2" w:rsidRPr="00751DBB">
        <w:rPr>
          <w:lang w:val="en-GB"/>
        </w:rPr>
        <w:t xml:space="preserve"> </w:t>
      </w:r>
      <w:r w:rsidR="00E96BF2" w:rsidRPr="00751DBB">
        <w:rPr>
          <w:rStyle w:val="ecl-commentChar"/>
          <w:lang w:val="en-GB"/>
        </w:rPr>
        <w:t xml:space="preserve">// </w:t>
      </w:r>
      <w:r w:rsidR="00A47000" w:rsidRPr="00751DBB">
        <w:rPr>
          <w:rStyle w:val="ecl-commentChar"/>
          <w:lang w:val="en-GB"/>
        </w:rPr>
        <w:t>fixed</w:t>
      </w:r>
      <w:r w:rsidR="00CC3544" w:rsidRPr="00751DBB">
        <w:rPr>
          <w:rStyle w:val="ecl-commentChar"/>
          <w:lang w:val="en-GB"/>
        </w:rPr>
        <w:t xml:space="preserve"> constant for</w:t>
      </w:r>
      <w:r w:rsidR="00A47000" w:rsidRPr="00751DBB">
        <w:rPr>
          <w:rStyle w:val="ecl-commentChar"/>
          <w:lang w:val="en-GB"/>
        </w:rPr>
        <w:t xml:space="preserve"> </w:t>
      </w:r>
      <w:r w:rsidR="00E96BF2" w:rsidRPr="00751DBB">
        <w:rPr>
          <w:rStyle w:val="ecl-commentChar"/>
          <w:lang w:val="en-GB"/>
        </w:rPr>
        <w:t>XML namespace uri</w:t>
      </w:r>
    </w:p>
    <w:p w:rsidR="00CC3544" w:rsidRPr="00751DBB" w:rsidRDefault="00D36E5E" w:rsidP="00CC3544">
      <w:pPr>
        <w:pStyle w:val="eclipse"/>
        <w:ind w:firstLine="589"/>
        <w:rPr>
          <w:rStyle w:val="ecl-commentChar"/>
          <w:lang w:val="en-GB"/>
        </w:rPr>
      </w:pPr>
      <w:r w:rsidRPr="00751DBB">
        <w:rPr>
          <w:rStyle w:val="Ecl-paramChar"/>
          <w:lang w:val="en-GB"/>
        </w:rPr>
        <w:t>DENC_ENC_METHOD_AES128</w:t>
      </w:r>
      <w:r w:rsidRPr="00751DBB">
        <w:rPr>
          <w:lang w:val="en-GB"/>
        </w:rPr>
        <w:t xml:space="preserve">, </w:t>
      </w:r>
      <w:r w:rsidR="00E96BF2" w:rsidRPr="00751DBB">
        <w:rPr>
          <w:rStyle w:val="ecl-commentChar"/>
          <w:lang w:val="en-GB"/>
        </w:rPr>
        <w:t xml:space="preserve">// </w:t>
      </w:r>
      <w:r w:rsidR="00A47000" w:rsidRPr="00751DBB">
        <w:rPr>
          <w:rStyle w:val="ecl-commentChar"/>
          <w:lang w:val="en-GB"/>
        </w:rPr>
        <w:t xml:space="preserve">fixed </w:t>
      </w:r>
      <w:r w:rsidR="00CC3544" w:rsidRPr="00751DBB">
        <w:rPr>
          <w:rStyle w:val="ecl-commentChar"/>
          <w:lang w:val="en-GB"/>
        </w:rPr>
        <w:t xml:space="preserve">constant for </w:t>
      </w:r>
      <w:r w:rsidR="00F80FDB" w:rsidRPr="00751DBB">
        <w:rPr>
          <w:rStyle w:val="ecl-commentChar"/>
          <w:lang w:val="en-GB"/>
        </w:rPr>
        <w:t>enc</w:t>
      </w:r>
      <w:r w:rsidR="00E96BF2" w:rsidRPr="00751DBB">
        <w:rPr>
          <w:rStyle w:val="ecl-commentChar"/>
          <w:lang w:val="en-GB"/>
        </w:rPr>
        <w:t>r</w:t>
      </w:r>
      <w:r w:rsidR="00F80FDB" w:rsidRPr="00751DBB">
        <w:rPr>
          <w:rStyle w:val="ecl-commentChar"/>
          <w:lang w:val="en-GB"/>
        </w:rPr>
        <w:t>y</w:t>
      </w:r>
      <w:r w:rsidR="00E96BF2" w:rsidRPr="00751DBB">
        <w:rPr>
          <w:rStyle w:val="ecl-commentChar"/>
          <w:lang w:val="en-GB"/>
        </w:rPr>
        <w:t>ption method</w:t>
      </w:r>
    </w:p>
    <w:p w:rsidR="00D36E5E" w:rsidRPr="00751DBB" w:rsidRDefault="00CC3544" w:rsidP="00CC3544">
      <w:pPr>
        <w:pStyle w:val="eclipse"/>
        <w:ind w:firstLine="589"/>
        <w:rPr>
          <w:color w:val="339933"/>
          <w:szCs w:val="18"/>
          <w:shd w:val="clear" w:color="auto" w:fill="EEECE1" w:themeFill="background2"/>
          <w:lang w:val="en-GB"/>
        </w:rPr>
      </w:pPr>
      <w:r w:rsidRPr="00751DBB">
        <w:rPr>
          <w:rStyle w:val="ecl-commentChar"/>
          <w:lang w:val="en-GB"/>
        </w:rPr>
        <w:tab/>
        <w:t>// a</w:t>
      </w:r>
      <w:r w:rsidR="00E96BF2" w:rsidRPr="00751DBB">
        <w:rPr>
          <w:rStyle w:val="ecl-commentChar"/>
          <w:lang w:val="en-GB"/>
        </w:rPr>
        <w:t>lgorithm uri</w:t>
      </w:r>
    </w:p>
    <w:p w:rsidR="00F25C52" w:rsidRPr="00751DBB" w:rsidRDefault="00D36E5E" w:rsidP="00DF743E">
      <w:pPr>
        <w:pStyle w:val="eclipse"/>
        <w:ind w:firstLine="589"/>
        <w:rPr>
          <w:rStyle w:val="ecl-commentChar"/>
          <w:lang w:val="en-GB"/>
        </w:rPr>
      </w:pPr>
      <w:r w:rsidRPr="00751DBB">
        <w:rPr>
          <w:lang w:val="en-GB"/>
        </w:rPr>
        <w:t>0, 0, 0);</w:t>
      </w:r>
      <w:r w:rsidR="00E96BF2" w:rsidRPr="00751DBB">
        <w:rPr>
          <w:lang w:val="en-GB"/>
        </w:rPr>
        <w:t xml:space="preserve"> </w:t>
      </w:r>
      <w:r w:rsidR="00DF743E" w:rsidRPr="00751DBB">
        <w:rPr>
          <w:rStyle w:val="ecl-commentChar"/>
          <w:lang w:val="en-GB"/>
        </w:rPr>
        <w:t xml:space="preserve">// optional </w:t>
      </w:r>
      <w:r w:rsidR="004223A8" w:rsidRPr="00751DBB">
        <w:rPr>
          <w:rStyle w:val="ecl-commentChar"/>
          <w:lang w:val="en-GB"/>
        </w:rPr>
        <w:t>attributes</w:t>
      </w:r>
      <w:r w:rsidR="00DF743E" w:rsidRPr="00751DBB">
        <w:rPr>
          <w:rStyle w:val="ecl-commentChar"/>
          <w:lang w:val="en-GB"/>
        </w:rPr>
        <w:t xml:space="preserve">, not </w:t>
      </w:r>
      <w:r w:rsidR="00F25C52" w:rsidRPr="00751DBB">
        <w:rPr>
          <w:rStyle w:val="ecl-commentChar"/>
          <w:lang w:val="en-GB"/>
        </w:rPr>
        <w:t>needed</w:t>
      </w:r>
      <w:r w:rsidR="00DF743E" w:rsidRPr="00751DBB">
        <w:rPr>
          <w:rStyle w:val="ecl-commentChar"/>
          <w:lang w:val="en-GB"/>
        </w:rPr>
        <w:t xml:space="preserve"> with the current </w:t>
      </w:r>
    </w:p>
    <w:p w:rsidR="00D36E5E" w:rsidRPr="00751DBB" w:rsidRDefault="00824D6F" w:rsidP="00DF743E">
      <w:pPr>
        <w:pStyle w:val="eclipse"/>
        <w:ind w:firstLine="589"/>
        <w:rPr>
          <w:lang w:val="en-GB"/>
        </w:rPr>
      </w:pPr>
      <w:r w:rsidRPr="00751DBB">
        <w:rPr>
          <w:rStyle w:val="ecl-commentChar"/>
          <w:lang w:val="en-GB"/>
        </w:rPr>
        <w:tab/>
      </w:r>
      <w:r w:rsidR="00F25C52" w:rsidRPr="00751DBB">
        <w:rPr>
          <w:rStyle w:val="ecl-commentChar"/>
          <w:lang w:val="en-GB"/>
        </w:rPr>
        <w:t xml:space="preserve">// encrypted document </w:t>
      </w:r>
      <w:r w:rsidR="00DF743E" w:rsidRPr="00751DBB">
        <w:rPr>
          <w:rStyle w:val="ecl-commentChar"/>
          <w:lang w:val="en-GB"/>
        </w:rPr>
        <w:t>format</w:t>
      </w:r>
    </w:p>
    <w:p w:rsidR="00BE2749" w:rsidRPr="00751DBB" w:rsidRDefault="00BE2749" w:rsidP="00441A52">
      <w:pPr>
        <w:pStyle w:val="Pealkiri21"/>
        <w:rPr>
          <w:lang w:val="en-GB"/>
        </w:rPr>
      </w:pPr>
      <w:bookmarkStart w:id="38" w:name="_Toc345343022"/>
      <w:r w:rsidRPr="00751DBB">
        <w:rPr>
          <w:lang w:val="en-GB"/>
        </w:rPr>
        <w:t>Adding recipient info</w:t>
      </w:r>
      <w:r w:rsidR="001C3788" w:rsidRPr="00751DBB">
        <w:rPr>
          <w:lang w:val="en-GB"/>
        </w:rPr>
        <w:t xml:space="preserve"> and meta</w:t>
      </w:r>
      <w:r w:rsidR="006B4467" w:rsidRPr="00751DBB">
        <w:rPr>
          <w:lang w:val="en-GB"/>
        </w:rPr>
        <w:t>data</w:t>
      </w:r>
      <w:bookmarkEnd w:id="38"/>
    </w:p>
    <w:p w:rsidR="000A4E94" w:rsidRPr="00751DBB" w:rsidRDefault="00BE2749" w:rsidP="00BE2749">
      <w:pPr>
        <w:rPr>
          <w:lang w:val="en-GB"/>
        </w:rPr>
      </w:pPr>
      <w:r w:rsidRPr="00751DBB">
        <w:rPr>
          <w:lang w:val="en-GB"/>
        </w:rPr>
        <w:t xml:space="preserve">Every encrypted document should have at least one or many recipient blocks, otherwise nobody can decrypt it. </w:t>
      </w:r>
    </w:p>
    <w:p w:rsidR="00407A21" w:rsidRPr="00751DBB" w:rsidRDefault="00BE2749" w:rsidP="00BE2749">
      <w:pPr>
        <w:rPr>
          <w:lang w:val="en-GB"/>
        </w:rPr>
      </w:pPr>
      <w:r w:rsidRPr="00751DBB">
        <w:rPr>
          <w:lang w:val="en-GB"/>
        </w:rPr>
        <w:t>For every recipient the library stores</w:t>
      </w:r>
      <w:r w:rsidR="00407A21" w:rsidRPr="00751DBB">
        <w:rPr>
          <w:lang w:val="en-GB"/>
        </w:rPr>
        <w:t>:</w:t>
      </w:r>
    </w:p>
    <w:p w:rsidR="00407A21" w:rsidRPr="00751DBB" w:rsidRDefault="00BE2749" w:rsidP="00602608">
      <w:pPr>
        <w:pStyle w:val="ListParagraph"/>
        <w:numPr>
          <w:ilvl w:val="0"/>
          <w:numId w:val="10"/>
        </w:numPr>
        <w:ind w:left="566"/>
        <w:rPr>
          <w:lang w:val="en-GB"/>
        </w:rPr>
      </w:pPr>
      <w:r w:rsidRPr="00751DBB">
        <w:rPr>
          <w:lang w:val="en-GB"/>
        </w:rPr>
        <w:t xml:space="preserve">the AES transport key encrypted </w:t>
      </w:r>
      <w:r w:rsidR="00407A21" w:rsidRPr="00751DBB">
        <w:rPr>
          <w:lang w:val="en-GB"/>
        </w:rPr>
        <w:t>with the recipients certificate</w:t>
      </w:r>
      <w:r w:rsidRPr="00751DBB">
        <w:rPr>
          <w:lang w:val="en-GB"/>
        </w:rPr>
        <w:t xml:space="preserve"> </w:t>
      </w:r>
    </w:p>
    <w:p w:rsidR="00407A21" w:rsidRPr="00751DBB" w:rsidRDefault="00407A21" w:rsidP="00602608">
      <w:pPr>
        <w:pStyle w:val="ListParagraph"/>
        <w:numPr>
          <w:ilvl w:val="0"/>
          <w:numId w:val="9"/>
        </w:numPr>
        <w:ind w:left="566"/>
        <w:rPr>
          <w:lang w:val="en-GB"/>
        </w:rPr>
      </w:pPr>
      <w:r w:rsidRPr="00751DBB">
        <w:rPr>
          <w:lang w:val="en-GB"/>
        </w:rPr>
        <w:t>the certificate itself</w:t>
      </w:r>
    </w:p>
    <w:p w:rsidR="000A4E94" w:rsidRPr="00751DBB" w:rsidRDefault="00BE2749" w:rsidP="00602608">
      <w:pPr>
        <w:pStyle w:val="ListParagraph"/>
        <w:numPr>
          <w:ilvl w:val="0"/>
          <w:numId w:val="8"/>
        </w:numPr>
        <w:ind w:left="566"/>
        <w:rPr>
          <w:lang w:val="en-GB"/>
        </w:rPr>
      </w:pPr>
      <w:proofErr w:type="gramStart"/>
      <w:r w:rsidRPr="00751DBB">
        <w:rPr>
          <w:lang w:val="en-GB"/>
        </w:rPr>
        <w:t>possibly</w:t>
      </w:r>
      <w:proofErr w:type="gramEnd"/>
      <w:r w:rsidRPr="00751DBB">
        <w:rPr>
          <w:lang w:val="en-GB"/>
        </w:rPr>
        <w:t xml:space="preserve"> some other data used to identify the key. </w:t>
      </w:r>
    </w:p>
    <w:p w:rsidR="00824DEC" w:rsidRPr="00751DBB" w:rsidRDefault="00407A21" w:rsidP="00EB3CE6">
      <w:pPr>
        <w:rPr>
          <w:lang w:val="en-GB"/>
        </w:rPr>
      </w:pPr>
      <w:r w:rsidRPr="00751DBB">
        <w:rPr>
          <w:lang w:val="en-GB"/>
        </w:rPr>
        <w:lastRenderedPageBreak/>
        <w:t>A</w:t>
      </w:r>
      <w:r w:rsidR="00BE2749" w:rsidRPr="00751DBB">
        <w:rPr>
          <w:lang w:val="en-GB"/>
        </w:rPr>
        <w:t xml:space="preserve"> certificate that is </w:t>
      </w:r>
      <w:r w:rsidR="00050D9C" w:rsidRPr="00751DBB">
        <w:rPr>
          <w:lang w:val="en-GB"/>
        </w:rPr>
        <w:t>appropriate</w:t>
      </w:r>
      <w:r w:rsidR="00BE2749" w:rsidRPr="00751DBB">
        <w:rPr>
          <w:lang w:val="en-GB"/>
        </w:rPr>
        <w:t xml:space="preserve"> for data encryption</w:t>
      </w:r>
      <w:r w:rsidRPr="00751DBB">
        <w:rPr>
          <w:lang w:val="en-GB"/>
        </w:rPr>
        <w:t xml:space="preserve"> must be used</w:t>
      </w:r>
      <w:r w:rsidR="00BE2749" w:rsidRPr="00751DBB">
        <w:rPr>
          <w:lang w:val="en-GB"/>
        </w:rPr>
        <w:t xml:space="preserve">. </w:t>
      </w:r>
      <w:r w:rsidR="00050D9C" w:rsidRPr="00751DBB">
        <w:rPr>
          <w:lang w:val="en-GB"/>
        </w:rPr>
        <w:t>In case of Estonian ID cards it is</w:t>
      </w:r>
      <w:r w:rsidR="00BE2749" w:rsidRPr="00751DBB">
        <w:rPr>
          <w:lang w:val="en-GB"/>
        </w:rPr>
        <w:t xml:space="preserve"> the authentication certificate. </w:t>
      </w:r>
    </w:p>
    <w:p w:rsidR="00824DEC" w:rsidRPr="00751DBB" w:rsidRDefault="00007FE3" w:rsidP="00EB3CE6">
      <w:pPr>
        <w:rPr>
          <w:lang w:val="en-GB"/>
        </w:rPr>
      </w:pPr>
      <w:r w:rsidRPr="00751DBB">
        <w:rPr>
          <w:lang w:val="en-GB"/>
        </w:rPr>
        <w:t>Start adding recipient data by r</w:t>
      </w:r>
      <w:r w:rsidR="00824DEC" w:rsidRPr="00751DBB">
        <w:rPr>
          <w:lang w:val="en-GB"/>
        </w:rPr>
        <w:t>ead</w:t>
      </w:r>
      <w:r w:rsidRPr="00751DBB">
        <w:rPr>
          <w:lang w:val="en-GB"/>
        </w:rPr>
        <w:t>ing</w:t>
      </w:r>
      <w:r w:rsidR="00824DEC" w:rsidRPr="00751DBB">
        <w:rPr>
          <w:lang w:val="en-GB"/>
        </w:rPr>
        <w:t xml:space="preserve"> in the recipient’s certificate (the certificate has to be in PEM format):</w:t>
      </w:r>
    </w:p>
    <w:p w:rsidR="00824DEC" w:rsidRPr="00751DBB" w:rsidRDefault="00824DEC" w:rsidP="00824DEC">
      <w:pPr>
        <w:pStyle w:val="eclipse"/>
        <w:rPr>
          <w:lang w:val="en-GB"/>
        </w:rPr>
      </w:pPr>
      <w:proofErr w:type="gramStart"/>
      <w:r w:rsidRPr="00751DBB">
        <w:rPr>
          <w:lang w:val="en-GB"/>
        </w:rPr>
        <w:t>ReadCertificate(</w:t>
      </w:r>
      <w:proofErr w:type="gramEnd"/>
      <w:r w:rsidRPr="00751DBB">
        <w:rPr>
          <w:lang w:val="en-GB"/>
        </w:rPr>
        <w:t>&amp;pCert, certfile);</w:t>
      </w:r>
    </w:p>
    <w:p w:rsidR="00D35109" w:rsidRDefault="00D35109" w:rsidP="00095223">
      <w:pPr>
        <w:rPr>
          <w:lang w:val="en-GB"/>
        </w:rPr>
      </w:pPr>
      <w:r>
        <w:rPr>
          <w:lang w:val="en-GB"/>
        </w:rPr>
        <w:t xml:space="preserve">Function </w:t>
      </w:r>
      <w:proofErr w:type="gramStart"/>
      <w:r>
        <w:rPr>
          <w:lang w:val="en-GB"/>
        </w:rPr>
        <w:t>ReadCertificate(</w:t>
      </w:r>
      <w:proofErr w:type="gramEnd"/>
      <w:r>
        <w:rPr>
          <w:lang w:val="en-GB"/>
        </w:rPr>
        <w:t xml:space="preserve">) (defined in source file DigiDocCert.h) reads the certificate from a file in file system. Alternatively, you can also use functions </w:t>
      </w:r>
      <w:proofErr w:type="gramStart"/>
      <w:r>
        <w:t>ddocDecodeX509Data(</w:t>
      </w:r>
      <w:proofErr w:type="gramEnd"/>
      <w:r>
        <w:t>) (data is in binary format) and ddocDecodeX509PEMData() (data is in PEM (base64) format) to decode certificate data that is already in memory.</w:t>
      </w:r>
      <w:r>
        <w:rPr>
          <w:lang w:val="en-GB"/>
        </w:rPr>
        <w:t xml:space="preserve"> </w:t>
      </w:r>
    </w:p>
    <w:p w:rsidR="00EB3CE6" w:rsidRPr="00751DBB" w:rsidRDefault="00095223" w:rsidP="00095223">
      <w:pPr>
        <w:rPr>
          <w:lang w:val="en-GB"/>
        </w:rPr>
      </w:pPr>
      <w:r w:rsidRPr="00751DBB">
        <w:rPr>
          <w:lang w:val="en-GB"/>
        </w:rPr>
        <w:t>Encrypt the transport key with the receiver’s certificate and store encrypted key in memory:</w:t>
      </w:r>
    </w:p>
    <w:p w:rsidR="00095223" w:rsidRPr="00751DBB" w:rsidRDefault="00EB3CE6" w:rsidP="00EB3CE6">
      <w:pPr>
        <w:pStyle w:val="eclipse"/>
        <w:rPr>
          <w:lang w:val="en-GB"/>
        </w:rPr>
      </w:pPr>
      <w:r w:rsidRPr="00751DBB">
        <w:rPr>
          <w:lang w:val="en-GB"/>
        </w:rPr>
        <w:t>dencEncryptedKey_</w:t>
      </w:r>
      <w:proofErr w:type="gramStart"/>
      <w:r w:rsidRPr="00751DBB">
        <w:rPr>
          <w:lang w:val="en-GB"/>
        </w:rPr>
        <w:t>new(</w:t>
      </w:r>
      <w:proofErr w:type="gramEnd"/>
      <w:r w:rsidRPr="00751DBB">
        <w:rPr>
          <w:lang w:val="en-GB"/>
        </w:rPr>
        <w:t xml:space="preserve">*ppEncData, &amp;pEncKey, </w:t>
      </w:r>
    </w:p>
    <w:p w:rsidR="00EB3CE6" w:rsidRPr="00751DBB" w:rsidRDefault="00EB3CE6" w:rsidP="00095223">
      <w:pPr>
        <w:pStyle w:val="eclipse"/>
        <w:ind w:firstLine="589"/>
        <w:rPr>
          <w:rStyle w:val="ecl-commentChar"/>
          <w:lang w:val="en-GB"/>
        </w:rPr>
      </w:pPr>
      <w:proofErr w:type="gramStart"/>
      <w:r w:rsidRPr="00751DBB">
        <w:rPr>
          <w:lang w:val="en-GB"/>
        </w:rPr>
        <w:t>pCert</w:t>
      </w:r>
      <w:proofErr w:type="gramEnd"/>
      <w:r w:rsidRPr="00751DBB">
        <w:rPr>
          <w:lang w:val="en-GB"/>
        </w:rPr>
        <w:t>,</w:t>
      </w:r>
      <w:r w:rsidR="00095223" w:rsidRPr="00751DBB">
        <w:rPr>
          <w:lang w:val="en-GB"/>
        </w:rPr>
        <w:t xml:space="preserve"> </w:t>
      </w:r>
      <w:r w:rsidR="00095223" w:rsidRPr="00751DBB">
        <w:rPr>
          <w:rStyle w:val="ecl-commentChar"/>
          <w:lang w:val="en-GB"/>
        </w:rPr>
        <w:t>// reveiver’s certificate</w:t>
      </w:r>
    </w:p>
    <w:p w:rsidR="00EB3CE6" w:rsidRPr="00751DBB" w:rsidRDefault="00EB3CE6" w:rsidP="00EB3CE6">
      <w:pPr>
        <w:pStyle w:val="eclipse"/>
        <w:ind w:firstLine="589"/>
        <w:rPr>
          <w:lang w:val="en-GB"/>
        </w:rPr>
      </w:pPr>
      <w:r w:rsidRPr="00751DBB">
        <w:rPr>
          <w:rStyle w:val="Ecl-paramChar"/>
          <w:lang w:val="en-GB"/>
        </w:rPr>
        <w:t>DENC_ENC_METHOD_RSA1_5</w:t>
      </w:r>
      <w:r w:rsidRPr="00751DBB">
        <w:rPr>
          <w:lang w:val="en-GB"/>
        </w:rPr>
        <w:t>,</w:t>
      </w:r>
      <w:r w:rsidR="00095223" w:rsidRPr="00751DBB">
        <w:rPr>
          <w:lang w:val="en-GB"/>
        </w:rPr>
        <w:t xml:space="preserve"> </w:t>
      </w:r>
      <w:r w:rsidR="00095223" w:rsidRPr="00751DBB">
        <w:rPr>
          <w:rStyle w:val="ecl-commentChar"/>
          <w:lang w:val="en-GB"/>
        </w:rPr>
        <w:t xml:space="preserve">// </w:t>
      </w:r>
      <w:r w:rsidR="00A47000" w:rsidRPr="00751DBB">
        <w:rPr>
          <w:rStyle w:val="ecl-commentChar"/>
          <w:lang w:val="en-GB"/>
        </w:rPr>
        <w:t xml:space="preserve">fixed </w:t>
      </w:r>
      <w:r w:rsidR="00050D9C" w:rsidRPr="00751DBB">
        <w:rPr>
          <w:rStyle w:val="ecl-commentChar"/>
          <w:lang w:val="en-GB"/>
        </w:rPr>
        <w:t xml:space="preserve">constant for </w:t>
      </w:r>
      <w:r w:rsidR="00095223" w:rsidRPr="00751DBB">
        <w:rPr>
          <w:rStyle w:val="ecl-commentChar"/>
          <w:lang w:val="en-GB"/>
        </w:rPr>
        <w:t>encryption method</w:t>
      </w:r>
    </w:p>
    <w:p w:rsidR="00EB3CE6" w:rsidRPr="00751DBB" w:rsidRDefault="00EB3CE6" w:rsidP="00EB3CE6">
      <w:pPr>
        <w:pStyle w:val="eclipse"/>
        <w:ind w:firstLine="589"/>
        <w:rPr>
          <w:lang w:val="en-GB"/>
        </w:rPr>
      </w:pPr>
      <w:proofErr w:type="gramStart"/>
      <w:r w:rsidRPr="00751DBB">
        <w:rPr>
          <w:lang w:val="en-GB"/>
        </w:rPr>
        <w:t>id</w:t>
      </w:r>
      <w:proofErr w:type="gramEnd"/>
      <w:r w:rsidRPr="00751DBB">
        <w:rPr>
          <w:lang w:val="en-GB"/>
        </w:rPr>
        <w:t>, recipient, keyname, carriedkeyname);</w:t>
      </w:r>
      <w:r w:rsidR="004223A8" w:rsidRPr="00751DBB">
        <w:rPr>
          <w:lang w:val="en-GB"/>
        </w:rPr>
        <w:t xml:space="preserve"> </w:t>
      </w:r>
      <w:r w:rsidR="004223A8" w:rsidRPr="00751DBB">
        <w:rPr>
          <w:rStyle w:val="ecl-commentChar"/>
          <w:lang w:val="en-GB"/>
        </w:rPr>
        <w:t>// optional attributes</w:t>
      </w:r>
    </w:p>
    <w:p w:rsidR="00EB3CE6" w:rsidRPr="00751DBB" w:rsidRDefault="00095223" w:rsidP="00BE2749">
      <w:pPr>
        <w:rPr>
          <w:lang w:val="en-GB"/>
        </w:rPr>
      </w:pPr>
      <w:r w:rsidRPr="00751DBB">
        <w:rPr>
          <w:lang w:val="en-GB"/>
        </w:rPr>
        <w:t>Optional attributes “id”, “r</w:t>
      </w:r>
      <w:r w:rsidR="00EB3CE6" w:rsidRPr="00751DBB">
        <w:rPr>
          <w:lang w:val="en-GB"/>
        </w:rPr>
        <w:t>ecipient” and/or sub</w:t>
      </w:r>
      <w:r w:rsidR="00C72E49" w:rsidRPr="00751DBB">
        <w:rPr>
          <w:lang w:val="en-GB"/>
        </w:rPr>
        <w:t xml:space="preserve"> </w:t>
      </w:r>
      <w:r w:rsidR="00EB3CE6" w:rsidRPr="00751DBB">
        <w:rPr>
          <w:lang w:val="en-GB"/>
        </w:rPr>
        <w:t>elements &lt;KeyName&gt; and &lt;CarriedKeyName&gt; can be added to identify the key object. All of the above mentioned attributes and sub</w:t>
      </w:r>
      <w:r w:rsidR="00C72E49" w:rsidRPr="00751DBB">
        <w:rPr>
          <w:lang w:val="en-GB"/>
        </w:rPr>
        <w:t xml:space="preserve"> </w:t>
      </w:r>
      <w:r w:rsidR="00EB3CE6" w:rsidRPr="00751DBB">
        <w:rPr>
          <w:lang w:val="en-GB"/>
        </w:rPr>
        <w:t xml:space="preserve">elements are optional but can be used to search for the right recipient’s key or display its data in an application. </w:t>
      </w:r>
    </w:p>
    <w:p w:rsidR="002F6987" w:rsidRPr="00751DBB" w:rsidRDefault="00C706C2" w:rsidP="002F6987">
      <w:pPr>
        <w:rPr>
          <w:lang w:val="en-GB"/>
        </w:rPr>
      </w:pPr>
      <w:r w:rsidRPr="00751DBB">
        <w:rPr>
          <w:lang w:val="en-GB"/>
        </w:rPr>
        <w:t>You can add metadata</w:t>
      </w:r>
      <w:r w:rsidR="002F6987" w:rsidRPr="00751DBB">
        <w:rPr>
          <w:lang w:val="en-GB"/>
        </w:rPr>
        <w:t xml:space="preserve"> about the CDigiDoc library</w:t>
      </w:r>
      <w:r w:rsidRPr="00751DBB">
        <w:rPr>
          <w:lang w:val="en-GB"/>
        </w:rPr>
        <w:t xml:space="preserve"> that is used for creating the encrypted document</w:t>
      </w:r>
      <w:r w:rsidR="002F6987" w:rsidRPr="00751DBB">
        <w:rPr>
          <w:lang w:val="en-GB"/>
        </w:rPr>
        <w:t xml:space="preserve"> and </w:t>
      </w:r>
      <w:r w:rsidR="009D6B68" w:rsidRPr="00751DBB">
        <w:rPr>
          <w:lang w:val="en-GB"/>
        </w:rPr>
        <w:t xml:space="preserve">encrypted </w:t>
      </w:r>
      <w:r w:rsidR="002F6987" w:rsidRPr="00751DBB">
        <w:rPr>
          <w:lang w:val="en-GB"/>
        </w:rPr>
        <w:t>document’s format</w:t>
      </w:r>
      <w:r w:rsidR="00E37791" w:rsidRPr="00751DBB">
        <w:rPr>
          <w:lang w:val="en-GB"/>
        </w:rPr>
        <w:t xml:space="preserve"> and version</w:t>
      </w:r>
      <w:r w:rsidR="002F6987" w:rsidRPr="00751DBB">
        <w:rPr>
          <w:lang w:val="en-GB"/>
        </w:rPr>
        <w:t>:</w:t>
      </w:r>
    </w:p>
    <w:p w:rsidR="002F6987" w:rsidRPr="00751DBB" w:rsidRDefault="002F6987" w:rsidP="002F6987">
      <w:pPr>
        <w:pStyle w:val="eclipse"/>
        <w:rPr>
          <w:lang w:val="en-GB"/>
        </w:rPr>
      </w:pPr>
      <w:r w:rsidRPr="00751DBB">
        <w:rPr>
          <w:lang w:val="en-GB"/>
        </w:rPr>
        <w:t>dencMetaInfo_</w:t>
      </w:r>
      <w:proofErr w:type="gramStart"/>
      <w:r w:rsidRPr="00751DBB">
        <w:rPr>
          <w:lang w:val="en-GB"/>
        </w:rPr>
        <w:t>SetLibVersion(</w:t>
      </w:r>
      <w:proofErr w:type="gramEnd"/>
      <w:r w:rsidRPr="00751DBB">
        <w:rPr>
          <w:lang w:val="en-GB"/>
        </w:rPr>
        <w:t>*ppEncData);</w:t>
      </w:r>
    </w:p>
    <w:p w:rsidR="002F6987" w:rsidRPr="00751DBB" w:rsidRDefault="002F6987" w:rsidP="002F6987">
      <w:pPr>
        <w:pStyle w:val="eclipse"/>
        <w:rPr>
          <w:lang w:val="en-GB"/>
        </w:rPr>
      </w:pPr>
      <w:r w:rsidRPr="00751DBB">
        <w:rPr>
          <w:lang w:val="en-GB"/>
        </w:rPr>
        <w:t>dencMetaInfo_</w:t>
      </w:r>
      <w:proofErr w:type="gramStart"/>
      <w:r w:rsidRPr="00751DBB">
        <w:rPr>
          <w:lang w:val="en-GB"/>
        </w:rPr>
        <w:t>SetFormatVersion(</w:t>
      </w:r>
      <w:proofErr w:type="gramEnd"/>
      <w:r w:rsidRPr="00751DBB">
        <w:rPr>
          <w:lang w:val="en-GB"/>
        </w:rPr>
        <w:t>*ppEncData);</w:t>
      </w:r>
    </w:p>
    <w:p w:rsidR="00830A74" w:rsidRPr="00751DBB" w:rsidRDefault="00E43820" w:rsidP="00830A74">
      <w:pPr>
        <w:rPr>
          <w:lang w:val="en-GB"/>
        </w:rPr>
      </w:pPr>
      <w:r w:rsidRPr="00751DBB">
        <w:rPr>
          <w:lang w:val="en-GB"/>
        </w:rPr>
        <w:t>The name of the data file that is</w:t>
      </w:r>
      <w:r w:rsidR="00830A74" w:rsidRPr="00751DBB">
        <w:rPr>
          <w:lang w:val="en-GB"/>
        </w:rPr>
        <w:t xml:space="preserve"> encrypted should be added to the </w:t>
      </w:r>
      <w:r w:rsidR="00E37791" w:rsidRPr="00751DBB">
        <w:rPr>
          <w:lang w:val="en-GB"/>
        </w:rPr>
        <w:t>De</w:t>
      </w:r>
      <w:r w:rsidR="00830A74" w:rsidRPr="00751DBB">
        <w:rPr>
          <w:lang w:val="en-GB"/>
        </w:rPr>
        <w:t xml:space="preserve">ncEncryptedData </w:t>
      </w:r>
      <w:r w:rsidR="003F36BC" w:rsidRPr="00751DBB">
        <w:rPr>
          <w:lang w:val="en-GB"/>
        </w:rPr>
        <w:t>structure</w:t>
      </w:r>
      <w:r w:rsidR="00EE362C" w:rsidRPr="00751DBB">
        <w:rPr>
          <w:lang w:val="en-GB"/>
        </w:rPr>
        <w:t xml:space="preserve"> by creating a new property</w:t>
      </w:r>
      <w:r w:rsidRPr="00751DBB">
        <w:rPr>
          <w:lang w:val="en-GB"/>
        </w:rPr>
        <w:t>:</w:t>
      </w:r>
    </w:p>
    <w:p w:rsidR="00A21662" w:rsidRPr="00751DBB" w:rsidRDefault="00830A74" w:rsidP="00050D9C">
      <w:pPr>
        <w:pStyle w:val="eclipse"/>
        <w:rPr>
          <w:lang w:val="en-GB"/>
        </w:rPr>
      </w:pPr>
      <w:r w:rsidRPr="00751DBB">
        <w:rPr>
          <w:lang w:val="en-GB"/>
        </w:rPr>
        <w:t>dencEncryptionProperty_</w:t>
      </w:r>
      <w:proofErr w:type="gramStart"/>
      <w:r w:rsidRPr="00751DBB">
        <w:rPr>
          <w:lang w:val="en-GB"/>
        </w:rPr>
        <w:t>new(</w:t>
      </w:r>
      <w:proofErr w:type="gramEnd"/>
      <w:r w:rsidRPr="00751DBB">
        <w:rPr>
          <w:lang w:val="en-GB"/>
        </w:rPr>
        <w:t xml:space="preserve">*ppEncData, &amp;pEncProperty, </w:t>
      </w:r>
    </w:p>
    <w:p w:rsidR="00830A74" w:rsidRPr="00751DBB" w:rsidRDefault="00830A74" w:rsidP="00A21662">
      <w:pPr>
        <w:pStyle w:val="eclipse"/>
        <w:ind w:firstLine="589"/>
        <w:rPr>
          <w:lang w:val="en-GB"/>
        </w:rPr>
      </w:pPr>
      <w:r w:rsidRPr="00751DBB">
        <w:rPr>
          <w:lang w:val="en-GB"/>
        </w:rPr>
        <w:t>0, 0,</w:t>
      </w:r>
      <w:r w:rsidR="00A21662" w:rsidRPr="00751DBB">
        <w:rPr>
          <w:lang w:val="en-GB"/>
        </w:rPr>
        <w:t xml:space="preserve"> </w:t>
      </w:r>
      <w:r w:rsidR="00A21662" w:rsidRPr="00751DBB">
        <w:rPr>
          <w:rStyle w:val="ecl-commentChar"/>
          <w:lang w:val="en-GB"/>
        </w:rPr>
        <w:t>// property id and target. Can be omitted</w:t>
      </w:r>
    </w:p>
    <w:p w:rsidR="00830A74" w:rsidRPr="00751DBB" w:rsidRDefault="00830A74" w:rsidP="00830A74">
      <w:pPr>
        <w:pStyle w:val="eclipse"/>
        <w:rPr>
          <w:lang w:val="en-GB"/>
        </w:rPr>
      </w:pPr>
      <w:r w:rsidRPr="00751DBB">
        <w:rPr>
          <w:lang w:val="en-GB"/>
        </w:rPr>
        <w:tab/>
      </w:r>
      <w:r w:rsidRPr="00751DBB">
        <w:rPr>
          <w:rStyle w:val="Ecl-paramChar"/>
          <w:lang w:val="en-GB"/>
        </w:rPr>
        <w:t>ENCPROP_FILENAME</w:t>
      </w:r>
      <w:r w:rsidRPr="00751DBB">
        <w:rPr>
          <w:lang w:val="en-GB"/>
        </w:rPr>
        <w:t xml:space="preserve">, </w:t>
      </w:r>
      <w:r w:rsidRPr="00751DBB">
        <w:rPr>
          <w:rStyle w:val="ecl-commentChar"/>
          <w:lang w:val="en-GB"/>
        </w:rPr>
        <w:t>// fixed constant, represents the data file’s name</w:t>
      </w:r>
    </w:p>
    <w:p w:rsidR="00830A74" w:rsidRPr="00751DBB" w:rsidRDefault="00830A74" w:rsidP="00830A74">
      <w:pPr>
        <w:pStyle w:val="eclipse"/>
        <w:rPr>
          <w:lang w:val="en-GB"/>
        </w:rPr>
      </w:pPr>
      <w:r w:rsidRPr="00751DBB">
        <w:rPr>
          <w:lang w:val="en-GB"/>
        </w:rPr>
        <w:tab/>
      </w:r>
      <w:proofErr w:type="gramStart"/>
      <w:r w:rsidRPr="00751DBB">
        <w:rPr>
          <w:lang w:val="en-GB"/>
        </w:rPr>
        <w:t>getSimpleFileName(</w:t>
      </w:r>
      <w:proofErr w:type="gramEnd"/>
      <w:r w:rsidR="00755851" w:rsidRPr="00751DBB">
        <w:rPr>
          <w:lang w:val="en-GB"/>
        </w:rPr>
        <w:t>dataFile</w:t>
      </w:r>
      <w:r w:rsidRPr="00751DBB">
        <w:rPr>
          <w:lang w:val="en-GB"/>
        </w:rPr>
        <w:t>)</w:t>
      </w:r>
      <w:r w:rsidR="00755851" w:rsidRPr="00751DBB">
        <w:rPr>
          <w:lang w:val="en-GB"/>
        </w:rPr>
        <w:t>)</w:t>
      </w:r>
      <w:r w:rsidRPr="00751DBB">
        <w:rPr>
          <w:lang w:val="en-GB"/>
        </w:rPr>
        <w:t xml:space="preserve">; </w:t>
      </w:r>
      <w:r w:rsidRPr="00751DBB">
        <w:rPr>
          <w:rStyle w:val="ecl-commentChar"/>
          <w:lang w:val="en-GB"/>
        </w:rPr>
        <w:t xml:space="preserve">// data file’s name </w:t>
      </w:r>
      <w:r w:rsidR="00EC7A96" w:rsidRPr="00751DBB">
        <w:rPr>
          <w:rStyle w:val="ecl-commentChar"/>
          <w:lang w:val="en-GB"/>
        </w:rPr>
        <w:t xml:space="preserve">should be added  </w:t>
      </w:r>
      <w:r w:rsidR="00EC7A96" w:rsidRPr="00751DBB">
        <w:rPr>
          <w:rStyle w:val="ecl-commentChar"/>
          <w:lang w:val="en-GB"/>
        </w:rPr>
        <w:tab/>
      </w:r>
      <w:r w:rsidR="00EC7A96" w:rsidRPr="00751DBB">
        <w:rPr>
          <w:rStyle w:val="ecl-commentChar"/>
          <w:lang w:val="en-GB"/>
        </w:rPr>
        <w:tab/>
        <w:t xml:space="preserve">// </w:t>
      </w:r>
      <w:r w:rsidRPr="00751DBB">
        <w:rPr>
          <w:rStyle w:val="ecl-commentChar"/>
          <w:lang w:val="en-GB"/>
        </w:rPr>
        <w:t>without path</w:t>
      </w:r>
    </w:p>
    <w:p w:rsidR="00893292" w:rsidRPr="00751DBB" w:rsidRDefault="00893292" w:rsidP="00830A74">
      <w:pPr>
        <w:rPr>
          <w:lang w:val="en-GB"/>
        </w:rPr>
      </w:pPr>
      <w:r w:rsidRPr="00751DBB">
        <w:rPr>
          <w:lang w:val="en-GB"/>
        </w:rPr>
        <w:t>Note</w:t>
      </w:r>
      <w:r w:rsidR="006418F9" w:rsidRPr="00751DBB">
        <w:rPr>
          <w:lang w:val="en-GB"/>
        </w:rPr>
        <w:t xml:space="preserve"> that the data</w:t>
      </w:r>
      <w:r w:rsidRPr="00751DBB">
        <w:rPr>
          <w:lang w:val="en-GB"/>
        </w:rPr>
        <w:t xml:space="preserve"> </w:t>
      </w:r>
      <w:r w:rsidR="006418F9" w:rsidRPr="00751DBB">
        <w:rPr>
          <w:lang w:val="en-GB"/>
        </w:rPr>
        <w:t xml:space="preserve">file’s name </w:t>
      </w:r>
      <w:r w:rsidRPr="00751DBB">
        <w:rPr>
          <w:lang w:val="en-GB"/>
        </w:rPr>
        <w:t xml:space="preserve">used in the previous example </w:t>
      </w:r>
      <w:r w:rsidR="006418F9" w:rsidRPr="00751DBB">
        <w:rPr>
          <w:lang w:val="en-GB"/>
        </w:rPr>
        <w:t xml:space="preserve">has to be in UTF-8 encoding. </w:t>
      </w:r>
      <w:r w:rsidRPr="00751DBB">
        <w:rPr>
          <w:lang w:val="en-GB"/>
        </w:rPr>
        <w:t>If necessary, y</w:t>
      </w:r>
      <w:r w:rsidR="006418F9" w:rsidRPr="00751DBB">
        <w:rPr>
          <w:lang w:val="en-GB"/>
        </w:rPr>
        <w:t>ou can convert it with function</w:t>
      </w:r>
      <w:r w:rsidRPr="00751DBB">
        <w:rPr>
          <w:lang w:val="en-GB"/>
        </w:rPr>
        <w:t>:</w:t>
      </w:r>
      <w:r w:rsidR="006418F9" w:rsidRPr="00751DBB">
        <w:rPr>
          <w:lang w:val="en-GB"/>
        </w:rPr>
        <w:t xml:space="preserve"> </w:t>
      </w:r>
    </w:p>
    <w:p w:rsidR="006418F9" w:rsidRPr="00751DBB" w:rsidRDefault="006418F9" w:rsidP="0018467C">
      <w:pPr>
        <w:pStyle w:val="eclipse"/>
        <w:rPr>
          <w:lang w:val="en-GB"/>
        </w:rPr>
      </w:pPr>
      <w:proofErr w:type="gramStart"/>
      <w:r w:rsidRPr="00751DBB">
        <w:rPr>
          <w:lang w:val="en-GB"/>
        </w:rPr>
        <w:t>ddocConvertInput(</w:t>
      </w:r>
      <w:proofErr w:type="gramEnd"/>
      <w:r w:rsidRPr="00751DBB">
        <w:rPr>
          <w:lang w:val="en-GB"/>
        </w:rPr>
        <w:t>const char* src, char** dest)</w:t>
      </w:r>
      <w:r w:rsidR="001E4994" w:rsidRPr="00751DBB">
        <w:rPr>
          <w:lang w:val="en-GB"/>
        </w:rPr>
        <w:t>;</w:t>
      </w:r>
    </w:p>
    <w:p w:rsidR="00E43820" w:rsidRPr="00751DBB" w:rsidRDefault="00DF408E" w:rsidP="00830A74">
      <w:pPr>
        <w:rPr>
          <w:lang w:val="en-GB"/>
        </w:rPr>
      </w:pPr>
      <w:r w:rsidRPr="00751DBB">
        <w:rPr>
          <w:lang w:val="en-GB"/>
        </w:rPr>
        <w:t>If the original file is a .ddoc file then y</w:t>
      </w:r>
      <w:r w:rsidR="00E43820" w:rsidRPr="00751DBB">
        <w:rPr>
          <w:lang w:val="en-GB"/>
        </w:rPr>
        <w:t>ou should specify</w:t>
      </w:r>
      <w:r w:rsidRPr="00751DBB">
        <w:rPr>
          <w:lang w:val="en-GB"/>
        </w:rPr>
        <w:t xml:space="preserve"> its</w:t>
      </w:r>
      <w:r w:rsidR="00E43820" w:rsidRPr="00751DBB">
        <w:rPr>
          <w:lang w:val="en-GB"/>
        </w:rPr>
        <w:t xml:space="preserve"> mime type and add </w:t>
      </w:r>
      <w:r w:rsidR="00A21662" w:rsidRPr="00751DBB">
        <w:rPr>
          <w:lang w:val="en-GB"/>
        </w:rPr>
        <w:t>the value</w:t>
      </w:r>
      <w:r w:rsidR="00E43820" w:rsidRPr="00751DBB">
        <w:rPr>
          <w:lang w:val="en-GB"/>
        </w:rPr>
        <w:t xml:space="preserve"> to DencEncryptedData </w:t>
      </w:r>
      <w:r w:rsidR="003F36BC" w:rsidRPr="00751DBB">
        <w:rPr>
          <w:lang w:val="en-GB"/>
        </w:rPr>
        <w:t>structure</w:t>
      </w:r>
      <w:r w:rsidR="00E43820" w:rsidRPr="00751DBB">
        <w:rPr>
          <w:lang w:val="en-GB"/>
        </w:rPr>
        <w:t xml:space="preserve"> as a new property</w:t>
      </w:r>
      <w:r w:rsidRPr="00751DBB">
        <w:rPr>
          <w:lang w:val="en-GB"/>
        </w:rPr>
        <w:t>:</w:t>
      </w:r>
      <w:r w:rsidR="00E43820" w:rsidRPr="00751DBB">
        <w:rPr>
          <w:lang w:val="en-GB"/>
        </w:rPr>
        <w:t xml:space="preserve"> </w:t>
      </w:r>
    </w:p>
    <w:p w:rsidR="00830A74" w:rsidRPr="00751DBB" w:rsidRDefault="00830A74" w:rsidP="00A21662">
      <w:pPr>
        <w:pStyle w:val="eclipse"/>
        <w:rPr>
          <w:lang w:val="en-GB"/>
        </w:rPr>
      </w:pPr>
      <w:r w:rsidRPr="00751DBB">
        <w:rPr>
          <w:lang w:val="en-GB"/>
        </w:rPr>
        <w:t>dencEncryptionProperty_</w:t>
      </w:r>
      <w:proofErr w:type="gramStart"/>
      <w:r w:rsidRPr="00751DBB">
        <w:rPr>
          <w:lang w:val="en-GB"/>
        </w:rPr>
        <w:t>new(</w:t>
      </w:r>
      <w:proofErr w:type="gramEnd"/>
      <w:r w:rsidRPr="00751DBB">
        <w:rPr>
          <w:lang w:val="en-GB"/>
        </w:rPr>
        <w:t>*ppEncData, &amp;pEncProperty, 0, 0,</w:t>
      </w:r>
      <w:r w:rsidR="00A21662" w:rsidRPr="00751DBB">
        <w:rPr>
          <w:lang w:val="en-GB"/>
        </w:rPr>
        <w:t xml:space="preserve"> </w:t>
      </w:r>
    </w:p>
    <w:p w:rsidR="00830A74" w:rsidRPr="00751DBB" w:rsidRDefault="00830A74" w:rsidP="00DF408E">
      <w:pPr>
        <w:pStyle w:val="eclipse"/>
        <w:rPr>
          <w:lang w:val="en-GB"/>
        </w:rPr>
      </w:pPr>
      <w:r w:rsidRPr="00751DBB">
        <w:rPr>
          <w:lang w:val="en-GB"/>
        </w:rPr>
        <w:tab/>
      </w:r>
      <w:r w:rsidRPr="00751DBB">
        <w:rPr>
          <w:rStyle w:val="Ecl-paramChar"/>
          <w:lang w:val="en-GB"/>
        </w:rPr>
        <w:t>ENCPROP_ORIG_MIME</w:t>
      </w:r>
      <w:r w:rsidRPr="00751DBB">
        <w:rPr>
          <w:lang w:val="en-GB"/>
        </w:rPr>
        <w:t xml:space="preserve">, </w:t>
      </w:r>
      <w:r w:rsidRPr="00751DBB">
        <w:rPr>
          <w:rStyle w:val="ecl-commentChar"/>
          <w:lang w:val="en-GB"/>
        </w:rPr>
        <w:t xml:space="preserve">// </w:t>
      </w:r>
      <w:r w:rsidR="00DF408E" w:rsidRPr="00751DBB">
        <w:rPr>
          <w:rStyle w:val="ecl-commentChar"/>
          <w:lang w:val="en-GB"/>
        </w:rPr>
        <w:t>name of the property: original mime type</w:t>
      </w:r>
      <w:r w:rsidR="00E43820" w:rsidRPr="00751DBB">
        <w:rPr>
          <w:lang w:val="en-GB"/>
        </w:rPr>
        <w:t xml:space="preserve">  </w:t>
      </w:r>
    </w:p>
    <w:p w:rsidR="00830A74" w:rsidRPr="00751DBB" w:rsidRDefault="00830A74" w:rsidP="00830A74">
      <w:pPr>
        <w:pStyle w:val="eclipse"/>
        <w:rPr>
          <w:lang w:val="en-GB"/>
        </w:rPr>
      </w:pPr>
      <w:r w:rsidRPr="00751DBB">
        <w:rPr>
          <w:lang w:val="en-GB"/>
        </w:rPr>
        <w:tab/>
      </w:r>
      <w:r w:rsidRPr="00751DBB">
        <w:rPr>
          <w:rStyle w:val="Ecl-paramChar"/>
          <w:lang w:val="en-GB"/>
        </w:rPr>
        <w:t>DENC_ENCDATA_TYPE_DDOC</w:t>
      </w:r>
      <w:r w:rsidRPr="00751DBB">
        <w:rPr>
          <w:lang w:val="en-GB"/>
        </w:rPr>
        <w:t>);</w:t>
      </w:r>
      <w:r w:rsidR="00E43820" w:rsidRPr="00751DBB">
        <w:rPr>
          <w:lang w:val="en-GB"/>
        </w:rPr>
        <w:t xml:space="preserve"> </w:t>
      </w:r>
      <w:r w:rsidR="00E43820" w:rsidRPr="00751DBB">
        <w:rPr>
          <w:rStyle w:val="ecl-commentChar"/>
          <w:lang w:val="en-GB"/>
        </w:rPr>
        <w:t xml:space="preserve">// </w:t>
      </w:r>
      <w:r w:rsidR="00DF408E" w:rsidRPr="00751DBB">
        <w:rPr>
          <w:rStyle w:val="ecl-commentChar"/>
          <w:lang w:val="en-GB"/>
        </w:rPr>
        <w:t xml:space="preserve">value of the property: ddoc document’s </w:t>
      </w:r>
      <w:r w:rsidR="00DF408E" w:rsidRPr="00751DBB">
        <w:rPr>
          <w:rStyle w:val="ecl-commentChar"/>
          <w:lang w:val="en-GB"/>
        </w:rPr>
        <w:tab/>
      </w:r>
      <w:r w:rsidR="00DF408E" w:rsidRPr="00751DBB">
        <w:rPr>
          <w:rStyle w:val="ecl-commentChar"/>
          <w:lang w:val="en-GB"/>
        </w:rPr>
        <w:tab/>
        <w:t>// mime type</w:t>
      </w:r>
    </w:p>
    <w:p w:rsidR="00355A85" w:rsidRPr="00751DBB" w:rsidRDefault="003A0C25" w:rsidP="00A62B35">
      <w:pPr>
        <w:rPr>
          <w:lang w:val="en-GB"/>
        </w:rPr>
      </w:pPr>
      <w:r w:rsidRPr="00751DBB">
        <w:rPr>
          <w:lang w:val="en-GB"/>
        </w:rPr>
        <w:t>In case of DigiDoc document, m</w:t>
      </w:r>
      <w:r w:rsidR="00DF408E" w:rsidRPr="00751DBB">
        <w:rPr>
          <w:lang w:val="en-GB"/>
        </w:rPr>
        <w:t xml:space="preserve">ime type has to be specified as shown above so that it would be possible to decrypt </w:t>
      </w:r>
      <w:r w:rsidR="00A62B35" w:rsidRPr="00751DBB">
        <w:rPr>
          <w:lang w:val="en-GB"/>
        </w:rPr>
        <w:t>the file later.</w:t>
      </w:r>
      <w:r w:rsidR="00D33173" w:rsidRPr="00751DBB">
        <w:rPr>
          <w:lang w:val="en-GB"/>
        </w:rPr>
        <w:t xml:space="preserve"> </w:t>
      </w:r>
    </w:p>
    <w:p w:rsidR="00355A85" w:rsidRPr="00751DBB" w:rsidRDefault="00355A85" w:rsidP="00A62B35">
      <w:pPr>
        <w:rPr>
          <w:lang w:val="en-GB"/>
        </w:rPr>
      </w:pPr>
      <w:r w:rsidRPr="00751DBB">
        <w:rPr>
          <w:lang w:val="en-GB"/>
        </w:rPr>
        <w:t xml:space="preserve">Constants that represent mime types have been defined in DigiDocEnc.h source file. </w:t>
      </w:r>
      <w:r w:rsidR="00A62B35" w:rsidRPr="00751DBB">
        <w:rPr>
          <w:lang w:val="en-GB"/>
        </w:rPr>
        <w:t xml:space="preserve"> </w:t>
      </w:r>
      <w:r w:rsidRPr="00751DBB">
        <w:rPr>
          <w:lang w:val="en-GB"/>
        </w:rPr>
        <w:t xml:space="preserve">In case of a DigiDoc document, use the constant </w:t>
      </w:r>
    </w:p>
    <w:p w:rsidR="00355A85" w:rsidRPr="00751DBB" w:rsidRDefault="00A62B35" w:rsidP="009F1D86">
      <w:pPr>
        <w:pStyle w:val="ListParagraph"/>
        <w:numPr>
          <w:ilvl w:val="0"/>
          <w:numId w:val="37"/>
        </w:numPr>
        <w:rPr>
          <w:lang w:val="en-GB"/>
        </w:rPr>
      </w:pPr>
      <w:r w:rsidRPr="00751DBB">
        <w:rPr>
          <w:rFonts w:ascii="Consolas" w:hAnsi="Consolas" w:cs="Consolas"/>
          <w:sz w:val="18"/>
          <w:szCs w:val="18"/>
          <w:lang w:val="en-GB"/>
        </w:rPr>
        <w:t xml:space="preserve">DENC_ENCDATA_TYPE_DDOC </w:t>
      </w:r>
    </w:p>
    <w:p w:rsidR="00355A85" w:rsidRPr="00751DBB" w:rsidRDefault="00355A85" w:rsidP="00355A85">
      <w:pPr>
        <w:pStyle w:val="ListParagraph"/>
        <w:ind w:left="720"/>
        <w:rPr>
          <w:lang w:val="en-GB"/>
        </w:rPr>
      </w:pPr>
      <w:proofErr w:type="gramStart"/>
      <w:r w:rsidRPr="00751DBB">
        <w:rPr>
          <w:lang w:val="en-GB"/>
        </w:rPr>
        <w:t>which</w:t>
      </w:r>
      <w:proofErr w:type="gramEnd"/>
      <w:r w:rsidRPr="00751DBB">
        <w:rPr>
          <w:lang w:val="en-GB"/>
        </w:rPr>
        <w:t xml:space="preserve"> contains the value:</w:t>
      </w:r>
      <w:r w:rsidR="00A62B35" w:rsidRPr="00751DBB">
        <w:rPr>
          <w:lang w:val="en-GB"/>
        </w:rPr>
        <w:t xml:space="preserve"> </w:t>
      </w:r>
    </w:p>
    <w:p w:rsidR="00D33173" w:rsidRPr="00751DBB" w:rsidRDefault="00830A74" w:rsidP="009F1D86">
      <w:pPr>
        <w:pStyle w:val="ListParagraph"/>
        <w:numPr>
          <w:ilvl w:val="0"/>
          <w:numId w:val="37"/>
        </w:numPr>
        <w:rPr>
          <w:lang w:val="en-GB"/>
        </w:rPr>
      </w:pPr>
      <w:r w:rsidRPr="00751DBB">
        <w:rPr>
          <w:rFonts w:ascii="Consolas" w:hAnsi="Consolas" w:cs="Consolas"/>
          <w:sz w:val="18"/>
          <w:szCs w:val="18"/>
          <w:lang w:val="en-GB"/>
        </w:rPr>
        <w:t>"</w:t>
      </w:r>
      <w:hyperlink r:id="rId39" w:history="1">
        <w:r w:rsidRPr="00751DBB">
          <w:rPr>
            <w:rFonts w:ascii="Consolas" w:hAnsi="Consolas" w:cs="Consolas"/>
            <w:sz w:val="18"/>
            <w:szCs w:val="18"/>
            <w:lang w:val="en-GB"/>
          </w:rPr>
          <w:t>http://www.sk.ee/DigiDoc/v1.3.0/digidoc.xsd</w:t>
        </w:r>
      </w:hyperlink>
      <w:r w:rsidRPr="00751DBB">
        <w:rPr>
          <w:rFonts w:ascii="Consolas" w:hAnsi="Consolas" w:cs="Consolas"/>
          <w:sz w:val="18"/>
          <w:szCs w:val="18"/>
          <w:lang w:val="en-GB"/>
        </w:rPr>
        <w:t>"</w:t>
      </w:r>
      <w:r w:rsidR="00A62B35" w:rsidRPr="00751DBB">
        <w:rPr>
          <w:rFonts w:ascii="Consolas" w:hAnsi="Consolas" w:cs="Consolas"/>
          <w:sz w:val="18"/>
          <w:szCs w:val="18"/>
          <w:lang w:val="en-GB"/>
        </w:rPr>
        <w:t>.</w:t>
      </w:r>
      <w:r w:rsidRPr="00751DBB">
        <w:rPr>
          <w:lang w:val="en-GB"/>
        </w:rPr>
        <w:t xml:space="preserve"> </w:t>
      </w:r>
    </w:p>
    <w:p w:rsidR="00830A74" w:rsidRPr="00751DBB" w:rsidRDefault="00A2606E" w:rsidP="00830A74">
      <w:pPr>
        <w:rPr>
          <w:lang w:val="en-GB"/>
        </w:rPr>
      </w:pPr>
      <w:r w:rsidRPr="00751DBB">
        <w:rPr>
          <w:lang w:val="en-GB"/>
        </w:rPr>
        <w:lastRenderedPageBreak/>
        <w:t xml:space="preserve">The value is assigned to property </w:t>
      </w:r>
      <w:r w:rsidR="00D33173" w:rsidRPr="00751DBB">
        <w:rPr>
          <w:lang w:val="en-GB"/>
        </w:rPr>
        <w:t>"</w:t>
      </w:r>
      <w:r w:rsidRPr="00751DBB">
        <w:rPr>
          <w:lang w:val="en-GB"/>
        </w:rPr>
        <w:t>MimeType" of the cdoc document.</w:t>
      </w:r>
      <w:r w:rsidR="00D33173" w:rsidRPr="00751DBB">
        <w:rPr>
          <w:lang w:val="en-GB"/>
        </w:rPr>
        <w:t xml:space="preserve"> </w:t>
      </w:r>
      <w:r w:rsidR="00830A74" w:rsidRPr="00751DBB">
        <w:rPr>
          <w:lang w:val="en-GB"/>
        </w:rPr>
        <w:t xml:space="preserve">CDigiDoc library uses the </w:t>
      </w:r>
      <w:r w:rsidR="00A62B35" w:rsidRPr="00751DBB">
        <w:rPr>
          <w:lang w:val="en-GB"/>
        </w:rPr>
        <w:t>property</w:t>
      </w:r>
      <w:r w:rsidR="00830A74" w:rsidRPr="00751DBB">
        <w:rPr>
          <w:lang w:val="en-GB"/>
        </w:rPr>
        <w:t xml:space="preserve"> “MimeType” also to store the fact that the data has been packed with ZLIB algorithm before encryption. </w:t>
      </w:r>
      <w:r w:rsidR="00D33173" w:rsidRPr="00751DBB">
        <w:rPr>
          <w:lang w:val="en-GB"/>
        </w:rPr>
        <w:t>If data compression is used then t</w:t>
      </w:r>
      <w:r w:rsidR="00830A74" w:rsidRPr="00751DBB">
        <w:rPr>
          <w:lang w:val="en-GB"/>
        </w:rPr>
        <w:t xml:space="preserve">he library assigns the value </w:t>
      </w:r>
    </w:p>
    <w:p w:rsidR="00830A74" w:rsidRPr="00751DBB" w:rsidRDefault="00830A74" w:rsidP="00602608">
      <w:pPr>
        <w:pStyle w:val="ListParagraph"/>
        <w:numPr>
          <w:ilvl w:val="0"/>
          <w:numId w:val="4"/>
        </w:numPr>
        <w:rPr>
          <w:rFonts w:ascii="Consolas" w:hAnsi="Consolas" w:cs="Consolas"/>
          <w:sz w:val="18"/>
          <w:szCs w:val="18"/>
          <w:lang w:val="en-GB"/>
        </w:rPr>
      </w:pPr>
      <w:r w:rsidRPr="00751DBB">
        <w:rPr>
          <w:rFonts w:ascii="Consolas" w:hAnsi="Consolas" w:cs="Consolas"/>
          <w:sz w:val="18"/>
          <w:szCs w:val="18"/>
          <w:lang w:val="en-GB"/>
        </w:rPr>
        <w:t>"</w:t>
      </w:r>
      <w:hyperlink r:id="rId40" w:history="1">
        <w:r w:rsidRPr="00751DBB">
          <w:rPr>
            <w:rFonts w:ascii="Consolas" w:hAnsi="Consolas" w:cs="Consolas"/>
            <w:sz w:val="18"/>
            <w:szCs w:val="18"/>
            <w:lang w:val="en-GB"/>
          </w:rPr>
          <w:t>http://www.isi.edu/in-noes/iana/assignments/media-types/application/zip</w:t>
        </w:r>
      </w:hyperlink>
      <w:r w:rsidRPr="00751DBB">
        <w:rPr>
          <w:rFonts w:ascii="Consolas" w:hAnsi="Consolas" w:cs="Consolas"/>
          <w:sz w:val="18"/>
          <w:szCs w:val="18"/>
          <w:lang w:val="en-GB"/>
        </w:rPr>
        <w:t xml:space="preserve">" </w:t>
      </w:r>
    </w:p>
    <w:p w:rsidR="00830A74" w:rsidRPr="00751DBB" w:rsidRDefault="00D33173" w:rsidP="00830A74">
      <w:pPr>
        <w:rPr>
          <w:lang w:val="en-GB"/>
        </w:rPr>
      </w:pPr>
      <w:proofErr w:type="gramStart"/>
      <w:r w:rsidRPr="00751DBB">
        <w:rPr>
          <w:lang w:val="en-GB"/>
        </w:rPr>
        <w:t>to</w:t>
      </w:r>
      <w:proofErr w:type="gramEnd"/>
      <w:r w:rsidRPr="00751DBB">
        <w:rPr>
          <w:lang w:val="en-GB"/>
        </w:rPr>
        <w:t xml:space="preserve"> “MimeType” attribute </w:t>
      </w:r>
      <w:r w:rsidR="00830A74" w:rsidRPr="00751DBB">
        <w:rPr>
          <w:lang w:val="en-GB"/>
        </w:rPr>
        <w:t xml:space="preserve">which has also been defined as a constant: </w:t>
      </w:r>
    </w:p>
    <w:p w:rsidR="00830A74" w:rsidRPr="00751DBB" w:rsidRDefault="00830A74" w:rsidP="00602608">
      <w:pPr>
        <w:pStyle w:val="ListParagraph"/>
        <w:numPr>
          <w:ilvl w:val="0"/>
          <w:numId w:val="4"/>
        </w:numPr>
        <w:rPr>
          <w:rFonts w:ascii="Consolas" w:hAnsi="Consolas" w:cs="Consolas"/>
          <w:sz w:val="18"/>
          <w:szCs w:val="18"/>
          <w:lang w:val="en-GB"/>
        </w:rPr>
      </w:pPr>
      <w:r w:rsidRPr="00751DBB">
        <w:rPr>
          <w:rFonts w:ascii="Consolas" w:hAnsi="Consolas" w:cs="Consolas"/>
          <w:sz w:val="18"/>
          <w:szCs w:val="18"/>
          <w:lang w:val="en-GB"/>
        </w:rPr>
        <w:t>DENC_ENCDATA_MIME_ZLIB</w:t>
      </w:r>
    </w:p>
    <w:p w:rsidR="00830A74" w:rsidRPr="00751DBB" w:rsidRDefault="00355A85" w:rsidP="00830A74">
      <w:pPr>
        <w:rPr>
          <w:lang w:val="en-GB"/>
        </w:rPr>
      </w:pPr>
      <w:r w:rsidRPr="00751DBB">
        <w:rPr>
          <w:lang w:val="en-GB"/>
        </w:rPr>
        <w:t>C</w:t>
      </w:r>
      <w:r w:rsidR="00830A74" w:rsidRPr="00751DBB">
        <w:rPr>
          <w:lang w:val="en-GB"/>
        </w:rPr>
        <w:t xml:space="preserve">DigiDoc assigns this value when packing the data and if the </w:t>
      </w:r>
      <w:r w:rsidRPr="00751DBB">
        <w:rPr>
          <w:lang w:val="en-GB"/>
        </w:rPr>
        <w:t>“</w:t>
      </w:r>
      <w:r w:rsidR="00830A74" w:rsidRPr="00751DBB">
        <w:rPr>
          <w:lang w:val="en-GB"/>
        </w:rPr>
        <w:t>MimeType</w:t>
      </w:r>
      <w:r w:rsidRPr="00751DBB">
        <w:rPr>
          <w:lang w:val="en-GB"/>
        </w:rPr>
        <w:t xml:space="preserve">” attribute was not empty before </w:t>
      </w:r>
      <w:r w:rsidR="00830A74" w:rsidRPr="00751DBB">
        <w:rPr>
          <w:lang w:val="en-GB"/>
        </w:rPr>
        <w:t>th</w:t>
      </w:r>
      <w:r w:rsidRPr="00751DBB">
        <w:rPr>
          <w:lang w:val="en-GB"/>
        </w:rPr>
        <w:t>en the previous value is stored in</w:t>
      </w:r>
      <w:r w:rsidR="00830A74" w:rsidRPr="00751DBB">
        <w:rPr>
          <w:lang w:val="en-GB"/>
        </w:rPr>
        <w:t xml:space="preserve"> </w:t>
      </w:r>
      <w:r w:rsidR="00830A74" w:rsidRPr="00751DBB">
        <w:rPr>
          <w:rFonts w:ascii="Consolas" w:hAnsi="Consolas" w:cs="Consolas"/>
          <w:sz w:val="18"/>
          <w:szCs w:val="18"/>
          <w:lang w:val="en-GB"/>
        </w:rPr>
        <w:t>&lt;EncryptionProperty Name=”OriginalMimeType”&gt;</w:t>
      </w:r>
      <w:r w:rsidR="00830A74" w:rsidRPr="00751DBB">
        <w:rPr>
          <w:lang w:val="en-GB"/>
        </w:rPr>
        <w:t xml:space="preserve"> sub</w:t>
      </w:r>
      <w:r w:rsidRPr="00751DBB">
        <w:rPr>
          <w:lang w:val="en-GB"/>
        </w:rPr>
        <w:t xml:space="preserve"> </w:t>
      </w:r>
      <w:r w:rsidR="00830A74" w:rsidRPr="00751DBB">
        <w:rPr>
          <w:lang w:val="en-GB"/>
        </w:rPr>
        <w:t>element</w:t>
      </w:r>
      <w:r w:rsidRPr="00751DBB">
        <w:rPr>
          <w:lang w:val="en-GB"/>
        </w:rPr>
        <w:t xml:space="preserve"> instead</w:t>
      </w:r>
      <w:r w:rsidR="00830A74" w:rsidRPr="00751DBB">
        <w:rPr>
          <w:lang w:val="en-GB"/>
        </w:rPr>
        <w:t xml:space="preserve">. </w:t>
      </w:r>
      <w:r w:rsidRPr="00751DBB">
        <w:rPr>
          <w:lang w:val="en-GB"/>
        </w:rPr>
        <w:t>If C</w:t>
      </w:r>
      <w:r w:rsidR="00830A74" w:rsidRPr="00751DBB">
        <w:rPr>
          <w:lang w:val="en-GB"/>
        </w:rPr>
        <w:t xml:space="preserve">DigiDoc reads a document with </w:t>
      </w:r>
      <w:r w:rsidRPr="00751DBB">
        <w:rPr>
          <w:lang w:val="en-GB"/>
        </w:rPr>
        <w:t>“</w:t>
      </w:r>
      <w:r w:rsidR="00830A74" w:rsidRPr="00751DBB">
        <w:rPr>
          <w:lang w:val="en-GB"/>
        </w:rPr>
        <w:t>MimeType</w:t>
      </w:r>
      <w:r w:rsidRPr="00751DBB">
        <w:rPr>
          <w:lang w:val="en-GB"/>
        </w:rPr>
        <w:t>”</w:t>
      </w:r>
      <w:r w:rsidR="00830A74" w:rsidRPr="00751DBB">
        <w:rPr>
          <w:lang w:val="en-GB"/>
        </w:rPr>
        <w:t xml:space="preserve"> </w:t>
      </w:r>
      <w:r w:rsidR="00B90836" w:rsidRPr="00751DBB">
        <w:rPr>
          <w:lang w:val="en-GB"/>
        </w:rPr>
        <w:t xml:space="preserve">value defined by </w:t>
      </w:r>
      <w:r w:rsidR="00B90836" w:rsidRPr="00751DBB">
        <w:rPr>
          <w:rFonts w:ascii="Consolas" w:hAnsi="Consolas" w:cs="Consolas"/>
          <w:sz w:val="18"/>
          <w:szCs w:val="18"/>
          <w:lang w:val="en-GB"/>
        </w:rPr>
        <w:t>DENC_ENCDATA_MIME_ZLIB</w:t>
      </w:r>
      <w:r w:rsidR="00B90836" w:rsidRPr="00751DBB">
        <w:rPr>
          <w:lang w:val="en-GB"/>
        </w:rPr>
        <w:t xml:space="preserve"> </w:t>
      </w:r>
      <w:r w:rsidR="00830A74" w:rsidRPr="00751DBB">
        <w:rPr>
          <w:lang w:val="en-GB"/>
        </w:rPr>
        <w:t>then</w:t>
      </w:r>
      <w:r w:rsidR="00AA3FFA" w:rsidRPr="00751DBB">
        <w:rPr>
          <w:lang w:val="en-GB"/>
        </w:rPr>
        <w:t xml:space="preserve"> at first</w:t>
      </w:r>
      <w:r w:rsidR="00830A74" w:rsidRPr="00751DBB">
        <w:rPr>
          <w:lang w:val="en-GB"/>
        </w:rPr>
        <w:t xml:space="preserve"> it decompresses the decrypted data and </w:t>
      </w:r>
      <w:r w:rsidR="00AA3FFA" w:rsidRPr="00751DBB">
        <w:rPr>
          <w:lang w:val="en-GB"/>
        </w:rPr>
        <w:t xml:space="preserve">then </w:t>
      </w:r>
      <w:r w:rsidR="00830A74" w:rsidRPr="00751DBB">
        <w:rPr>
          <w:lang w:val="en-GB"/>
        </w:rPr>
        <w:t>restores the original mime type if one is found.</w:t>
      </w:r>
    </w:p>
    <w:p w:rsidR="00534037" w:rsidRPr="00751DBB" w:rsidRDefault="00534037" w:rsidP="00534037">
      <w:pPr>
        <w:rPr>
          <w:lang w:val="en-GB"/>
        </w:rPr>
      </w:pPr>
      <w:r w:rsidRPr="00751DBB">
        <w:rPr>
          <w:lang w:val="en-GB"/>
        </w:rPr>
        <w:t xml:space="preserve">If the </w:t>
      </w:r>
      <w:r w:rsidR="00AA3FFA" w:rsidRPr="00751DBB">
        <w:rPr>
          <w:lang w:val="en-GB"/>
        </w:rPr>
        <w:t xml:space="preserve">original data </w:t>
      </w:r>
      <w:r w:rsidRPr="00751DBB">
        <w:rPr>
          <w:lang w:val="en-GB"/>
        </w:rPr>
        <w:t xml:space="preserve">file </w:t>
      </w:r>
      <w:r w:rsidR="00AA3FFA" w:rsidRPr="00751DBB">
        <w:rPr>
          <w:lang w:val="en-GB"/>
        </w:rPr>
        <w:t xml:space="preserve">to be encrypted </w:t>
      </w:r>
      <w:r w:rsidRPr="00751DBB">
        <w:rPr>
          <w:lang w:val="en-GB"/>
        </w:rPr>
        <w:t xml:space="preserve">is a </w:t>
      </w:r>
      <w:r w:rsidR="00D12DD6" w:rsidRPr="00751DBB">
        <w:rPr>
          <w:lang w:val="en-GB"/>
        </w:rPr>
        <w:t>ddoc</w:t>
      </w:r>
      <w:r w:rsidRPr="00751DBB">
        <w:rPr>
          <w:lang w:val="en-GB"/>
        </w:rPr>
        <w:t xml:space="preserve"> document </w:t>
      </w:r>
      <w:r w:rsidR="00D12DD6" w:rsidRPr="00751DBB">
        <w:rPr>
          <w:lang w:val="en-GB"/>
        </w:rPr>
        <w:t xml:space="preserve">then </w:t>
      </w:r>
      <w:r w:rsidR="003A0C25" w:rsidRPr="00751DBB">
        <w:rPr>
          <w:lang w:val="en-GB"/>
        </w:rPr>
        <w:t xml:space="preserve">after adding the mime type property, </w:t>
      </w:r>
      <w:r w:rsidR="008C0C0E" w:rsidRPr="00751DBB">
        <w:rPr>
          <w:lang w:val="en-GB"/>
        </w:rPr>
        <w:t xml:space="preserve">you </w:t>
      </w:r>
      <w:r w:rsidR="000B17B9" w:rsidRPr="00751DBB">
        <w:rPr>
          <w:lang w:val="en-GB"/>
        </w:rPr>
        <w:t xml:space="preserve">also </w:t>
      </w:r>
      <w:r w:rsidRPr="00751DBB">
        <w:rPr>
          <w:lang w:val="en-GB"/>
        </w:rPr>
        <w:t xml:space="preserve">need to </w:t>
      </w:r>
      <w:r w:rsidR="00AA3FFA" w:rsidRPr="00751DBB">
        <w:rPr>
          <w:lang w:val="en-GB"/>
        </w:rPr>
        <w:t>“</w:t>
      </w:r>
      <w:r w:rsidRPr="00751DBB">
        <w:rPr>
          <w:lang w:val="en-GB"/>
        </w:rPr>
        <w:t>register</w:t>
      </w:r>
      <w:r w:rsidR="00AA3FFA" w:rsidRPr="00751DBB">
        <w:rPr>
          <w:lang w:val="en-GB"/>
        </w:rPr>
        <w:t>” its contents</w:t>
      </w:r>
      <w:r w:rsidR="00DF35C6" w:rsidRPr="00751DBB">
        <w:rPr>
          <w:lang w:val="en-GB"/>
        </w:rPr>
        <w:t>:</w:t>
      </w:r>
    </w:p>
    <w:p w:rsidR="00480694" w:rsidRPr="00751DBB" w:rsidRDefault="00534037" w:rsidP="008C0C0E">
      <w:pPr>
        <w:pStyle w:val="eclipse"/>
        <w:pBdr>
          <w:bottom w:val="single" w:sz="4" w:space="0" w:color="auto"/>
        </w:pBdr>
        <w:rPr>
          <w:lang w:val="en-GB"/>
        </w:rPr>
      </w:pPr>
      <w:r w:rsidRPr="00751DBB">
        <w:rPr>
          <w:lang w:val="en-GB"/>
        </w:rPr>
        <w:t>dencOrigContent_</w:t>
      </w:r>
      <w:proofErr w:type="gramStart"/>
      <w:r w:rsidRPr="00751DBB">
        <w:rPr>
          <w:lang w:val="en-GB"/>
        </w:rPr>
        <w:t>registerDigiDoc(</w:t>
      </w:r>
      <w:proofErr w:type="gramEnd"/>
      <w:r w:rsidRPr="00751DBB">
        <w:rPr>
          <w:lang w:val="en-GB"/>
        </w:rPr>
        <w:t xml:space="preserve">*ppEncData, </w:t>
      </w:r>
    </w:p>
    <w:p w:rsidR="008C0C0E" w:rsidRPr="00751DBB" w:rsidRDefault="00534037" w:rsidP="00480694">
      <w:pPr>
        <w:pStyle w:val="eclipse"/>
        <w:pBdr>
          <w:bottom w:val="single" w:sz="4" w:space="0" w:color="auto"/>
        </w:pBdr>
        <w:ind w:firstLine="589"/>
        <w:rPr>
          <w:lang w:val="en-GB"/>
        </w:rPr>
      </w:pPr>
      <w:proofErr w:type="gramStart"/>
      <w:r w:rsidRPr="00751DBB">
        <w:rPr>
          <w:lang w:val="en-GB"/>
        </w:rPr>
        <w:t>pSigDoc</w:t>
      </w:r>
      <w:proofErr w:type="gramEnd"/>
      <w:r w:rsidRPr="00751DBB">
        <w:rPr>
          <w:lang w:val="en-GB"/>
        </w:rPr>
        <w:t>);</w:t>
      </w:r>
      <w:r w:rsidR="00480694" w:rsidRPr="00751DBB">
        <w:rPr>
          <w:lang w:val="en-GB"/>
        </w:rPr>
        <w:t xml:space="preserve"> </w:t>
      </w:r>
      <w:r w:rsidR="00480694" w:rsidRPr="00751DBB">
        <w:rPr>
          <w:rStyle w:val="ecl-commentChar"/>
          <w:lang w:val="en-GB"/>
        </w:rPr>
        <w:t xml:space="preserve">// </w:t>
      </w:r>
      <w:r w:rsidR="001F672C" w:rsidRPr="00751DBB">
        <w:rPr>
          <w:rStyle w:val="ecl-commentChar"/>
          <w:lang w:val="en-GB"/>
        </w:rPr>
        <w:t xml:space="preserve">SignedDoc </w:t>
      </w:r>
      <w:r w:rsidR="008D3C55" w:rsidRPr="00751DBB">
        <w:rPr>
          <w:rStyle w:val="ecl-commentChar"/>
          <w:lang w:val="en-GB"/>
        </w:rPr>
        <w:t>structure</w:t>
      </w:r>
      <w:r w:rsidR="001F672C" w:rsidRPr="00751DBB">
        <w:rPr>
          <w:rStyle w:val="ecl-commentChar"/>
          <w:lang w:val="en-GB"/>
        </w:rPr>
        <w:t xml:space="preserve"> representing the ddoc document</w:t>
      </w:r>
    </w:p>
    <w:p w:rsidR="00DF35C6" w:rsidRPr="00751DBB" w:rsidRDefault="00DF35C6" w:rsidP="008C0C0E">
      <w:pPr>
        <w:rPr>
          <w:lang w:val="en-GB"/>
        </w:rPr>
      </w:pPr>
      <w:r w:rsidRPr="00751DBB">
        <w:rPr>
          <w:lang w:val="en-GB"/>
        </w:rPr>
        <w:t xml:space="preserve">The function creates a new EncryptionProperty </w:t>
      </w:r>
      <w:r w:rsidR="003F36BC" w:rsidRPr="00751DBB">
        <w:rPr>
          <w:lang w:val="en-GB"/>
        </w:rPr>
        <w:t>structure</w:t>
      </w:r>
      <w:r w:rsidRPr="00751DBB">
        <w:rPr>
          <w:lang w:val="en-GB"/>
        </w:rPr>
        <w:t xml:space="preserve"> for every data file contained in the DigiDoc document and stores its name, size, mime type and id values for later use.</w:t>
      </w:r>
    </w:p>
    <w:p w:rsidR="008C0C0E" w:rsidRPr="00751DBB" w:rsidRDefault="00480694" w:rsidP="008C0C0E">
      <w:pPr>
        <w:rPr>
          <w:lang w:val="en-GB"/>
        </w:rPr>
      </w:pPr>
      <w:r w:rsidRPr="00751DBB">
        <w:rPr>
          <w:lang w:val="en-GB"/>
        </w:rPr>
        <w:t xml:space="preserve">Note that </w:t>
      </w:r>
      <w:r w:rsidR="00965862" w:rsidRPr="00751DBB">
        <w:rPr>
          <w:lang w:val="en-GB"/>
        </w:rPr>
        <w:t xml:space="preserve">you need to have the </w:t>
      </w:r>
      <w:r w:rsidR="00A96316" w:rsidRPr="00751DBB">
        <w:rPr>
          <w:lang w:val="en-GB"/>
        </w:rPr>
        <w:t>DigiDoc</w:t>
      </w:r>
      <w:r w:rsidR="00965862" w:rsidRPr="00751DBB">
        <w:rPr>
          <w:lang w:val="en-GB"/>
        </w:rPr>
        <w:t xml:space="preserve"> document </w:t>
      </w:r>
      <w:r w:rsidR="003A0C25" w:rsidRPr="00751DBB">
        <w:rPr>
          <w:lang w:val="en-GB"/>
        </w:rPr>
        <w:t>kept in</w:t>
      </w:r>
      <w:r w:rsidR="00965862" w:rsidRPr="00751DBB">
        <w:rPr>
          <w:lang w:val="en-GB"/>
        </w:rPr>
        <w:t xml:space="preserve"> memory as a SignedDoc </w:t>
      </w:r>
      <w:r w:rsidR="00AA6F41" w:rsidRPr="00751DBB">
        <w:rPr>
          <w:lang w:val="en-GB"/>
        </w:rPr>
        <w:t>structure</w:t>
      </w:r>
      <w:r w:rsidR="00965862" w:rsidRPr="00751DBB">
        <w:rPr>
          <w:lang w:val="en-GB"/>
        </w:rPr>
        <w:t xml:space="preserve"> before using the function in the previous example. If you are encrypting an existing </w:t>
      </w:r>
      <w:r w:rsidR="00A96316" w:rsidRPr="00751DBB">
        <w:rPr>
          <w:lang w:val="en-GB"/>
        </w:rPr>
        <w:t>DigiDoc document</w:t>
      </w:r>
      <w:r w:rsidR="002E5D4C" w:rsidRPr="00751DBB">
        <w:rPr>
          <w:lang w:val="en-GB"/>
        </w:rPr>
        <w:t xml:space="preserve"> </w:t>
      </w:r>
      <w:r w:rsidR="00A96316" w:rsidRPr="00751DBB">
        <w:rPr>
          <w:lang w:val="en-GB"/>
        </w:rPr>
        <w:t>(</w:t>
      </w:r>
      <w:r w:rsidR="003A0C25" w:rsidRPr="00751DBB">
        <w:rPr>
          <w:lang w:val="en-GB"/>
        </w:rPr>
        <w:t>not creating it</w:t>
      </w:r>
      <w:r w:rsidR="00A96316" w:rsidRPr="00751DBB">
        <w:rPr>
          <w:lang w:val="en-GB"/>
        </w:rPr>
        <w:t xml:space="preserve"> directly before encryption) then read the document in as described in section “3.6.6 Reading and writing DigiDoc d</w:t>
      </w:r>
      <w:r w:rsidR="00FB076D">
        <w:rPr>
          <w:lang w:val="en-GB"/>
        </w:rPr>
        <w:t>o</w:t>
      </w:r>
      <w:r w:rsidR="00A96316" w:rsidRPr="00751DBB">
        <w:rPr>
          <w:lang w:val="en-GB"/>
        </w:rPr>
        <w:t>cuments”.</w:t>
      </w:r>
      <w:r w:rsidR="00965862" w:rsidRPr="00751DBB">
        <w:rPr>
          <w:lang w:val="en-GB"/>
        </w:rPr>
        <w:t xml:space="preserve"> </w:t>
      </w:r>
    </w:p>
    <w:p w:rsidR="00BE2749" w:rsidRPr="00751DBB" w:rsidRDefault="00BE2749" w:rsidP="00441A52">
      <w:pPr>
        <w:pStyle w:val="Pealkiri21"/>
        <w:rPr>
          <w:lang w:val="en-GB"/>
        </w:rPr>
      </w:pPr>
      <w:bookmarkStart w:id="39" w:name="_Toc345343023"/>
      <w:r w:rsidRPr="00751DBB">
        <w:rPr>
          <w:lang w:val="en-GB"/>
        </w:rPr>
        <w:t>Encryption and data storage</w:t>
      </w:r>
      <w:bookmarkEnd w:id="39"/>
    </w:p>
    <w:p w:rsidR="008B5549" w:rsidRPr="00751DBB" w:rsidRDefault="000B17B9" w:rsidP="00BE2749">
      <w:pPr>
        <w:rPr>
          <w:lang w:val="en-GB"/>
        </w:rPr>
      </w:pPr>
      <w:r w:rsidRPr="00751DBB">
        <w:rPr>
          <w:lang w:val="en-GB"/>
        </w:rPr>
        <w:t xml:space="preserve">Before encrypting, you </w:t>
      </w:r>
      <w:r w:rsidR="00F91120" w:rsidRPr="00751DBB">
        <w:rPr>
          <w:lang w:val="en-GB"/>
        </w:rPr>
        <w:t xml:space="preserve">also </w:t>
      </w:r>
      <w:r w:rsidRPr="00751DBB">
        <w:rPr>
          <w:lang w:val="en-GB"/>
        </w:rPr>
        <w:t xml:space="preserve">need to add the actual data to be encrypted to DEncEncryptedData </w:t>
      </w:r>
      <w:r w:rsidR="00AA6F41" w:rsidRPr="00751DBB">
        <w:rPr>
          <w:lang w:val="en-GB"/>
        </w:rPr>
        <w:t>structure</w:t>
      </w:r>
      <w:r w:rsidRPr="00751DBB">
        <w:rPr>
          <w:lang w:val="en-GB"/>
        </w:rPr>
        <w:t xml:space="preserve">. </w:t>
      </w:r>
      <w:r w:rsidR="00F91120" w:rsidRPr="00751DBB">
        <w:rPr>
          <w:lang w:val="en-GB"/>
        </w:rPr>
        <w:t>Use the method:</w:t>
      </w:r>
    </w:p>
    <w:p w:rsidR="00F91120" w:rsidRPr="00751DBB" w:rsidRDefault="00F91120" w:rsidP="00F91120">
      <w:pPr>
        <w:pStyle w:val="eclipse"/>
        <w:rPr>
          <w:lang w:val="en-GB"/>
        </w:rPr>
      </w:pPr>
      <w:r w:rsidRPr="00751DBB">
        <w:rPr>
          <w:lang w:val="en-GB"/>
        </w:rPr>
        <w:t>dencEncryptedData_</w:t>
      </w:r>
      <w:proofErr w:type="gramStart"/>
      <w:r w:rsidRPr="00751DBB">
        <w:rPr>
          <w:lang w:val="en-GB"/>
        </w:rPr>
        <w:t>AppendData(</w:t>
      </w:r>
      <w:proofErr w:type="gramEnd"/>
      <w:r w:rsidRPr="00751DBB">
        <w:rPr>
          <w:lang w:val="en-GB"/>
        </w:rPr>
        <w:t xml:space="preserve">DEncEncryptedData* pEncData, </w:t>
      </w:r>
    </w:p>
    <w:p w:rsidR="00F91120" w:rsidRPr="00751DBB" w:rsidRDefault="00F91120" w:rsidP="00F91120">
      <w:pPr>
        <w:pStyle w:val="eclipse"/>
        <w:ind w:firstLine="589"/>
        <w:rPr>
          <w:rStyle w:val="ecl-commentChar"/>
          <w:lang w:val="en-GB"/>
        </w:rPr>
      </w:pPr>
      <w:proofErr w:type="gramStart"/>
      <w:r w:rsidRPr="00751DBB">
        <w:rPr>
          <w:lang w:val="en-GB"/>
        </w:rPr>
        <w:t>const</w:t>
      </w:r>
      <w:proofErr w:type="gramEnd"/>
      <w:r w:rsidRPr="00751DBB">
        <w:rPr>
          <w:lang w:val="en-GB"/>
        </w:rPr>
        <w:t xml:space="preserve"> char* data, </w:t>
      </w:r>
      <w:r w:rsidRPr="00751DBB">
        <w:rPr>
          <w:rStyle w:val="ecl-commentChar"/>
          <w:lang w:val="en-GB"/>
        </w:rPr>
        <w:t>// unencrypted data</w:t>
      </w:r>
    </w:p>
    <w:p w:rsidR="00F91120" w:rsidRPr="00751DBB" w:rsidRDefault="00F91120" w:rsidP="00F91120">
      <w:pPr>
        <w:pStyle w:val="eclipse"/>
        <w:ind w:firstLine="589"/>
        <w:rPr>
          <w:rStyle w:val="ecl-commentChar"/>
          <w:lang w:val="en-GB"/>
        </w:rPr>
      </w:pPr>
      <w:proofErr w:type="gramStart"/>
      <w:r w:rsidRPr="00751DBB">
        <w:rPr>
          <w:lang w:val="en-GB"/>
        </w:rPr>
        <w:t>int</w:t>
      </w:r>
      <w:proofErr w:type="gramEnd"/>
      <w:r w:rsidRPr="00751DBB">
        <w:rPr>
          <w:lang w:val="en-GB"/>
        </w:rPr>
        <w:t xml:space="preserve"> len); </w:t>
      </w:r>
      <w:r w:rsidRPr="00751DBB">
        <w:rPr>
          <w:rStyle w:val="ecl-commentChar"/>
          <w:lang w:val="en-GB"/>
        </w:rPr>
        <w:t>// length of the data</w:t>
      </w:r>
    </w:p>
    <w:p w:rsidR="007A6B28" w:rsidRPr="00751DBB" w:rsidRDefault="006B3790" w:rsidP="006B3790">
      <w:pPr>
        <w:rPr>
          <w:lang w:val="en-GB"/>
        </w:rPr>
      </w:pPr>
      <w:r w:rsidRPr="00751DBB">
        <w:rPr>
          <w:lang w:val="en-GB"/>
        </w:rPr>
        <w:t xml:space="preserve">Finally, encrypt the </w:t>
      </w:r>
      <w:r w:rsidR="00AC6F73" w:rsidRPr="00751DBB">
        <w:rPr>
          <w:lang w:val="en-GB"/>
        </w:rPr>
        <w:t>data</w:t>
      </w:r>
      <w:r w:rsidRPr="00751DBB">
        <w:rPr>
          <w:lang w:val="en-GB"/>
        </w:rPr>
        <w:t xml:space="preserve"> with the following function:</w:t>
      </w:r>
    </w:p>
    <w:p w:rsidR="00BB2E11" w:rsidRPr="00751DBB" w:rsidRDefault="00BB2E11" w:rsidP="00BB2E11">
      <w:pPr>
        <w:pStyle w:val="eclipse"/>
        <w:rPr>
          <w:lang w:val="en-GB"/>
        </w:rPr>
      </w:pPr>
      <w:r w:rsidRPr="00751DBB">
        <w:rPr>
          <w:lang w:val="en-GB"/>
        </w:rPr>
        <w:t>dencEncryptedData_</w:t>
      </w:r>
      <w:proofErr w:type="gramStart"/>
      <w:r w:rsidRPr="00751DBB">
        <w:rPr>
          <w:lang w:val="en-GB"/>
        </w:rPr>
        <w:t>encryptData(</w:t>
      </w:r>
      <w:proofErr w:type="gramEnd"/>
      <w:r w:rsidRPr="00751DBB">
        <w:rPr>
          <w:lang w:val="en-GB"/>
        </w:rPr>
        <w:t xml:space="preserve">DEncEncryptedData* pEncData, </w:t>
      </w:r>
    </w:p>
    <w:p w:rsidR="00BB2E11" w:rsidRPr="00751DBB" w:rsidRDefault="00BB2E11" w:rsidP="00BB2E11">
      <w:pPr>
        <w:pStyle w:val="eclipse"/>
        <w:ind w:firstLine="589"/>
        <w:rPr>
          <w:lang w:val="en-GB"/>
        </w:rPr>
      </w:pPr>
      <w:proofErr w:type="gramStart"/>
      <w:r w:rsidRPr="00751DBB">
        <w:rPr>
          <w:lang w:val="en-GB"/>
        </w:rPr>
        <w:t>int</w:t>
      </w:r>
      <w:proofErr w:type="gramEnd"/>
      <w:r w:rsidRPr="00751DBB">
        <w:rPr>
          <w:lang w:val="en-GB"/>
        </w:rPr>
        <w:t xml:space="preserve"> nCompressOption); </w:t>
      </w:r>
      <w:r w:rsidRPr="00751DBB">
        <w:rPr>
          <w:rStyle w:val="ecl-commentChar"/>
          <w:lang w:val="en-GB"/>
        </w:rPr>
        <w:t xml:space="preserve">// compression </w:t>
      </w:r>
      <w:r w:rsidR="00AC6F73" w:rsidRPr="00751DBB">
        <w:rPr>
          <w:rStyle w:val="ecl-commentChar"/>
          <w:lang w:val="en-GB"/>
        </w:rPr>
        <w:t>option</w:t>
      </w:r>
      <w:r w:rsidRPr="00751DBB">
        <w:rPr>
          <w:rStyle w:val="ecl-commentChar"/>
          <w:lang w:val="en-GB"/>
        </w:rPr>
        <w:t xml:space="preserve"> used before encryption</w:t>
      </w:r>
    </w:p>
    <w:p w:rsidR="00BB2E11" w:rsidRPr="00751DBB" w:rsidRDefault="00BB2E11" w:rsidP="00BB2E11">
      <w:pPr>
        <w:rPr>
          <w:lang w:val="en-GB"/>
        </w:rPr>
      </w:pPr>
      <w:r w:rsidRPr="00751DBB">
        <w:rPr>
          <w:lang w:val="en-GB"/>
        </w:rPr>
        <w:t xml:space="preserve">In the </w:t>
      </w:r>
      <w:r w:rsidR="00AC6F73" w:rsidRPr="00751DBB">
        <w:rPr>
          <w:lang w:val="en-GB"/>
        </w:rPr>
        <w:t>function above</w:t>
      </w:r>
      <w:r w:rsidRPr="00751DBB">
        <w:rPr>
          <w:lang w:val="en-GB"/>
        </w:rPr>
        <w:t xml:space="preserve">, three different constants </w:t>
      </w:r>
      <w:r w:rsidR="00021D5E" w:rsidRPr="00751DBB">
        <w:rPr>
          <w:lang w:val="en-GB"/>
        </w:rPr>
        <w:t>can be used to</w:t>
      </w:r>
      <w:r w:rsidRPr="00751DBB">
        <w:rPr>
          <w:lang w:val="en-GB"/>
        </w:rPr>
        <w:t xml:space="preserve"> specify compression option for the data to be encrypted: </w:t>
      </w:r>
    </w:p>
    <w:p w:rsidR="00BB2E11" w:rsidRPr="00751DBB" w:rsidRDefault="00BB2E11" w:rsidP="009F1D86">
      <w:pPr>
        <w:pStyle w:val="ListParagraph"/>
        <w:numPr>
          <w:ilvl w:val="0"/>
          <w:numId w:val="36"/>
        </w:numPr>
        <w:rPr>
          <w:lang w:val="en-GB"/>
        </w:rPr>
      </w:pPr>
      <w:r w:rsidRPr="00751DBB">
        <w:rPr>
          <w:rFonts w:ascii="Consolas" w:hAnsi="Consolas" w:cs="Consolas"/>
          <w:sz w:val="18"/>
          <w:szCs w:val="18"/>
          <w:lang w:val="en-GB"/>
        </w:rPr>
        <w:t>DENC_COMPRESS_ALLWAYS</w:t>
      </w:r>
      <w:r w:rsidRPr="00751DBB">
        <w:rPr>
          <w:lang w:val="en-GB"/>
        </w:rPr>
        <w:t xml:space="preserve"> - data is compressed before encryption.</w:t>
      </w:r>
    </w:p>
    <w:p w:rsidR="00BB2E11" w:rsidRPr="00751DBB" w:rsidRDefault="00BB2E11" w:rsidP="009F1D86">
      <w:pPr>
        <w:pStyle w:val="ListParagraph"/>
        <w:numPr>
          <w:ilvl w:val="0"/>
          <w:numId w:val="36"/>
        </w:numPr>
        <w:rPr>
          <w:lang w:val="en-GB"/>
        </w:rPr>
      </w:pPr>
      <w:r w:rsidRPr="00751DBB">
        <w:rPr>
          <w:rFonts w:ascii="Consolas" w:hAnsi="Consolas" w:cs="Consolas"/>
          <w:sz w:val="18"/>
          <w:szCs w:val="18"/>
          <w:lang w:val="en-GB"/>
        </w:rPr>
        <w:t>DENC_COMPRESS_BEST_EFFORT</w:t>
      </w:r>
      <w:r w:rsidRPr="00751DBB">
        <w:rPr>
          <w:lang w:val="en-GB"/>
        </w:rPr>
        <w:t xml:space="preserve"> - data will be compressed and if it results in reduced data size then the compressed data is encrypted.  Otherwise it will be discarded and original data is encrypted </w:t>
      </w:r>
      <w:r w:rsidR="00C90AF1" w:rsidRPr="00751DBB">
        <w:rPr>
          <w:lang w:val="en-GB"/>
        </w:rPr>
        <w:t>with no compression</w:t>
      </w:r>
      <w:r w:rsidRPr="00751DBB">
        <w:rPr>
          <w:lang w:val="en-GB"/>
        </w:rPr>
        <w:t>.</w:t>
      </w:r>
    </w:p>
    <w:p w:rsidR="00BB2E11" w:rsidRPr="00751DBB" w:rsidRDefault="00BB2E11" w:rsidP="009F1D86">
      <w:pPr>
        <w:pStyle w:val="ListParagraph"/>
        <w:numPr>
          <w:ilvl w:val="0"/>
          <w:numId w:val="36"/>
        </w:numPr>
        <w:rPr>
          <w:lang w:val="en-GB"/>
        </w:rPr>
      </w:pPr>
      <w:r w:rsidRPr="00751DBB">
        <w:rPr>
          <w:rFonts w:ascii="Consolas" w:hAnsi="Consolas" w:cs="Consolas"/>
          <w:sz w:val="18"/>
          <w:szCs w:val="18"/>
          <w:lang w:val="en-GB"/>
        </w:rPr>
        <w:t>DENC_COMPRESS_NEVER</w:t>
      </w:r>
      <w:r w:rsidRPr="00751DBB">
        <w:rPr>
          <w:lang w:val="en-GB"/>
        </w:rPr>
        <w:t xml:space="preserve"> - compression is not applied.</w:t>
      </w:r>
    </w:p>
    <w:p w:rsidR="00D8519E" w:rsidRPr="00751DBB" w:rsidRDefault="003D4650" w:rsidP="00E31F18">
      <w:pPr>
        <w:rPr>
          <w:lang w:val="en-GB"/>
        </w:rPr>
      </w:pPr>
      <w:r w:rsidRPr="00751DBB">
        <w:rPr>
          <w:lang w:val="en-GB"/>
        </w:rPr>
        <w:t xml:space="preserve">You can write the encrypted </w:t>
      </w:r>
      <w:r w:rsidR="00A96316" w:rsidRPr="00751DBB">
        <w:rPr>
          <w:lang w:val="en-GB"/>
        </w:rPr>
        <w:t>document</w:t>
      </w:r>
      <w:r w:rsidRPr="00751DBB">
        <w:rPr>
          <w:lang w:val="en-GB"/>
        </w:rPr>
        <w:t xml:space="preserve"> to an output file with the function</w:t>
      </w:r>
      <w:r w:rsidR="008626F5" w:rsidRPr="00751DBB">
        <w:rPr>
          <w:lang w:val="en-GB"/>
        </w:rPr>
        <w:t>:</w:t>
      </w:r>
      <w:r w:rsidRPr="00751DBB">
        <w:rPr>
          <w:lang w:val="en-GB"/>
        </w:rPr>
        <w:t xml:space="preserve"> </w:t>
      </w:r>
    </w:p>
    <w:p w:rsidR="00D8519E" w:rsidRPr="00751DBB" w:rsidRDefault="003D4650" w:rsidP="00D8519E">
      <w:pPr>
        <w:pStyle w:val="eclipse"/>
        <w:rPr>
          <w:lang w:val="en-GB"/>
        </w:rPr>
      </w:pPr>
      <w:r w:rsidRPr="00751DBB">
        <w:rPr>
          <w:lang w:val="en-GB"/>
        </w:rPr>
        <w:t>dencGenEncryptedData_</w:t>
      </w:r>
      <w:proofErr w:type="gramStart"/>
      <w:r w:rsidRPr="00751DBB">
        <w:rPr>
          <w:lang w:val="en-GB"/>
        </w:rPr>
        <w:t>writeToFile(</w:t>
      </w:r>
      <w:proofErr w:type="gramEnd"/>
      <w:r w:rsidRPr="00751DBB">
        <w:rPr>
          <w:lang w:val="en-GB"/>
        </w:rPr>
        <w:t>DEncEncryptedData* pE</w:t>
      </w:r>
      <w:r w:rsidR="00D8519E" w:rsidRPr="00751DBB">
        <w:rPr>
          <w:lang w:val="en-GB"/>
        </w:rPr>
        <w:t>ncData, const char* szFileName);</w:t>
      </w:r>
    </w:p>
    <w:p w:rsidR="00CB75E9" w:rsidRDefault="003D4650" w:rsidP="00E31F18">
      <w:pPr>
        <w:rPr>
          <w:lang w:val="en-GB"/>
        </w:rPr>
      </w:pPr>
      <w:r w:rsidRPr="00751DBB">
        <w:rPr>
          <w:lang w:val="en-GB"/>
        </w:rPr>
        <w:t>Note that i</w:t>
      </w:r>
      <w:r w:rsidR="00122A91" w:rsidRPr="00751DBB">
        <w:rPr>
          <w:lang w:val="en-GB"/>
        </w:rPr>
        <w:t>t isn’t necessary</w:t>
      </w:r>
      <w:r w:rsidR="00BE2749" w:rsidRPr="00751DBB">
        <w:rPr>
          <w:lang w:val="en-GB"/>
        </w:rPr>
        <w:t xml:space="preserve"> to use files to store encrypted data. </w:t>
      </w:r>
      <w:r w:rsidR="00655E10" w:rsidRPr="00751DBB">
        <w:rPr>
          <w:lang w:val="en-GB"/>
        </w:rPr>
        <w:t>It</w:t>
      </w:r>
      <w:r w:rsidR="00122A91" w:rsidRPr="00751DBB">
        <w:rPr>
          <w:lang w:val="en-GB"/>
        </w:rPr>
        <w:t xml:space="preserve"> can be written </w:t>
      </w:r>
      <w:r w:rsidR="00BE2749" w:rsidRPr="00751DBB">
        <w:rPr>
          <w:lang w:val="en-GB"/>
        </w:rPr>
        <w:t>to any output stream and use</w:t>
      </w:r>
      <w:r w:rsidR="00122A91" w:rsidRPr="00751DBB">
        <w:rPr>
          <w:lang w:val="en-GB"/>
        </w:rPr>
        <w:t>d</w:t>
      </w:r>
      <w:r w:rsidR="00BE2749" w:rsidRPr="00751DBB">
        <w:rPr>
          <w:lang w:val="en-GB"/>
        </w:rPr>
        <w:t xml:space="preserve"> as required.</w:t>
      </w:r>
      <w:r w:rsidRPr="00751DBB">
        <w:rPr>
          <w:lang w:val="en-GB"/>
        </w:rPr>
        <w:t xml:space="preserve"> </w:t>
      </w:r>
      <w:r w:rsidR="00CB75E9">
        <w:rPr>
          <w:lang w:val="en-GB"/>
        </w:rPr>
        <w:t xml:space="preserve">In order to write the encrypted data to a memory buffer, </w:t>
      </w:r>
      <w:r w:rsidR="00FC1F12">
        <w:rPr>
          <w:lang w:val="en-GB"/>
        </w:rPr>
        <w:t>do as follows</w:t>
      </w:r>
      <w:r w:rsidR="00CB75E9">
        <w:rPr>
          <w:lang w:val="en-GB"/>
        </w:rPr>
        <w:t>:</w:t>
      </w:r>
    </w:p>
    <w:p w:rsidR="003276D5" w:rsidRDefault="00FC1F12" w:rsidP="00FC1F12">
      <w:pPr>
        <w:pStyle w:val="eclipse"/>
        <w:ind w:left="1004"/>
        <w:rPr>
          <w:lang w:val="et-EE"/>
        </w:rPr>
      </w:pPr>
      <w:r>
        <w:rPr>
          <w:lang w:val="et-EE"/>
        </w:rPr>
        <w:t>DigiDocMemBuf mbuf</w:t>
      </w:r>
      <w:r w:rsidRPr="00B82E3F">
        <w:rPr>
          <w:lang w:val="et-EE"/>
        </w:rPr>
        <w:t>;</w:t>
      </w:r>
      <w:r>
        <w:rPr>
          <w:lang w:val="et-EE"/>
        </w:rPr>
        <w:t xml:space="preserve"> </w:t>
      </w:r>
      <w:r w:rsidRPr="004721CF">
        <w:rPr>
          <w:rStyle w:val="ecl-commentChar"/>
        </w:rPr>
        <w:t>// output buffer</w:t>
      </w:r>
      <w:r>
        <w:rPr>
          <w:lang w:val="et-EE"/>
        </w:rPr>
        <w:t xml:space="preserve"> </w:t>
      </w:r>
    </w:p>
    <w:p w:rsidR="003276D5" w:rsidRDefault="003276D5" w:rsidP="003276D5">
      <w:pPr>
        <w:pStyle w:val="eclipse"/>
        <w:ind w:left="1004"/>
        <w:rPr>
          <w:lang w:val="et-EE"/>
        </w:rPr>
      </w:pPr>
      <w:r>
        <w:rPr>
          <w:lang w:val="et-EE"/>
        </w:rPr>
        <w:t>mbuf</w:t>
      </w:r>
      <w:r w:rsidRPr="002151E2">
        <w:rPr>
          <w:lang w:val="et-EE"/>
        </w:rPr>
        <w:t>.</w:t>
      </w:r>
      <w:r w:rsidRPr="006C68F9">
        <w:rPr>
          <w:rStyle w:val="Ecl-paramChar"/>
          <w:lang w:val="et-EE"/>
        </w:rPr>
        <w:t>pMem</w:t>
      </w:r>
      <w:r w:rsidRPr="002151E2">
        <w:rPr>
          <w:lang w:val="et-EE"/>
        </w:rPr>
        <w:t xml:space="preserve"> = 0;</w:t>
      </w:r>
      <w:r>
        <w:rPr>
          <w:lang w:val="et-EE"/>
        </w:rPr>
        <w:t xml:space="preserve"> </w:t>
      </w:r>
      <w:r w:rsidRPr="002151E2">
        <w:rPr>
          <w:rStyle w:val="ecl-commentChar"/>
          <w:lang w:val="et-EE"/>
        </w:rPr>
        <w:t>// functions will assign allocated memory address here</w:t>
      </w:r>
    </w:p>
    <w:p w:rsidR="003276D5" w:rsidRDefault="003276D5" w:rsidP="003276D5">
      <w:pPr>
        <w:pStyle w:val="eclipse"/>
        <w:ind w:left="1004"/>
        <w:rPr>
          <w:lang w:val="et-EE"/>
        </w:rPr>
      </w:pPr>
      <w:r w:rsidRPr="002151E2">
        <w:rPr>
          <w:lang w:val="et-EE"/>
        </w:rPr>
        <w:lastRenderedPageBreak/>
        <w:t>mbuf.</w:t>
      </w:r>
      <w:r w:rsidRPr="006C68F9">
        <w:rPr>
          <w:rStyle w:val="Ecl-paramChar"/>
          <w:lang w:val="et-EE"/>
        </w:rPr>
        <w:t>nLen</w:t>
      </w:r>
      <w:r w:rsidRPr="002151E2">
        <w:rPr>
          <w:lang w:val="et-EE"/>
        </w:rPr>
        <w:t xml:space="preserve"> = 0;</w:t>
      </w:r>
      <w:r>
        <w:rPr>
          <w:lang w:val="et-EE"/>
        </w:rPr>
        <w:t xml:space="preserve"> </w:t>
      </w:r>
      <w:r w:rsidRPr="002151E2">
        <w:rPr>
          <w:rStyle w:val="ecl-commentChar"/>
          <w:lang w:val="et-EE"/>
        </w:rPr>
        <w:t>// length of data in number of bytes</w:t>
      </w:r>
    </w:p>
    <w:p w:rsidR="00FC1F12" w:rsidRDefault="00CB75E9" w:rsidP="00FC1F12">
      <w:pPr>
        <w:pStyle w:val="eclipse"/>
        <w:ind w:left="1004"/>
        <w:rPr>
          <w:lang w:val="et-EE"/>
        </w:rPr>
      </w:pPr>
      <w:r w:rsidRPr="00CB75E9">
        <w:rPr>
          <w:lang w:val="en-GB"/>
        </w:rPr>
        <w:t>dencGenEncr</w:t>
      </w:r>
      <w:r>
        <w:rPr>
          <w:lang w:val="en-GB"/>
        </w:rPr>
        <w:t>yptedData_</w:t>
      </w:r>
      <w:proofErr w:type="gramStart"/>
      <w:r>
        <w:rPr>
          <w:lang w:val="en-GB"/>
        </w:rPr>
        <w:t>toXML(</w:t>
      </w:r>
      <w:proofErr w:type="gramEnd"/>
      <w:r>
        <w:rPr>
          <w:lang w:val="en-GB"/>
        </w:rPr>
        <w:t xml:space="preserve">pEncData, </w:t>
      </w:r>
      <w:r w:rsidR="00FC1F12" w:rsidRPr="00FC1F12">
        <w:rPr>
          <w:rStyle w:val="ecl-commentChar"/>
        </w:rPr>
        <w:t>// encrypted data structure</w:t>
      </w:r>
    </w:p>
    <w:p w:rsidR="00CB75E9" w:rsidRPr="00FC1F12" w:rsidRDefault="00CB75E9" w:rsidP="00FC1F12">
      <w:pPr>
        <w:pStyle w:val="eclipse"/>
        <w:ind w:left="1004" w:firstLine="436"/>
        <w:rPr>
          <w:lang w:val="et-EE"/>
        </w:rPr>
      </w:pPr>
      <w:r>
        <w:rPr>
          <w:lang w:val="en-GB"/>
        </w:rPr>
        <w:t>&amp;mbuf</w:t>
      </w:r>
      <w:r w:rsidRPr="00CB75E9">
        <w:rPr>
          <w:lang w:val="en-GB"/>
        </w:rPr>
        <w:t>);</w:t>
      </w:r>
      <w:r w:rsidR="00FC1F12">
        <w:rPr>
          <w:lang w:val="en-GB"/>
        </w:rPr>
        <w:t xml:space="preserve"> </w:t>
      </w:r>
      <w:r w:rsidR="00FC1F12" w:rsidRPr="00FC1F12">
        <w:rPr>
          <w:rStyle w:val="ecl-commentChar"/>
        </w:rPr>
        <w:t xml:space="preserve">// </w:t>
      </w:r>
      <w:r w:rsidR="00536BAB">
        <w:rPr>
          <w:rStyle w:val="ecl-commentChar"/>
        </w:rPr>
        <w:t>output</w:t>
      </w:r>
      <w:r w:rsidR="00FC1F12" w:rsidRPr="00FC1F12">
        <w:rPr>
          <w:rStyle w:val="ecl-commentChar"/>
        </w:rPr>
        <w:t xml:space="preserve"> buffer for storing the </w:t>
      </w:r>
      <w:r w:rsidR="00781BE0">
        <w:rPr>
          <w:rStyle w:val="ecl-commentChar"/>
        </w:rPr>
        <w:t xml:space="preserve">encrypted </w:t>
      </w:r>
      <w:r w:rsidR="00FC1F12" w:rsidRPr="00FC1F12">
        <w:rPr>
          <w:rStyle w:val="ecl-commentChar"/>
        </w:rPr>
        <w:t>data</w:t>
      </w:r>
    </w:p>
    <w:p w:rsidR="00E31F18" w:rsidRPr="00751DBB" w:rsidRDefault="00BE2749" w:rsidP="00E31F18">
      <w:pPr>
        <w:pStyle w:val="Pealkiri21"/>
        <w:rPr>
          <w:lang w:val="en-GB"/>
        </w:rPr>
      </w:pPr>
      <w:bookmarkStart w:id="40" w:name="_Toc345343024"/>
      <w:r w:rsidRPr="00751DBB">
        <w:rPr>
          <w:lang w:val="en-GB"/>
        </w:rPr>
        <w:t>Parsing and decrypting</w:t>
      </w:r>
      <w:bookmarkEnd w:id="40"/>
    </w:p>
    <w:p w:rsidR="00D315F6" w:rsidRDefault="00D315F6" w:rsidP="00D315F6">
      <w:pPr>
        <w:rPr>
          <w:lang w:val="en-GB"/>
        </w:rPr>
      </w:pPr>
      <w:r>
        <w:rPr>
          <w:lang w:val="en-GB"/>
        </w:rPr>
        <w:t>Firstly, define structure for holding the encrypted document’s data</w:t>
      </w:r>
      <w:r w:rsidR="006C55D4">
        <w:rPr>
          <w:lang w:val="en-GB"/>
        </w:rPr>
        <w:t xml:space="preserve"> that is going to be parsed</w:t>
      </w:r>
      <w:r>
        <w:rPr>
          <w:lang w:val="en-GB"/>
        </w:rPr>
        <w:t>:</w:t>
      </w:r>
    </w:p>
    <w:p w:rsidR="00D315F6" w:rsidRDefault="00D315F6" w:rsidP="00D315F6">
      <w:pPr>
        <w:pStyle w:val="eclipse"/>
        <w:ind w:left="0"/>
        <w:rPr>
          <w:lang w:val="en-GB"/>
        </w:rPr>
      </w:pPr>
      <w:r w:rsidRPr="00D315F6">
        <w:rPr>
          <w:lang w:val="en-GB"/>
        </w:rPr>
        <w:t>DEncEncryptedData* pEncData</w:t>
      </w:r>
      <w:r>
        <w:rPr>
          <w:lang w:val="en-GB"/>
        </w:rPr>
        <w:t>;</w:t>
      </w:r>
    </w:p>
    <w:p w:rsidR="00044FB2" w:rsidRPr="00751DBB" w:rsidRDefault="00044FB2" w:rsidP="00044FB2">
      <w:pPr>
        <w:rPr>
          <w:lang w:val="en-GB"/>
        </w:rPr>
      </w:pPr>
      <w:r>
        <w:rPr>
          <w:lang w:val="en-GB"/>
        </w:rPr>
        <w:t>There are two alternative options for decrypting documents, depending on the encrypted document’s size.</w:t>
      </w:r>
    </w:p>
    <w:p w:rsidR="00044FB2" w:rsidRDefault="00044FB2" w:rsidP="00044FB2">
      <w:pPr>
        <w:pStyle w:val="ListParagraph"/>
        <w:numPr>
          <w:ilvl w:val="0"/>
          <w:numId w:val="47"/>
        </w:numPr>
        <w:rPr>
          <w:lang w:val="en-GB"/>
        </w:rPr>
      </w:pPr>
      <w:r>
        <w:rPr>
          <w:lang w:val="en-GB"/>
        </w:rPr>
        <w:t>Parsing and d</w:t>
      </w:r>
      <w:r w:rsidRPr="00F008FC">
        <w:rPr>
          <w:lang w:val="en-GB"/>
        </w:rPr>
        <w:t>ecrypting</w:t>
      </w:r>
      <w:r>
        <w:rPr>
          <w:lang w:val="en-GB"/>
        </w:rPr>
        <w:t xml:space="preserve"> small encrypted documents.</w:t>
      </w:r>
      <w:r w:rsidRPr="00F008FC">
        <w:rPr>
          <w:lang w:val="en-GB"/>
        </w:rPr>
        <w:t xml:space="preserve"> </w:t>
      </w:r>
    </w:p>
    <w:p w:rsidR="00771B65" w:rsidRDefault="00D315F6" w:rsidP="00044FB2">
      <w:pPr>
        <w:ind w:left="360"/>
        <w:rPr>
          <w:lang w:val="en-GB"/>
        </w:rPr>
      </w:pPr>
      <w:r>
        <w:rPr>
          <w:lang w:val="en-GB"/>
        </w:rPr>
        <w:t xml:space="preserve">Encrypted </w:t>
      </w:r>
      <w:r w:rsidR="00771B65">
        <w:rPr>
          <w:lang w:val="en-GB"/>
        </w:rPr>
        <w:t xml:space="preserve">document can be read in and parsed in two ways: by reading the encrypted file from disk or by reading the encrypted file’s contents from an internal memory buffer (e.g. a buffer that </w:t>
      </w:r>
      <w:r w:rsidR="00053607">
        <w:rPr>
          <w:lang w:val="en-GB"/>
        </w:rPr>
        <w:t>holds</w:t>
      </w:r>
      <w:r w:rsidR="00771B65">
        <w:rPr>
          <w:lang w:val="en-GB"/>
        </w:rPr>
        <w:t xml:space="preserve"> the encrypted document’s data fetched from a database).</w:t>
      </w:r>
    </w:p>
    <w:p w:rsidR="00771B65" w:rsidRDefault="00771B65" w:rsidP="009F1D86">
      <w:pPr>
        <w:pStyle w:val="ListParagraph"/>
        <w:numPr>
          <w:ilvl w:val="0"/>
          <w:numId w:val="46"/>
        </w:numPr>
        <w:rPr>
          <w:lang w:val="en-GB"/>
        </w:rPr>
      </w:pPr>
      <w:r>
        <w:rPr>
          <w:lang w:val="en-GB"/>
        </w:rPr>
        <w:t xml:space="preserve">Reading </w:t>
      </w:r>
      <w:r w:rsidR="00FD7525">
        <w:rPr>
          <w:lang w:val="en-GB"/>
        </w:rPr>
        <w:t xml:space="preserve">and parsing </w:t>
      </w:r>
      <w:r>
        <w:rPr>
          <w:lang w:val="en-GB"/>
        </w:rPr>
        <w:t>the encrypted document from file system</w:t>
      </w:r>
      <w:r w:rsidR="006C55D4">
        <w:rPr>
          <w:lang w:val="en-GB"/>
        </w:rPr>
        <w:t>:</w:t>
      </w:r>
    </w:p>
    <w:p w:rsidR="00BC269E" w:rsidRDefault="00BC269E" w:rsidP="006C55D4">
      <w:pPr>
        <w:pStyle w:val="eclipse"/>
        <w:rPr>
          <w:lang w:val="en-GB"/>
        </w:rPr>
      </w:pPr>
      <w:proofErr w:type="gramStart"/>
      <w:r>
        <w:rPr>
          <w:lang w:val="en-GB"/>
        </w:rPr>
        <w:t>char</w:t>
      </w:r>
      <w:proofErr w:type="gramEnd"/>
      <w:r>
        <w:rPr>
          <w:lang w:val="en-GB"/>
        </w:rPr>
        <w:t>* inFile;</w:t>
      </w:r>
      <w:r w:rsidR="004A578D">
        <w:rPr>
          <w:lang w:val="en-GB"/>
        </w:rPr>
        <w:t xml:space="preserve"> </w:t>
      </w:r>
      <w:r w:rsidR="004A578D" w:rsidRPr="004A578D">
        <w:rPr>
          <w:rStyle w:val="ecl-commentChar"/>
        </w:rPr>
        <w:t>// input encrypted file</w:t>
      </w:r>
    </w:p>
    <w:p w:rsidR="006C55D4" w:rsidRDefault="006E37A6" w:rsidP="006C55D4">
      <w:pPr>
        <w:pStyle w:val="eclipse"/>
        <w:rPr>
          <w:rStyle w:val="ecl-commentChar"/>
        </w:rPr>
      </w:pPr>
      <w:proofErr w:type="gramStart"/>
      <w:r w:rsidRPr="00751DBB">
        <w:rPr>
          <w:lang w:val="en-GB"/>
        </w:rPr>
        <w:t>dencSaxReadEncryptedData(</w:t>
      </w:r>
      <w:proofErr w:type="gramEnd"/>
      <w:r w:rsidR="006C55D4">
        <w:rPr>
          <w:lang w:val="en-GB"/>
        </w:rPr>
        <w:t>&amp;</w:t>
      </w:r>
      <w:r w:rsidRPr="00751DBB">
        <w:rPr>
          <w:lang w:val="en-GB"/>
        </w:rPr>
        <w:t xml:space="preserve">pEncData, </w:t>
      </w:r>
      <w:r w:rsidR="00DE5B65" w:rsidRPr="00DE5B65">
        <w:rPr>
          <w:rStyle w:val="ecl-commentChar"/>
        </w:rPr>
        <w:t xml:space="preserve">// </w:t>
      </w:r>
      <w:r w:rsidR="003A34B4">
        <w:rPr>
          <w:rStyle w:val="ecl-commentChar"/>
        </w:rPr>
        <w:t>structure for</w:t>
      </w:r>
      <w:r w:rsidR="00DE5B65">
        <w:rPr>
          <w:lang w:val="en-GB"/>
        </w:rPr>
        <w:t xml:space="preserve"> </w:t>
      </w:r>
      <w:r w:rsidR="006C55D4" w:rsidRPr="006C55D4">
        <w:rPr>
          <w:rStyle w:val="ecl-commentChar"/>
        </w:rPr>
        <w:t>holding</w:t>
      </w:r>
      <w:r w:rsidR="006C55D4">
        <w:rPr>
          <w:lang w:val="en-GB"/>
        </w:rPr>
        <w:t xml:space="preserve"> </w:t>
      </w:r>
      <w:r w:rsidR="00DE5B65" w:rsidRPr="00DE5B65">
        <w:rPr>
          <w:rStyle w:val="ecl-commentChar"/>
        </w:rPr>
        <w:t xml:space="preserve">the encrypted </w:t>
      </w:r>
    </w:p>
    <w:p w:rsidR="00FD7525" w:rsidRDefault="006C55D4" w:rsidP="006C55D4">
      <w:pPr>
        <w:pStyle w:val="eclipse"/>
        <w:ind w:firstLine="589"/>
        <w:rPr>
          <w:lang w:val="en-GB"/>
        </w:rPr>
      </w:pPr>
      <w:r>
        <w:rPr>
          <w:rStyle w:val="ecl-commentChar"/>
        </w:rPr>
        <w:t xml:space="preserve">  </w:t>
      </w:r>
      <w:r>
        <w:rPr>
          <w:rStyle w:val="ecl-commentChar"/>
        </w:rPr>
        <w:tab/>
      </w:r>
      <w:r>
        <w:rPr>
          <w:rStyle w:val="ecl-commentChar"/>
        </w:rPr>
        <w:tab/>
      </w:r>
      <w:r>
        <w:rPr>
          <w:rStyle w:val="ecl-commentChar"/>
        </w:rPr>
        <w:tab/>
      </w:r>
      <w:r>
        <w:rPr>
          <w:rStyle w:val="ecl-commentChar"/>
        </w:rPr>
        <w:tab/>
      </w:r>
      <w:r>
        <w:rPr>
          <w:rStyle w:val="ecl-commentChar"/>
        </w:rPr>
        <w:tab/>
        <w:t xml:space="preserve">// </w:t>
      </w:r>
      <w:r w:rsidR="00DE5B65" w:rsidRPr="00DE5B65">
        <w:rPr>
          <w:rStyle w:val="ecl-commentChar"/>
        </w:rPr>
        <w:t>document</w:t>
      </w:r>
      <w:r w:rsidR="003A34B4">
        <w:rPr>
          <w:rStyle w:val="ecl-commentChar"/>
        </w:rPr>
        <w:t>’s data</w:t>
      </w:r>
    </w:p>
    <w:p w:rsidR="006E37A6" w:rsidRPr="00751DBB" w:rsidRDefault="00BC269E" w:rsidP="00FD7525">
      <w:pPr>
        <w:pStyle w:val="eclipse"/>
        <w:ind w:firstLine="589"/>
        <w:rPr>
          <w:lang w:val="en-GB"/>
        </w:rPr>
      </w:pPr>
      <w:proofErr w:type="gramStart"/>
      <w:r>
        <w:rPr>
          <w:lang w:val="en-GB"/>
        </w:rPr>
        <w:t>f</w:t>
      </w:r>
      <w:r w:rsidR="006E37A6" w:rsidRPr="00751DBB">
        <w:rPr>
          <w:lang w:val="en-GB"/>
        </w:rPr>
        <w:t>ileName</w:t>
      </w:r>
      <w:proofErr w:type="gramEnd"/>
      <w:r w:rsidR="006E37A6" w:rsidRPr="00751DBB">
        <w:rPr>
          <w:lang w:val="en-GB"/>
        </w:rPr>
        <w:t xml:space="preserve">); </w:t>
      </w:r>
      <w:r w:rsidR="00DE5B65" w:rsidRPr="00DE5B65">
        <w:rPr>
          <w:rStyle w:val="ecl-commentChar"/>
        </w:rPr>
        <w:t>// input encrypted file’s name</w:t>
      </w:r>
    </w:p>
    <w:p w:rsidR="00771B65" w:rsidRDefault="00FD7525" w:rsidP="009F1D86">
      <w:pPr>
        <w:pStyle w:val="ListParagraph"/>
        <w:numPr>
          <w:ilvl w:val="0"/>
          <w:numId w:val="46"/>
        </w:numPr>
        <w:rPr>
          <w:lang w:val="en-GB"/>
        </w:rPr>
      </w:pPr>
      <w:r>
        <w:rPr>
          <w:lang w:val="en-GB"/>
        </w:rPr>
        <w:t xml:space="preserve">Reading and parsing </w:t>
      </w:r>
      <w:r w:rsidR="004C03BC">
        <w:rPr>
          <w:lang w:val="en-GB"/>
        </w:rPr>
        <w:t xml:space="preserve">encrypted document </w:t>
      </w:r>
      <w:r>
        <w:rPr>
          <w:lang w:val="en-GB"/>
        </w:rPr>
        <w:t>from a memory buffer</w:t>
      </w:r>
    </w:p>
    <w:p w:rsidR="00C9508F" w:rsidRPr="00C9508F" w:rsidRDefault="00C9508F" w:rsidP="00C9508F">
      <w:pPr>
        <w:ind w:left="720"/>
        <w:rPr>
          <w:rStyle w:val="Strong"/>
          <w:b w:val="0"/>
          <w:lang w:val="en-GB"/>
        </w:rPr>
      </w:pPr>
      <w:r w:rsidRPr="00C9508F">
        <w:rPr>
          <w:rStyle w:val="Strong"/>
          <w:b w:val="0"/>
          <w:lang w:val="en-GB"/>
        </w:rPr>
        <w:t xml:space="preserve">Use the DigiDocMemBuf structure for </w:t>
      </w:r>
      <w:r w:rsidR="00053607">
        <w:rPr>
          <w:rStyle w:val="Strong"/>
          <w:b w:val="0"/>
          <w:lang w:val="en-GB"/>
        </w:rPr>
        <w:t>holding</w:t>
      </w:r>
      <w:r w:rsidRPr="00C9508F">
        <w:rPr>
          <w:rStyle w:val="Strong"/>
          <w:b w:val="0"/>
          <w:lang w:val="en-GB"/>
        </w:rPr>
        <w:t xml:space="preserve"> the </w:t>
      </w:r>
      <w:r w:rsidR="00053607">
        <w:rPr>
          <w:rStyle w:val="Strong"/>
          <w:b w:val="0"/>
          <w:lang w:val="en-GB"/>
        </w:rPr>
        <w:t xml:space="preserve">encrypted </w:t>
      </w:r>
      <w:r w:rsidRPr="00C9508F">
        <w:rPr>
          <w:rStyle w:val="Strong"/>
          <w:b w:val="0"/>
          <w:lang w:val="en-GB"/>
        </w:rPr>
        <w:t xml:space="preserve">document’s </w:t>
      </w:r>
      <w:r w:rsidR="006C55D4">
        <w:rPr>
          <w:rStyle w:val="Strong"/>
          <w:b w:val="0"/>
          <w:lang w:val="en-GB"/>
        </w:rPr>
        <w:t xml:space="preserve">initial </w:t>
      </w:r>
      <w:r w:rsidRPr="00C9508F">
        <w:rPr>
          <w:rStyle w:val="Strong"/>
          <w:b w:val="0"/>
          <w:lang w:val="en-GB"/>
        </w:rPr>
        <w:t>data</w:t>
      </w:r>
      <w:r w:rsidR="004229CA">
        <w:rPr>
          <w:rStyle w:val="Strong"/>
          <w:b w:val="0"/>
          <w:lang w:val="en-GB"/>
        </w:rPr>
        <w:t xml:space="preserve"> (see also section “3.6.3 Adding data files”, under the second point for</w:t>
      </w:r>
      <w:r w:rsidR="003276D5">
        <w:rPr>
          <w:rStyle w:val="Strong"/>
          <w:b w:val="0"/>
          <w:lang w:val="en-GB"/>
        </w:rPr>
        <w:t xml:space="preserve"> additional information about</w:t>
      </w:r>
      <w:r w:rsidR="004229CA">
        <w:rPr>
          <w:rStyle w:val="Strong"/>
          <w:b w:val="0"/>
          <w:lang w:val="en-GB"/>
        </w:rPr>
        <w:t xml:space="preserve"> initialising and using DigiDocMemBuf)</w:t>
      </w:r>
      <w:r w:rsidRPr="00C9508F">
        <w:rPr>
          <w:rStyle w:val="Strong"/>
          <w:b w:val="0"/>
          <w:lang w:val="en-GB"/>
        </w:rPr>
        <w:t>:</w:t>
      </w:r>
    </w:p>
    <w:p w:rsidR="00C9508F" w:rsidRPr="004721CF" w:rsidRDefault="00C9508F" w:rsidP="00C9508F">
      <w:pPr>
        <w:pStyle w:val="eclipse"/>
        <w:ind w:left="720"/>
        <w:rPr>
          <w:lang w:val="et-EE"/>
        </w:rPr>
      </w:pPr>
      <w:r>
        <w:rPr>
          <w:lang w:val="et-EE"/>
        </w:rPr>
        <w:t xml:space="preserve">DigiDocMemBuf </w:t>
      </w:r>
      <w:r w:rsidR="00053607">
        <w:rPr>
          <w:lang w:val="et-EE"/>
        </w:rPr>
        <w:t>mb</w:t>
      </w:r>
      <w:r>
        <w:rPr>
          <w:lang w:val="et-EE"/>
        </w:rPr>
        <w:t>uf</w:t>
      </w:r>
      <w:r w:rsidRPr="00B82E3F">
        <w:rPr>
          <w:lang w:val="et-EE"/>
        </w:rPr>
        <w:t>;</w:t>
      </w:r>
      <w:r>
        <w:rPr>
          <w:lang w:val="et-EE"/>
        </w:rPr>
        <w:t xml:space="preserve"> </w:t>
      </w:r>
      <w:r w:rsidRPr="004721CF">
        <w:rPr>
          <w:rStyle w:val="ecl-commentChar"/>
        </w:rPr>
        <w:t xml:space="preserve">// </w:t>
      </w:r>
      <w:r w:rsidR="00053607">
        <w:rPr>
          <w:rStyle w:val="ecl-commentChar"/>
        </w:rPr>
        <w:t>data</w:t>
      </w:r>
      <w:r w:rsidRPr="004721CF">
        <w:rPr>
          <w:rStyle w:val="ecl-commentChar"/>
        </w:rPr>
        <w:t xml:space="preserve"> buffer</w:t>
      </w:r>
      <w:r w:rsidR="00053607">
        <w:rPr>
          <w:rStyle w:val="ecl-commentChar"/>
        </w:rPr>
        <w:t xml:space="preserve"> structure</w:t>
      </w:r>
    </w:p>
    <w:p w:rsidR="00FD7525" w:rsidRPr="00771B65" w:rsidRDefault="00FD7525" w:rsidP="00FD7525">
      <w:pPr>
        <w:pStyle w:val="ListParagraph"/>
        <w:ind w:left="720"/>
        <w:rPr>
          <w:lang w:val="en-GB"/>
        </w:rPr>
      </w:pPr>
      <w:r>
        <w:rPr>
          <w:lang w:val="en-GB"/>
        </w:rPr>
        <w:t xml:space="preserve"> </w:t>
      </w:r>
      <w:r w:rsidR="00C9508F">
        <w:rPr>
          <w:lang w:val="en-GB"/>
        </w:rPr>
        <w:t>Parse the encrypted document from</w:t>
      </w:r>
      <w:r w:rsidR="00053607">
        <w:rPr>
          <w:lang w:val="en-GB"/>
        </w:rPr>
        <w:t xml:space="preserve"> the</w:t>
      </w:r>
      <w:r w:rsidR="00C9508F">
        <w:rPr>
          <w:lang w:val="en-GB"/>
        </w:rPr>
        <w:t xml:space="preserve"> </w:t>
      </w:r>
      <w:r w:rsidR="00053607">
        <w:rPr>
          <w:lang w:val="en-GB"/>
        </w:rPr>
        <w:t xml:space="preserve">memory </w:t>
      </w:r>
      <w:r w:rsidR="00C9508F">
        <w:rPr>
          <w:lang w:val="en-GB"/>
        </w:rPr>
        <w:t>buffer with the following function:</w:t>
      </w:r>
    </w:p>
    <w:p w:rsidR="004C03BC" w:rsidRDefault="00771B65" w:rsidP="004C03BC">
      <w:pPr>
        <w:pStyle w:val="eclipse"/>
        <w:rPr>
          <w:rStyle w:val="ecl-commentChar"/>
        </w:rPr>
      </w:pPr>
      <w:proofErr w:type="gramStart"/>
      <w:r w:rsidRPr="00771B65">
        <w:rPr>
          <w:lang w:val="en-GB"/>
        </w:rPr>
        <w:t>dencSaxReadEncrypted</w:t>
      </w:r>
      <w:r w:rsidR="006C55D4">
        <w:rPr>
          <w:lang w:val="en-GB"/>
        </w:rPr>
        <w:t>DataFromMemory(</w:t>
      </w:r>
      <w:proofErr w:type="gramEnd"/>
      <w:r w:rsidR="006C55D4">
        <w:rPr>
          <w:lang w:val="en-GB"/>
        </w:rPr>
        <w:t>&amp;</w:t>
      </w:r>
      <w:r w:rsidR="00053607">
        <w:rPr>
          <w:lang w:val="en-GB"/>
        </w:rPr>
        <w:t xml:space="preserve">pEncData, </w:t>
      </w:r>
      <w:r w:rsidR="004C03BC" w:rsidRPr="00DE5B65">
        <w:rPr>
          <w:rStyle w:val="ecl-commentChar"/>
        </w:rPr>
        <w:t xml:space="preserve">// </w:t>
      </w:r>
      <w:r w:rsidR="004C03BC">
        <w:rPr>
          <w:rStyle w:val="ecl-commentChar"/>
        </w:rPr>
        <w:t>structure for</w:t>
      </w:r>
      <w:r w:rsidR="004C03BC">
        <w:rPr>
          <w:lang w:val="en-GB"/>
        </w:rPr>
        <w:t xml:space="preserve"> </w:t>
      </w:r>
      <w:r w:rsidR="004C03BC" w:rsidRPr="006C55D4">
        <w:rPr>
          <w:rStyle w:val="ecl-commentChar"/>
        </w:rPr>
        <w:t>holding</w:t>
      </w:r>
      <w:r w:rsidR="004C03BC">
        <w:rPr>
          <w:lang w:val="en-GB"/>
        </w:rPr>
        <w:t xml:space="preserve"> </w:t>
      </w:r>
      <w:r w:rsidR="004C03BC" w:rsidRPr="00DE5B65">
        <w:rPr>
          <w:rStyle w:val="ecl-commentChar"/>
        </w:rPr>
        <w:t xml:space="preserve">the </w:t>
      </w:r>
    </w:p>
    <w:p w:rsidR="00D315F6" w:rsidRPr="004C03BC" w:rsidRDefault="001A54C1" w:rsidP="004C03BC">
      <w:pPr>
        <w:pStyle w:val="eclipse"/>
        <w:ind w:firstLine="589"/>
        <w:rPr>
          <w:color w:val="339933"/>
          <w:szCs w:val="18"/>
          <w:shd w:val="clear" w:color="auto" w:fill="EEECE1" w:themeFill="background2"/>
        </w:rPr>
      </w:pPr>
      <w:r>
        <w:rPr>
          <w:rStyle w:val="ecl-commentChar"/>
        </w:rPr>
        <w:t xml:space="preserve">  </w:t>
      </w:r>
      <w:r>
        <w:rPr>
          <w:rStyle w:val="ecl-commentChar"/>
        </w:rPr>
        <w:tab/>
      </w:r>
      <w:r>
        <w:rPr>
          <w:rStyle w:val="ecl-commentChar"/>
        </w:rPr>
        <w:tab/>
      </w:r>
      <w:r>
        <w:rPr>
          <w:rStyle w:val="ecl-commentChar"/>
        </w:rPr>
        <w:tab/>
      </w:r>
      <w:r>
        <w:rPr>
          <w:rStyle w:val="ecl-commentChar"/>
        </w:rPr>
        <w:tab/>
      </w:r>
      <w:r w:rsidR="004C03BC">
        <w:rPr>
          <w:rStyle w:val="ecl-commentChar"/>
        </w:rPr>
        <w:t xml:space="preserve">// </w:t>
      </w:r>
      <w:r w:rsidR="004C03BC" w:rsidRPr="00DE5B65">
        <w:rPr>
          <w:rStyle w:val="ecl-commentChar"/>
        </w:rPr>
        <w:t>encrypted document</w:t>
      </w:r>
      <w:r w:rsidR="004C03BC">
        <w:rPr>
          <w:rStyle w:val="ecl-commentChar"/>
        </w:rPr>
        <w:t>’s data</w:t>
      </w:r>
    </w:p>
    <w:p w:rsidR="00771B65" w:rsidRDefault="00053607" w:rsidP="00D315F6">
      <w:pPr>
        <w:pStyle w:val="eclipse"/>
        <w:ind w:firstLine="589"/>
        <w:rPr>
          <w:lang w:val="en-GB"/>
        </w:rPr>
      </w:pPr>
      <w:r>
        <w:rPr>
          <w:lang w:val="en-GB"/>
        </w:rPr>
        <w:t>&amp;mbuf</w:t>
      </w:r>
      <w:r w:rsidR="00771B65" w:rsidRPr="00771B65">
        <w:rPr>
          <w:lang w:val="en-GB"/>
        </w:rPr>
        <w:t>);</w:t>
      </w:r>
      <w:r w:rsidR="004C03BC">
        <w:rPr>
          <w:lang w:val="en-GB"/>
        </w:rPr>
        <w:t xml:space="preserve"> </w:t>
      </w:r>
      <w:r w:rsidR="004C03BC" w:rsidRPr="004C03BC">
        <w:rPr>
          <w:rStyle w:val="ecl-commentChar"/>
        </w:rPr>
        <w:t>// memory buffer with the initial data</w:t>
      </w:r>
    </w:p>
    <w:p w:rsidR="00F008FC" w:rsidRPr="00751DBB" w:rsidRDefault="00824D6F" w:rsidP="00006E64">
      <w:pPr>
        <w:ind w:left="284"/>
        <w:rPr>
          <w:lang w:val="en-GB"/>
        </w:rPr>
      </w:pPr>
      <w:r w:rsidRPr="00751DBB">
        <w:rPr>
          <w:lang w:val="en-GB"/>
        </w:rPr>
        <w:t>After parsing</w:t>
      </w:r>
      <w:r w:rsidR="000D23E8">
        <w:rPr>
          <w:lang w:val="en-GB"/>
        </w:rPr>
        <w:t xml:space="preserve"> the document</w:t>
      </w:r>
      <w:r w:rsidRPr="00751DBB">
        <w:rPr>
          <w:lang w:val="en-GB"/>
        </w:rPr>
        <w:t xml:space="preserve">, data can be decrypted or displayed on screen. </w:t>
      </w:r>
      <w:r w:rsidR="00907B0B" w:rsidRPr="00751DBB">
        <w:rPr>
          <w:lang w:val="en-GB"/>
        </w:rPr>
        <w:t xml:space="preserve">Decryption is </w:t>
      </w:r>
      <w:r w:rsidR="00F2149B" w:rsidRPr="00751DBB">
        <w:rPr>
          <w:lang w:val="en-GB"/>
        </w:rPr>
        <w:t xml:space="preserve">a separate operation and is </w:t>
      </w:r>
      <w:r w:rsidR="00907B0B" w:rsidRPr="00751DBB">
        <w:rPr>
          <w:lang w:val="en-GB"/>
        </w:rPr>
        <w:t>not automatically done during parsing</w:t>
      </w:r>
      <w:r w:rsidR="00F2149B" w:rsidRPr="00751DBB">
        <w:rPr>
          <w:lang w:val="en-GB"/>
        </w:rPr>
        <w:t>.</w:t>
      </w:r>
      <w:r w:rsidR="00F008FC">
        <w:rPr>
          <w:lang w:val="en-GB"/>
        </w:rPr>
        <w:t xml:space="preserve"> </w:t>
      </w:r>
    </w:p>
    <w:p w:rsidR="00887824" w:rsidRPr="00F008FC" w:rsidRDefault="00A96316" w:rsidP="00044FB2">
      <w:pPr>
        <w:pStyle w:val="ListParagraph"/>
        <w:ind w:left="284"/>
        <w:rPr>
          <w:lang w:val="en-GB"/>
        </w:rPr>
      </w:pPr>
      <w:r w:rsidRPr="00F008FC">
        <w:rPr>
          <w:lang w:val="en-GB"/>
        </w:rPr>
        <w:t>For decrypting</w:t>
      </w:r>
      <w:r w:rsidR="00F2149B" w:rsidRPr="00F008FC">
        <w:rPr>
          <w:lang w:val="en-GB"/>
        </w:rPr>
        <w:t xml:space="preserve">, you need to find the correct EncryptedKey </w:t>
      </w:r>
      <w:r w:rsidR="00AA6F41" w:rsidRPr="00F008FC">
        <w:rPr>
          <w:lang w:val="en-GB"/>
        </w:rPr>
        <w:t>structure</w:t>
      </w:r>
      <w:r w:rsidR="00F2149B" w:rsidRPr="00F008FC">
        <w:rPr>
          <w:lang w:val="en-GB"/>
        </w:rPr>
        <w:t xml:space="preserve"> for the </w:t>
      </w:r>
      <w:r w:rsidR="00AA6F41" w:rsidRPr="00F008FC">
        <w:rPr>
          <w:lang w:val="en-GB"/>
        </w:rPr>
        <w:t xml:space="preserve">current </w:t>
      </w:r>
      <w:r w:rsidR="00F2149B" w:rsidRPr="00F008FC">
        <w:rPr>
          <w:lang w:val="en-GB"/>
        </w:rPr>
        <w:t xml:space="preserve">recipient who is decrypting the data. </w:t>
      </w:r>
      <w:r w:rsidR="00887824" w:rsidRPr="00F008FC">
        <w:rPr>
          <w:lang w:val="en-GB"/>
        </w:rPr>
        <w:t xml:space="preserve">If you use PKCS#11 identity token from </w:t>
      </w:r>
      <w:r w:rsidR="00FE6A77" w:rsidRPr="00F008FC">
        <w:rPr>
          <w:lang w:val="en-GB"/>
        </w:rPr>
        <w:t xml:space="preserve">a </w:t>
      </w:r>
      <w:r w:rsidR="00887824" w:rsidRPr="00F008FC">
        <w:rPr>
          <w:lang w:val="en-GB"/>
        </w:rPr>
        <w:t>smart card for decryption, then do:</w:t>
      </w:r>
    </w:p>
    <w:p w:rsidR="00824D6F" w:rsidRPr="00751DBB" w:rsidRDefault="00824D6F" w:rsidP="00044FB2">
      <w:pPr>
        <w:pStyle w:val="eclipse"/>
        <w:ind w:left="415"/>
        <w:rPr>
          <w:lang w:val="en-GB"/>
        </w:rPr>
      </w:pPr>
      <w:r w:rsidRPr="00751DBB">
        <w:rPr>
          <w:lang w:val="en-GB"/>
        </w:rPr>
        <w:t>dencEncrypte</w:t>
      </w:r>
      <w:r w:rsidR="00C42740" w:rsidRPr="00751DBB">
        <w:rPr>
          <w:lang w:val="en-GB"/>
        </w:rPr>
        <w:t>dData_</w:t>
      </w:r>
      <w:proofErr w:type="gramStart"/>
      <w:r w:rsidR="00C42740" w:rsidRPr="00751DBB">
        <w:rPr>
          <w:lang w:val="en-GB"/>
        </w:rPr>
        <w:t>findEncryptedKeyByPKCS11(</w:t>
      </w:r>
      <w:proofErr w:type="gramEnd"/>
      <w:r w:rsidRPr="00751DBB">
        <w:rPr>
          <w:lang w:val="en-GB"/>
        </w:rPr>
        <w:t>*ppEncData, &amp;pEncKey);</w:t>
      </w:r>
    </w:p>
    <w:p w:rsidR="00F2149B" w:rsidRPr="00751DBB" w:rsidRDefault="00CB0B8B" w:rsidP="00044FB2">
      <w:pPr>
        <w:ind w:firstLine="720"/>
        <w:rPr>
          <w:lang w:val="en-GB"/>
        </w:rPr>
      </w:pPr>
      <w:r w:rsidRPr="00751DBB">
        <w:rPr>
          <w:lang w:val="en-GB"/>
        </w:rPr>
        <w:t xml:space="preserve">Now, data can be decrypted as follows: </w:t>
      </w:r>
    </w:p>
    <w:p w:rsidR="008E3166" w:rsidRPr="00751DBB" w:rsidRDefault="00FE6A77" w:rsidP="00044FB2">
      <w:pPr>
        <w:pStyle w:val="eclipse"/>
        <w:ind w:left="415"/>
        <w:rPr>
          <w:lang w:val="en-GB"/>
        </w:rPr>
      </w:pPr>
      <w:r w:rsidRPr="00751DBB">
        <w:rPr>
          <w:lang w:val="en-GB"/>
        </w:rPr>
        <w:t>dencEncryptedData_</w:t>
      </w:r>
      <w:proofErr w:type="gramStart"/>
      <w:r w:rsidRPr="00751DBB">
        <w:rPr>
          <w:lang w:val="en-GB"/>
        </w:rPr>
        <w:t>decrypt(</w:t>
      </w:r>
      <w:proofErr w:type="gramEnd"/>
      <w:r w:rsidRPr="00751DBB">
        <w:rPr>
          <w:lang w:val="en-GB"/>
        </w:rPr>
        <w:t xml:space="preserve">*ppEncData, </w:t>
      </w:r>
    </w:p>
    <w:p w:rsidR="008E3166" w:rsidRPr="00751DBB" w:rsidRDefault="00FE6A77" w:rsidP="00044FB2">
      <w:pPr>
        <w:pStyle w:val="eclipse"/>
        <w:ind w:left="415" w:firstLine="589"/>
        <w:rPr>
          <w:lang w:val="en-GB"/>
        </w:rPr>
      </w:pPr>
      <w:proofErr w:type="gramStart"/>
      <w:r w:rsidRPr="00751DBB">
        <w:rPr>
          <w:lang w:val="en-GB"/>
        </w:rPr>
        <w:t>pEncKey</w:t>
      </w:r>
      <w:proofErr w:type="gramEnd"/>
      <w:r w:rsidRPr="00751DBB">
        <w:rPr>
          <w:lang w:val="en-GB"/>
        </w:rPr>
        <w:t>,</w:t>
      </w:r>
      <w:r w:rsidR="00F2149B" w:rsidRPr="00751DBB">
        <w:rPr>
          <w:lang w:val="en-GB"/>
        </w:rPr>
        <w:t xml:space="preserve"> </w:t>
      </w:r>
      <w:r w:rsidR="008E3166" w:rsidRPr="00751DBB">
        <w:rPr>
          <w:rStyle w:val="ecl-commentChar"/>
          <w:lang w:val="en-GB"/>
        </w:rPr>
        <w:t>// transport key</w:t>
      </w:r>
    </w:p>
    <w:p w:rsidR="00CB0B8B" w:rsidRPr="00751DBB" w:rsidRDefault="00FE6A77" w:rsidP="00044FB2">
      <w:pPr>
        <w:pStyle w:val="eclipse"/>
        <w:ind w:left="415" w:firstLine="589"/>
        <w:rPr>
          <w:rStyle w:val="ecl-commentChar"/>
          <w:lang w:val="en-GB"/>
        </w:rPr>
      </w:pPr>
      <w:proofErr w:type="gramStart"/>
      <w:r w:rsidRPr="00751DBB">
        <w:rPr>
          <w:lang w:val="en-GB"/>
        </w:rPr>
        <w:t>pin</w:t>
      </w:r>
      <w:proofErr w:type="gramEnd"/>
      <w:r w:rsidRPr="00751DBB">
        <w:rPr>
          <w:lang w:val="en-GB"/>
        </w:rPr>
        <w:t>);</w:t>
      </w:r>
      <w:r w:rsidR="008E3166" w:rsidRPr="00751DBB">
        <w:rPr>
          <w:lang w:val="en-GB"/>
        </w:rPr>
        <w:t xml:space="preserve"> </w:t>
      </w:r>
      <w:r w:rsidR="008E3166" w:rsidRPr="00751DBB">
        <w:rPr>
          <w:rStyle w:val="ecl-commentChar"/>
          <w:lang w:val="en-GB"/>
        </w:rPr>
        <w:t>// pin1 code in case of Estonian ID cards</w:t>
      </w:r>
    </w:p>
    <w:p w:rsidR="00CB0B8B" w:rsidRDefault="00CB0B8B" w:rsidP="00044FB2">
      <w:pPr>
        <w:ind w:left="284"/>
        <w:rPr>
          <w:lang w:val="en-GB"/>
        </w:rPr>
      </w:pPr>
      <w:r w:rsidRPr="00751DBB">
        <w:rPr>
          <w:lang w:val="en-GB"/>
        </w:rPr>
        <w:t>The abovementioned function</w:t>
      </w:r>
      <w:r w:rsidR="00006E64">
        <w:rPr>
          <w:lang w:val="en-GB"/>
        </w:rPr>
        <w:t xml:space="preserve">s are defined in source file DigiDocEnc.h. Function </w:t>
      </w:r>
      <w:r w:rsidR="00006E64" w:rsidRPr="00751DBB">
        <w:rPr>
          <w:lang w:val="en-GB"/>
        </w:rPr>
        <w:t>dencEncryptedData_</w:t>
      </w:r>
      <w:proofErr w:type="gramStart"/>
      <w:r w:rsidR="00006E64" w:rsidRPr="00751DBB">
        <w:rPr>
          <w:lang w:val="en-GB"/>
        </w:rPr>
        <w:t>decrypt</w:t>
      </w:r>
      <w:r w:rsidR="00006E64">
        <w:rPr>
          <w:lang w:val="en-GB"/>
        </w:rPr>
        <w:t>(</w:t>
      </w:r>
      <w:proofErr w:type="gramEnd"/>
      <w:r w:rsidR="00006E64">
        <w:rPr>
          <w:lang w:val="en-GB"/>
        </w:rPr>
        <w:t xml:space="preserve">) </w:t>
      </w:r>
      <w:r w:rsidRPr="00751DBB">
        <w:rPr>
          <w:lang w:val="en-GB"/>
        </w:rPr>
        <w:t xml:space="preserve"> firstly decrypts the transport key with the recipient’s pin code and then decrypts the data with the transport key.</w:t>
      </w:r>
      <w:r w:rsidR="009C54AD" w:rsidRPr="00751DBB">
        <w:rPr>
          <w:lang w:val="en-GB"/>
        </w:rPr>
        <w:t xml:space="preserve"> Data is decompressed, if necessary.</w:t>
      </w:r>
    </w:p>
    <w:p w:rsidR="00F008FC" w:rsidRDefault="00044FB2" w:rsidP="00F008FC">
      <w:pPr>
        <w:pStyle w:val="ListParagraph"/>
        <w:numPr>
          <w:ilvl w:val="0"/>
          <w:numId w:val="47"/>
        </w:numPr>
        <w:rPr>
          <w:lang w:val="en-GB"/>
        </w:rPr>
      </w:pPr>
      <w:r>
        <w:rPr>
          <w:lang w:val="en-GB"/>
        </w:rPr>
        <w:t>Parsing and d</w:t>
      </w:r>
      <w:r w:rsidR="00F008FC">
        <w:rPr>
          <w:lang w:val="en-GB"/>
        </w:rPr>
        <w:t>ecrypting large encrypted documents</w:t>
      </w:r>
      <w:r w:rsidR="00F0579F">
        <w:rPr>
          <w:lang w:val="en-GB"/>
        </w:rPr>
        <w:t>.</w:t>
      </w:r>
    </w:p>
    <w:p w:rsidR="00F008FC" w:rsidRDefault="00EE511D" w:rsidP="00EE511D">
      <w:pPr>
        <w:pStyle w:val="ListParagraph"/>
        <w:ind w:left="360"/>
        <w:rPr>
          <w:lang w:val="en-GB"/>
        </w:rPr>
      </w:pPr>
      <w:r>
        <w:rPr>
          <w:lang w:val="en-GB"/>
        </w:rPr>
        <w:t>In order to parse and decrypt large f</w:t>
      </w:r>
      <w:r w:rsidR="00CA7100">
        <w:rPr>
          <w:lang w:val="en-GB"/>
        </w:rPr>
        <w:t xml:space="preserve">iles, use the </w:t>
      </w:r>
      <w:proofErr w:type="gramStart"/>
      <w:r w:rsidR="00CA7100">
        <w:rPr>
          <w:lang w:val="en-GB"/>
        </w:rPr>
        <w:t>dencSaxReadDecryptFile(</w:t>
      </w:r>
      <w:proofErr w:type="gramEnd"/>
      <w:r w:rsidR="00CA7100">
        <w:rPr>
          <w:lang w:val="en-GB"/>
        </w:rPr>
        <w:t>) function (defined in DigiDocEncSAXParser.h)</w:t>
      </w:r>
      <w:r>
        <w:rPr>
          <w:lang w:val="en-GB"/>
        </w:rPr>
        <w:t>:</w:t>
      </w:r>
    </w:p>
    <w:p w:rsidR="00F0579F" w:rsidRPr="00F0579F" w:rsidRDefault="00F0579F" w:rsidP="00EE511D">
      <w:pPr>
        <w:pStyle w:val="eclipse"/>
        <w:ind w:left="491"/>
        <w:rPr>
          <w:lang w:val="en-GB"/>
        </w:rPr>
      </w:pPr>
      <w:proofErr w:type="gramStart"/>
      <w:r w:rsidRPr="00F0579F">
        <w:rPr>
          <w:lang w:val="en-GB"/>
        </w:rPr>
        <w:t>dencSaxReadDecryptFile(</w:t>
      </w:r>
      <w:proofErr w:type="gramEnd"/>
      <w:r w:rsidRPr="00F0579F">
        <w:rPr>
          <w:lang w:val="en-GB"/>
        </w:rPr>
        <w:t>const char* szInputFileName,</w:t>
      </w:r>
      <w:r w:rsidRPr="00E2025D">
        <w:rPr>
          <w:rStyle w:val="ecl-commentChar"/>
        </w:rPr>
        <w:t xml:space="preserve"> </w:t>
      </w:r>
      <w:r w:rsidR="00E2025D" w:rsidRPr="00E2025D">
        <w:rPr>
          <w:rStyle w:val="ecl-commentChar"/>
        </w:rPr>
        <w:t>// encrypted file</w:t>
      </w:r>
      <w:r w:rsidR="000A72D0">
        <w:rPr>
          <w:rStyle w:val="ecl-commentChar"/>
        </w:rPr>
        <w:t>’s name</w:t>
      </w:r>
    </w:p>
    <w:p w:rsidR="00F0579F" w:rsidRPr="00F0579F" w:rsidRDefault="00F0579F" w:rsidP="00EE511D">
      <w:pPr>
        <w:pStyle w:val="eclipse"/>
        <w:ind w:left="491" w:firstLine="589"/>
        <w:rPr>
          <w:lang w:val="en-GB"/>
        </w:rPr>
      </w:pPr>
      <w:proofErr w:type="gramStart"/>
      <w:r w:rsidRPr="00F0579F">
        <w:rPr>
          <w:lang w:val="en-GB"/>
        </w:rPr>
        <w:t>const</w:t>
      </w:r>
      <w:proofErr w:type="gramEnd"/>
      <w:r w:rsidRPr="00F0579F">
        <w:rPr>
          <w:lang w:val="en-GB"/>
        </w:rPr>
        <w:t xml:space="preserve"> char* szOutputFileName, </w:t>
      </w:r>
      <w:r w:rsidR="00E2025D" w:rsidRPr="00E2025D">
        <w:rPr>
          <w:rStyle w:val="ecl-commentChar"/>
        </w:rPr>
        <w:t>// output (decrypted) file</w:t>
      </w:r>
    </w:p>
    <w:p w:rsidR="00F0579F" w:rsidRDefault="00F0579F" w:rsidP="00EE511D">
      <w:pPr>
        <w:pStyle w:val="eclipse"/>
        <w:ind w:left="491" w:firstLine="589"/>
        <w:rPr>
          <w:lang w:val="en-GB"/>
        </w:rPr>
      </w:pPr>
      <w:proofErr w:type="gramStart"/>
      <w:r w:rsidRPr="00F0579F">
        <w:rPr>
          <w:lang w:val="en-GB"/>
        </w:rPr>
        <w:lastRenderedPageBreak/>
        <w:t>const</w:t>
      </w:r>
      <w:proofErr w:type="gramEnd"/>
      <w:r w:rsidRPr="00F0579F">
        <w:rPr>
          <w:lang w:val="en-GB"/>
        </w:rPr>
        <w:t xml:space="preserve"> char* szPin, </w:t>
      </w:r>
      <w:r w:rsidR="00E2025D" w:rsidRPr="00E2025D">
        <w:rPr>
          <w:rStyle w:val="ecl-commentChar"/>
        </w:rPr>
        <w:t>// pin1 code in case of Estonian ID cards</w:t>
      </w:r>
    </w:p>
    <w:p w:rsidR="00F0579F" w:rsidRDefault="00F0579F" w:rsidP="00EE511D">
      <w:pPr>
        <w:pStyle w:val="eclipse"/>
        <w:ind w:left="491" w:firstLine="589"/>
        <w:rPr>
          <w:lang w:val="en-GB"/>
        </w:rPr>
      </w:pPr>
      <w:proofErr w:type="gramStart"/>
      <w:r w:rsidRPr="00F0579F">
        <w:rPr>
          <w:lang w:val="en-GB"/>
        </w:rPr>
        <w:t>const</w:t>
      </w:r>
      <w:proofErr w:type="gramEnd"/>
      <w:r w:rsidRPr="00F0579F">
        <w:rPr>
          <w:lang w:val="en-GB"/>
        </w:rPr>
        <w:t xml:space="preserve"> char* szPkcs12File)</w:t>
      </w:r>
      <w:r>
        <w:rPr>
          <w:lang w:val="en-GB"/>
        </w:rPr>
        <w:t>;</w:t>
      </w:r>
      <w:r w:rsidR="00E2025D">
        <w:rPr>
          <w:lang w:val="en-GB"/>
        </w:rPr>
        <w:t xml:space="preserve"> </w:t>
      </w:r>
      <w:r w:rsidR="00EE511D" w:rsidRPr="00EE511D">
        <w:rPr>
          <w:rStyle w:val="ecl-commentChar"/>
        </w:rPr>
        <w:t xml:space="preserve">// set to NULL in case of </w:t>
      </w:r>
      <w:r w:rsidR="00C776EA">
        <w:rPr>
          <w:rStyle w:val="ecl-commentChar"/>
        </w:rPr>
        <w:t>Estonian ID cards</w:t>
      </w:r>
      <w:r w:rsidR="00E2025D">
        <w:rPr>
          <w:rStyle w:val="ecl-commentChar"/>
        </w:rPr>
        <w:t xml:space="preserve"> </w:t>
      </w:r>
    </w:p>
    <w:p w:rsidR="00F008FC" w:rsidRDefault="00EE511D" w:rsidP="00EE511D">
      <w:pPr>
        <w:ind w:left="491"/>
        <w:rPr>
          <w:lang w:val="en-GB"/>
        </w:rPr>
      </w:pPr>
      <w:r>
        <w:rPr>
          <w:lang w:val="en-GB"/>
        </w:rPr>
        <w:t xml:space="preserve">The abovementioned function reads encrypted data from </w:t>
      </w:r>
      <w:r w:rsidR="00F34444">
        <w:rPr>
          <w:lang w:val="en-GB"/>
        </w:rPr>
        <w:t xml:space="preserve">the specified </w:t>
      </w:r>
      <w:r>
        <w:rPr>
          <w:lang w:val="en-GB"/>
        </w:rPr>
        <w:t>input file, decrypts</w:t>
      </w:r>
      <w:r w:rsidRPr="00EE511D">
        <w:rPr>
          <w:lang w:val="en-GB"/>
        </w:rPr>
        <w:t xml:space="preserve"> and </w:t>
      </w:r>
      <w:r>
        <w:rPr>
          <w:lang w:val="en-GB"/>
        </w:rPr>
        <w:t xml:space="preserve">possibly </w:t>
      </w:r>
      <w:r w:rsidRPr="00EE511D">
        <w:rPr>
          <w:lang w:val="en-GB"/>
        </w:rPr>
        <w:t>decompress</w:t>
      </w:r>
      <w:r>
        <w:rPr>
          <w:lang w:val="en-GB"/>
        </w:rPr>
        <w:t xml:space="preserve">es the data </w:t>
      </w:r>
      <w:r w:rsidRPr="00EE511D">
        <w:rPr>
          <w:lang w:val="en-GB"/>
        </w:rPr>
        <w:t>during parsing</w:t>
      </w:r>
      <w:r>
        <w:rPr>
          <w:lang w:val="en-GB"/>
        </w:rPr>
        <w:t xml:space="preserve"> and writes the decrypted data to output file.</w:t>
      </w:r>
      <w:r w:rsidR="00F618AA">
        <w:rPr>
          <w:lang w:val="en-GB"/>
        </w:rPr>
        <w:t xml:space="preserve"> Data is not kept in memory during decryption.</w:t>
      </w:r>
    </w:p>
    <w:p w:rsidR="00F34444" w:rsidRDefault="00F34444" w:rsidP="00EE511D">
      <w:pPr>
        <w:ind w:left="491"/>
        <w:rPr>
          <w:lang w:val="en-GB"/>
        </w:rPr>
      </w:pPr>
      <w:r>
        <w:rPr>
          <w:lang w:val="en-GB"/>
        </w:rPr>
        <w:t xml:space="preserve">Parameter </w:t>
      </w:r>
      <w:r w:rsidRPr="00F0579F">
        <w:rPr>
          <w:lang w:val="en-GB"/>
        </w:rPr>
        <w:t>szPkcs12File</w:t>
      </w:r>
      <w:r>
        <w:rPr>
          <w:lang w:val="en-GB"/>
        </w:rPr>
        <w:t xml:space="preserve"> indicates the PKCS#12 software token’s</w:t>
      </w:r>
      <w:r w:rsidR="0086268A">
        <w:rPr>
          <w:lang w:val="en-GB"/>
        </w:rPr>
        <w:t xml:space="preserve"> file name and path, if decryption is done with </w:t>
      </w:r>
      <w:proofErr w:type="gramStart"/>
      <w:r w:rsidR="0086268A">
        <w:rPr>
          <w:lang w:val="en-GB"/>
        </w:rPr>
        <w:t>a software</w:t>
      </w:r>
      <w:proofErr w:type="gramEnd"/>
      <w:r w:rsidR="0086268A">
        <w:rPr>
          <w:lang w:val="en-GB"/>
        </w:rPr>
        <w:t xml:space="preserve"> token. The value should be set to NULL when using PKCS#11 </w:t>
      </w:r>
      <w:r w:rsidR="00006E64">
        <w:rPr>
          <w:lang w:val="en-GB"/>
        </w:rPr>
        <w:t>driver</w:t>
      </w:r>
      <w:r w:rsidR="0086268A">
        <w:rPr>
          <w:lang w:val="en-GB"/>
        </w:rPr>
        <w:t xml:space="preserve"> (e.g. in case of Estonian ID cards).</w:t>
      </w:r>
    </w:p>
    <w:p w:rsidR="004A048B" w:rsidRPr="004A048B" w:rsidRDefault="004A048B" w:rsidP="004A048B">
      <w:pPr>
        <w:rPr>
          <w:lang w:val="en-GB"/>
        </w:rPr>
      </w:pPr>
      <w:r w:rsidRPr="00705015">
        <w:rPr>
          <w:b/>
          <w:lang w:val="en-GB"/>
        </w:rPr>
        <w:t>Note</w:t>
      </w:r>
      <w:r>
        <w:rPr>
          <w:lang w:val="en-GB"/>
        </w:rPr>
        <w:t xml:space="preserve">: when decrypting files then it should be taken into account that </w:t>
      </w:r>
      <w:r w:rsidRPr="0013121C">
        <w:rPr>
          <w:lang w:val="en-GB"/>
        </w:rPr>
        <w:t>for compatibility with other DigiDoc software components</w:t>
      </w:r>
      <w:r>
        <w:rPr>
          <w:lang w:val="en-GB"/>
        </w:rPr>
        <w:t>, it is recommended that</w:t>
      </w:r>
      <w:r w:rsidRPr="0013121C">
        <w:rPr>
          <w:lang w:val="en-GB"/>
        </w:rPr>
        <w:t xml:space="preserve"> the </w:t>
      </w:r>
      <w:r>
        <w:rPr>
          <w:lang w:val="en-GB"/>
        </w:rPr>
        <w:t>data file to be encrypted is placed</w:t>
      </w:r>
      <w:r w:rsidRPr="0013121C">
        <w:rPr>
          <w:lang w:val="en-GB"/>
        </w:rPr>
        <w:t xml:space="preserve"> inside a DigiDoc container</w:t>
      </w:r>
      <w:r>
        <w:rPr>
          <w:lang w:val="en-GB"/>
        </w:rPr>
        <w:t xml:space="preserve"> before encryption.</w:t>
      </w:r>
      <w:r w:rsidRPr="0013121C">
        <w:rPr>
          <w:lang w:val="en-GB"/>
        </w:rPr>
        <w:t xml:space="preserve"> </w:t>
      </w:r>
      <w:r>
        <w:rPr>
          <w:lang w:val="en-GB"/>
        </w:rPr>
        <w:t>In this case, it is also necessary to extract the original data file(s) from DigiDoc container after decryption.</w:t>
      </w:r>
    </w:p>
    <w:p w:rsidR="00BE2749" w:rsidRPr="00751DBB" w:rsidRDefault="00D81C00" w:rsidP="00E31F18">
      <w:pPr>
        <w:pStyle w:val="Pealkiri11"/>
        <w:rPr>
          <w:lang w:val="en-GB"/>
        </w:rPr>
      </w:pPr>
      <w:bookmarkStart w:id="41" w:name="_Toc345343025"/>
      <w:r w:rsidRPr="00751DBB">
        <w:rPr>
          <w:lang w:val="en-GB"/>
        </w:rPr>
        <w:lastRenderedPageBreak/>
        <w:t>C</w:t>
      </w:r>
      <w:r w:rsidR="00BE2749" w:rsidRPr="00751DBB">
        <w:rPr>
          <w:lang w:val="en-GB"/>
        </w:rPr>
        <w:t>DigiDoc utility</w:t>
      </w:r>
      <w:bookmarkEnd w:id="41"/>
    </w:p>
    <w:p w:rsidR="00C92C6F" w:rsidRPr="00751DBB" w:rsidRDefault="00207556" w:rsidP="0004750B">
      <w:pPr>
        <w:rPr>
          <w:lang w:val="en-GB"/>
        </w:rPr>
      </w:pPr>
      <w:r w:rsidRPr="00751DBB">
        <w:rPr>
          <w:lang w:val="en-GB"/>
        </w:rPr>
        <w:t>C</w:t>
      </w:r>
      <w:r w:rsidR="00C92C6F" w:rsidRPr="00751DBB">
        <w:rPr>
          <w:lang w:val="en-GB"/>
        </w:rPr>
        <w:t>DigiDoc library includes a command line utility program – cdigidoc.exe – which can be used to read, digitally sign, encrypt and decrypt files in OpenXadES format.</w:t>
      </w:r>
      <w:r w:rsidR="00E96037" w:rsidRPr="00751DBB">
        <w:rPr>
          <w:lang w:val="en-GB"/>
        </w:rPr>
        <w:t xml:space="preserve"> Source code of the program is in cdigidoc.c file.</w:t>
      </w:r>
    </w:p>
    <w:p w:rsidR="00661C82" w:rsidRPr="00751DBB" w:rsidRDefault="00661C82" w:rsidP="00661C82">
      <w:pPr>
        <w:rPr>
          <w:lang w:val="en-GB"/>
        </w:rPr>
      </w:pPr>
      <w:r w:rsidRPr="00751DBB">
        <w:rPr>
          <w:lang w:val="en-GB"/>
        </w:rPr>
        <w:t>The general format is:</w:t>
      </w:r>
    </w:p>
    <w:p w:rsidR="00661C82" w:rsidRPr="00751DBB" w:rsidRDefault="00661C82" w:rsidP="00661C82">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w:t>
      </w:r>
      <w:r w:rsidRPr="00E0059D">
        <w:rPr>
          <w:color w:val="0070C0"/>
          <w:lang w:val="en-GB"/>
        </w:rPr>
        <w:t>[command</w:t>
      </w:r>
      <w:r w:rsidR="00120C3B" w:rsidRPr="00E0059D">
        <w:rPr>
          <w:color w:val="0070C0"/>
          <w:lang w:val="en-GB"/>
        </w:rPr>
        <w:t>(</w:t>
      </w:r>
      <w:r w:rsidRPr="00E0059D">
        <w:rPr>
          <w:color w:val="0070C0"/>
          <w:lang w:val="en-GB"/>
        </w:rPr>
        <w:t>s</w:t>
      </w:r>
      <w:r w:rsidR="00120C3B" w:rsidRPr="00E0059D">
        <w:rPr>
          <w:color w:val="0070C0"/>
          <w:lang w:val="en-GB"/>
        </w:rPr>
        <w:t>)</w:t>
      </w:r>
      <w:r w:rsidRPr="00E0059D">
        <w:rPr>
          <w:color w:val="0070C0"/>
          <w:lang w:val="en-GB"/>
        </w:rPr>
        <w:t>]</w:t>
      </w:r>
    </w:p>
    <w:p w:rsidR="00661C82" w:rsidRPr="00751DBB" w:rsidRDefault="00661C82" w:rsidP="00661C82">
      <w:pPr>
        <w:rPr>
          <w:lang w:val="en-GB"/>
        </w:rPr>
      </w:pPr>
      <w:r w:rsidRPr="00751DBB">
        <w:rPr>
          <w:lang w:val="en-GB"/>
        </w:rPr>
        <w:t xml:space="preserve">A list of all the available commands and their format can always be displayed by using the -? </w:t>
      </w:r>
      <w:proofErr w:type="gramStart"/>
      <w:r w:rsidRPr="00751DBB">
        <w:rPr>
          <w:lang w:val="en-GB"/>
        </w:rPr>
        <w:t>or</w:t>
      </w:r>
      <w:proofErr w:type="gramEnd"/>
      <w:r w:rsidRPr="00751DBB">
        <w:rPr>
          <w:lang w:val="en-GB"/>
        </w:rPr>
        <w:t xml:space="preserve"> –help commands:</w:t>
      </w:r>
    </w:p>
    <w:p w:rsidR="00661C82" w:rsidRPr="00751DBB" w:rsidRDefault="00661C82" w:rsidP="00661C82">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w:t>
      </w:r>
      <w:r w:rsidRPr="00E0059D">
        <w:rPr>
          <w:color w:val="0070C0"/>
          <w:lang w:val="en-GB"/>
        </w:rPr>
        <w:t>-help</w:t>
      </w:r>
    </w:p>
    <w:p w:rsidR="00E0059D" w:rsidRPr="00751DBB" w:rsidRDefault="00E0059D" w:rsidP="00E0059D">
      <w:pPr>
        <w:rPr>
          <w:lang w:val="en-GB"/>
        </w:rPr>
      </w:pPr>
      <w:r>
        <w:rPr>
          <w:lang w:val="en-GB"/>
        </w:rPr>
        <w:t>Output from all of the CDigiDoc utility program’s commands is ended with the following information</w:t>
      </w:r>
      <w:r w:rsidRPr="00751DBB">
        <w:rPr>
          <w:lang w:val="en-GB"/>
        </w:rPr>
        <w:t>:</w:t>
      </w:r>
    </w:p>
    <w:p w:rsidR="00E0059D" w:rsidRDefault="00E0059D" w:rsidP="00E0059D">
      <w:pPr>
        <w:pStyle w:val="bat"/>
        <w:rPr>
          <w:lang w:val="en-GB"/>
        </w:rPr>
      </w:pPr>
      <w:r w:rsidRPr="00751DBB">
        <w:rPr>
          <w:lang w:val="en-GB"/>
        </w:rPr>
        <w:t xml:space="preserve"> </w:t>
      </w:r>
      <w:r>
        <w:rPr>
          <w:lang w:val="en-GB"/>
        </w:rPr>
        <w:t>CDigiDoc</w:t>
      </w:r>
      <w:proofErr w:type="gramStart"/>
      <w:r>
        <w:rPr>
          <w:lang w:val="en-GB"/>
        </w:rPr>
        <w:t>|</w:t>
      </w:r>
      <w:r>
        <w:rPr>
          <w:color w:val="0070C0"/>
          <w:lang w:val="en-GB"/>
        </w:rPr>
        <w:t>[</w:t>
      </w:r>
      <w:proofErr w:type="gramEnd"/>
      <w:r w:rsidRPr="00E0059D">
        <w:rPr>
          <w:color w:val="0070C0"/>
          <w:lang w:val="en-GB"/>
        </w:rPr>
        <w:t xml:space="preserve">error code or </w:t>
      </w:r>
      <w:r>
        <w:rPr>
          <w:color w:val="0070C0"/>
          <w:lang w:val="en-GB"/>
        </w:rPr>
        <w:t>‘</w:t>
      </w:r>
      <w:r w:rsidRPr="00E0059D">
        <w:rPr>
          <w:color w:val="0070C0"/>
          <w:lang w:val="en-GB"/>
        </w:rPr>
        <w:t>0</w:t>
      </w:r>
      <w:r>
        <w:rPr>
          <w:color w:val="0070C0"/>
          <w:lang w:val="en-GB"/>
        </w:rPr>
        <w:t>’</w:t>
      </w:r>
      <w:r w:rsidRPr="00E0059D">
        <w:rPr>
          <w:color w:val="0070C0"/>
          <w:lang w:val="en-GB"/>
        </w:rPr>
        <w:t xml:space="preserve"> in case of success</w:t>
      </w:r>
      <w:r>
        <w:rPr>
          <w:color w:val="0070C0"/>
          <w:lang w:val="en-GB"/>
        </w:rPr>
        <w:t>]</w:t>
      </w:r>
      <w:r>
        <w:rPr>
          <w:lang w:val="en-GB"/>
        </w:rPr>
        <w:t>|</w:t>
      </w:r>
      <w:r>
        <w:rPr>
          <w:color w:val="0070C0"/>
          <w:lang w:val="en-GB"/>
        </w:rPr>
        <w:t>[</w:t>
      </w:r>
      <w:r w:rsidRPr="00E0059D">
        <w:rPr>
          <w:color w:val="0070C0"/>
          <w:lang w:val="en-GB"/>
        </w:rPr>
        <w:t>elapsed time in seconds</w:t>
      </w:r>
      <w:r>
        <w:rPr>
          <w:color w:val="0070C0"/>
          <w:lang w:val="en-GB"/>
        </w:rPr>
        <w:t>]</w:t>
      </w:r>
    </w:p>
    <w:p w:rsidR="00B83AA6" w:rsidRDefault="00B83AA6" w:rsidP="00B83AA6">
      <w:pPr>
        <w:rPr>
          <w:lang w:val="en-GB"/>
        </w:rPr>
      </w:pPr>
      <w:r>
        <w:rPr>
          <w:lang w:val="en-GB"/>
        </w:rPr>
        <w:t>Note that the error codes’ definitions can be found in the file DigiDocError.h.</w:t>
      </w:r>
    </w:p>
    <w:p w:rsidR="00661C82" w:rsidRPr="00751DBB" w:rsidRDefault="00661C82" w:rsidP="0004750B">
      <w:pPr>
        <w:pStyle w:val="Heading2"/>
        <w:rPr>
          <w:lang w:val="en-GB"/>
        </w:rPr>
      </w:pPr>
      <w:bookmarkStart w:id="42" w:name="_Toc345343026"/>
      <w:r w:rsidRPr="00751DBB">
        <w:rPr>
          <w:lang w:val="en-GB"/>
        </w:rPr>
        <w:t>General commands</w:t>
      </w:r>
      <w:bookmarkEnd w:id="42"/>
    </w:p>
    <w:p w:rsidR="00207556" w:rsidRPr="00751DBB" w:rsidRDefault="00207556" w:rsidP="00602608">
      <w:pPr>
        <w:pStyle w:val="ListParagraph"/>
        <w:numPr>
          <w:ilvl w:val="0"/>
          <w:numId w:val="4"/>
        </w:numPr>
        <w:rPr>
          <w:lang w:val="en-GB"/>
        </w:rPr>
      </w:pPr>
      <w:r w:rsidRPr="00751DBB">
        <w:rPr>
          <w:b/>
          <w:lang w:val="en-GB"/>
        </w:rPr>
        <w:t xml:space="preserve">-? </w:t>
      </w:r>
      <w:proofErr w:type="gramStart"/>
      <w:r w:rsidRPr="00751DBB">
        <w:rPr>
          <w:b/>
          <w:lang w:val="en-GB"/>
        </w:rPr>
        <w:t>or</w:t>
      </w:r>
      <w:proofErr w:type="gramEnd"/>
      <w:r w:rsidRPr="00751DBB">
        <w:rPr>
          <w:b/>
          <w:lang w:val="en-GB"/>
        </w:rPr>
        <w:t xml:space="preserve"> –help</w:t>
      </w:r>
      <w:r w:rsidRPr="00751DBB">
        <w:rPr>
          <w:lang w:val="en-GB"/>
        </w:rPr>
        <w:t xml:space="preserve"> – displays help about command syntax</w:t>
      </w:r>
      <w:r w:rsidR="00812155" w:rsidRPr="00751DBB">
        <w:rPr>
          <w:lang w:val="en-GB"/>
        </w:rPr>
        <w:t>.</w:t>
      </w:r>
    </w:p>
    <w:p w:rsidR="00207556" w:rsidRPr="00751DBB" w:rsidRDefault="00207556" w:rsidP="00602608">
      <w:pPr>
        <w:pStyle w:val="ListParagraph"/>
        <w:numPr>
          <w:ilvl w:val="0"/>
          <w:numId w:val="4"/>
        </w:numPr>
        <w:rPr>
          <w:lang w:val="en-GB"/>
        </w:rPr>
      </w:pPr>
      <w:r w:rsidRPr="00751DBB">
        <w:rPr>
          <w:b/>
          <w:lang w:val="en-GB"/>
        </w:rPr>
        <w:t>-</w:t>
      </w:r>
      <w:proofErr w:type="gramStart"/>
      <w:r w:rsidRPr="00751DBB">
        <w:rPr>
          <w:b/>
          <w:lang w:val="en-GB"/>
        </w:rPr>
        <w:t>config</w:t>
      </w:r>
      <w:proofErr w:type="gramEnd"/>
      <w:r w:rsidRPr="00751DBB">
        <w:rPr>
          <w:b/>
          <w:lang w:val="en-GB"/>
        </w:rPr>
        <w:t xml:space="preserve"> &lt;configuration-file&gt;</w:t>
      </w:r>
      <w:r w:rsidRPr="00751DBB">
        <w:rPr>
          <w:lang w:val="en-GB"/>
        </w:rPr>
        <w:t xml:space="preserve"> - s</w:t>
      </w:r>
      <w:r w:rsidR="003C712B" w:rsidRPr="00751DBB">
        <w:rPr>
          <w:lang w:val="en-GB"/>
        </w:rPr>
        <w:t>pecifies the C</w:t>
      </w:r>
      <w:r w:rsidRPr="00751DBB">
        <w:rPr>
          <w:lang w:val="en-GB"/>
        </w:rPr>
        <w:t xml:space="preserve">DigiDoc configuration file name. </w:t>
      </w:r>
    </w:p>
    <w:p w:rsidR="009074A3" w:rsidRPr="00751DBB" w:rsidRDefault="00207556" w:rsidP="00602608">
      <w:pPr>
        <w:pStyle w:val="ListParagraph"/>
        <w:numPr>
          <w:ilvl w:val="0"/>
          <w:numId w:val="4"/>
        </w:numPr>
        <w:rPr>
          <w:lang w:val="en-GB"/>
        </w:rPr>
      </w:pPr>
      <w:r w:rsidRPr="00751DBB">
        <w:rPr>
          <w:b/>
          <w:lang w:val="en-GB"/>
        </w:rPr>
        <w:t>-</w:t>
      </w:r>
      <w:proofErr w:type="gramStart"/>
      <w:r w:rsidRPr="00751DBB">
        <w:rPr>
          <w:b/>
          <w:lang w:val="en-GB"/>
        </w:rPr>
        <w:t>check-</w:t>
      </w:r>
      <w:proofErr w:type="gramEnd"/>
      <w:r w:rsidRPr="00751DBB">
        <w:rPr>
          <w:b/>
          <w:lang w:val="en-GB"/>
        </w:rPr>
        <w:t>cert &lt;certificate-file-in-pem-format&gt;</w:t>
      </w:r>
      <w:r w:rsidRPr="00751DBB">
        <w:rPr>
          <w:lang w:val="en-GB"/>
        </w:rPr>
        <w:t xml:space="preserve"> - checks the certificate validity status</w:t>
      </w:r>
      <w:r w:rsidR="00812155" w:rsidRPr="00751DBB">
        <w:rPr>
          <w:lang w:val="en-GB"/>
        </w:rPr>
        <w:t>.</w:t>
      </w:r>
      <w:r w:rsidRPr="00751DBB">
        <w:rPr>
          <w:lang w:val="en-GB"/>
        </w:rPr>
        <w:t xml:space="preserve"> </w:t>
      </w:r>
    </w:p>
    <w:p w:rsidR="00207556" w:rsidRPr="00751DBB" w:rsidRDefault="00207556" w:rsidP="00207556">
      <w:pPr>
        <w:pStyle w:val="ListParagraph"/>
        <w:rPr>
          <w:b/>
          <w:u w:val="single"/>
          <w:lang w:val="en-GB"/>
        </w:rPr>
      </w:pPr>
      <w:r w:rsidRPr="00751DBB">
        <w:rPr>
          <w:b/>
          <w:u w:val="single"/>
          <w:lang w:val="en-GB"/>
        </w:rPr>
        <w:t>Setting the configuration file</w:t>
      </w:r>
    </w:p>
    <w:p w:rsidR="00207556" w:rsidRPr="00751DBB" w:rsidRDefault="00207556" w:rsidP="00207556">
      <w:pPr>
        <w:pStyle w:val="ListParagraph"/>
        <w:rPr>
          <w:lang w:val="en-GB"/>
        </w:rPr>
      </w:pPr>
      <w:r w:rsidRPr="00751DBB">
        <w:rPr>
          <w:b/>
          <w:lang w:val="en-GB"/>
        </w:rPr>
        <w:t>-config &lt;configuration-file&gt;</w:t>
      </w:r>
    </w:p>
    <w:p w:rsidR="00207556" w:rsidRPr="00751DBB" w:rsidRDefault="00207556" w:rsidP="00207556">
      <w:pPr>
        <w:pStyle w:val="UtilitySyntax"/>
        <w:rPr>
          <w:lang w:val="en-GB"/>
        </w:rPr>
      </w:pPr>
      <w:r w:rsidRPr="00751DBB">
        <w:rPr>
          <w:lang w:val="en-GB"/>
        </w:rPr>
        <w:t>You can dynamically specify the configuration file used before executing each command line task.</w:t>
      </w:r>
    </w:p>
    <w:p w:rsidR="00207556" w:rsidRPr="00751DBB" w:rsidRDefault="00207556" w:rsidP="00207556">
      <w:pPr>
        <w:pStyle w:val="UtilitySyntax"/>
        <w:rPr>
          <w:lang w:val="en-GB"/>
        </w:rPr>
      </w:pPr>
      <w:r w:rsidRPr="00751DBB">
        <w:rPr>
          <w:lang w:val="en-GB"/>
        </w:rPr>
        <w:t xml:space="preserve">If left unspecified, then the configuration file is looked up from </w:t>
      </w:r>
      <w:r w:rsidR="00D81C00" w:rsidRPr="00751DBB">
        <w:rPr>
          <w:lang w:val="en-GB"/>
        </w:rPr>
        <w:t xml:space="preserve">default </w:t>
      </w:r>
      <w:r w:rsidRPr="00751DBB">
        <w:rPr>
          <w:lang w:val="en-GB"/>
        </w:rPr>
        <w:t>locations</w:t>
      </w:r>
      <w:r w:rsidR="00D81C00" w:rsidRPr="00751DBB">
        <w:rPr>
          <w:lang w:val="en-GB"/>
        </w:rPr>
        <w:t xml:space="preserve"> (see section </w:t>
      </w:r>
      <w:r w:rsidR="00205656" w:rsidRPr="00751DBB">
        <w:rPr>
          <w:lang w:val="en-GB"/>
        </w:rPr>
        <w:t>“</w:t>
      </w:r>
      <w:r w:rsidR="00D81C00" w:rsidRPr="00751DBB">
        <w:rPr>
          <w:lang w:val="en-GB"/>
        </w:rPr>
        <w:t>3.4 Configuring CDigiDoc</w:t>
      </w:r>
      <w:r w:rsidR="00205656" w:rsidRPr="00751DBB">
        <w:rPr>
          <w:lang w:val="en-GB"/>
        </w:rPr>
        <w:t>”</w:t>
      </w:r>
      <w:r w:rsidR="00D81C00" w:rsidRPr="00751DBB">
        <w:rPr>
          <w:lang w:val="en-GB"/>
        </w:rPr>
        <w:t xml:space="preserve"> for more information).</w:t>
      </w:r>
    </w:p>
    <w:p w:rsidR="00207556" w:rsidRPr="00751DBB" w:rsidRDefault="00207556" w:rsidP="00207556">
      <w:pPr>
        <w:rPr>
          <w:b/>
          <w:u w:val="single"/>
          <w:lang w:val="en-GB"/>
        </w:rPr>
      </w:pPr>
      <w:r w:rsidRPr="00751DBB">
        <w:rPr>
          <w:b/>
          <w:u w:val="single"/>
          <w:lang w:val="en-GB"/>
        </w:rPr>
        <w:t>Checking the certificate</w:t>
      </w:r>
    </w:p>
    <w:p w:rsidR="00207556" w:rsidRPr="00751DBB" w:rsidRDefault="00207556" w:rsidP="00207556">
      <w:pPr>
        <w:pStyle w:val="ListParagraph"/>
        <w:rPr>
          <w:lang w:val="en-GB"/>
        </w:rPr>
      </w:pPr>
      <w:r w:rsidRPr="00751DBB">
        <w:rPr>
          <w:b/>
          <w:lang w:val="en-GB"/>
        </w:rPr>
        <w:t>-</w:t>
      </w:r>
      <w:proofErr w:type="gramStart"/>
      <w:r w:rsidRPr="00751DBB">
        <w:rPr>
          <w:b/>
          <w:lang w:val="en-GB"/>
        </w:rPr>
        <w:t>check-</w:t>
      </w:r>
      <w:proofErr w:type="gramEnd"/>
      <w:r w:rsidRPr="00751DBB">
        <w:rPr>
          <w:b/>
          <w:lang w:val="en-GB"/>
        </w:rPr>
        <w:t>cert &lt;certificate-file-in-pem-format&gt;</w:t>
      </w:r>
    </w:p>
    <w:p w:rsidR="00207556" w:rsidRPr="00751DBB" w:rsidRDefault="00207556" w:rsidP="00207556">
      <w:pPr>
        <w:pStyle w:val="UtilitySyntax"/>
        <w:rPr>
          <w:lang w:val="en-GB"/>
        </w:rPr>
      </w:pPr>
      <w:r w:rsidRPr="00751DBB">
        <w:rPr>
          <w:lang w:val="en-GB"/>
        </w:rPr>
        <w:t xml:space="preserve">Used for </w:t>
      </w:r>
      <w:r w:rsidR="00DD2A9E" w:rsidRPr="00751DBB">
        <w:rPr>
          <w:lang w:val="en-GB"/>
        </w:rPr>
        <w:t>checking</w:t>
      </w:r>
      <w:r w:rsidRPr="00751DBB">
        <w:rPr>
          <w:lang w:val="en-GB"/>
        </w:rPr>
        <w:t xml:space="preserve"> the chosen certificate’s validity; returns an OCSP response from the certificate’s CA</w:t>
      </w:r>
      <w:r w:rsidR="0013576D" w:rsidRPr="00751DBB">
        <w:rPr>
          <w:lang w:val="en-GB"/>
        </w:rPr>
        <w:t>’s</w:t>
      </w:r>
      <w:r w:rsidRPr="00751DBB">
        <w:rPr>
          <w:lang w:val="en-GB"/>
        </w:rPr>
        <w:t xml:space="preserve"> OCSP responder.</w:t>
      </w:r>
      <w:r w:rsidR="0013576D" w:rsidRPr="00751DBB">
        <w:rPr>
          <w:lang w:val="en-GB"/>
        </w:rPr>
        <w:t xml:space="preserve"> Note that the command is currently not being tested.</w:t>
      </w:r>
    </w:p>
    <w:p w:rsidR="00207556" w:rsidRPr="00751DBB" w:rsidRDefault="00310931" w:rsidP="00310931">
      <w:pPr>
        <w:pStyle w:val="UtilitySyntax"/>
        <w:rPr>
          <w:highlight w:val="yellow"/>
          <w:lang w:val="en-GB"/>
        </w:rPr>
      </w:pPr>
      <w:r w:rsidRPr="00751DBB">
        <w:rPr>
          <w:lang w:val="en-GB"/>
        </w:rPr>
        <w:t>If the certificate is valid, then the return code’s (RC) value is 0. For example:</w:t>
      </w:r>
    </w:p>
    <w:p w:rsidR="00317C48" w:rsidRPr="00751DBB" w:rsidRDefault="00317C48" w:rsidP="00310931">
      <w:pPr>
        <w:pStyle w:val="UtilitySyntax"/>
        <w:ind w:left="1287" w:firstLine="153"/>
        <w:rPr>
          <w:lang w:val="en-GB"/>
        </w:rPr>
      </w:pPr>
      <w:r w:rsidRPr="00751DBB">
        <w:rPr>
          <w:lang w:val="en-GB"/>
        </w:rPr>
        <w:t>Verifying cert: MÄNNIK</w:t>
      </w:r>
      <w:proofErr w:type="gramStart"/>
      <w:r w:rsidRPr="00751DBB">
        <w:rPr>
          <w:lang w:val="en-GB"/>
        </w:rPr>
        <w:t>,MARI</w:t>
      </w:r>
      <w:proofErr w:type="gramEnd"/>
      <w:r w:rsidRPr="00751DBB">
        <w:rPr>
          <w:lang w:val="en-GB"/>
        </w:rPr>
        <w:t>-LIIS,47101010033 --&gt; RC :0</w:t>
      </w:r>
    </w:p>
    <w:p w:rsidR="00207556" w:rsidRPr="00751DBB" w:rsidRDefault="00207556" w:rsidP="00207556">
      <w:pPr>
        <w:pStyle w:val="bat"/>
        <w:rPr>
          <w:b/>
          <w:u w:val="single"/>
          <w:lang w:val="en-GB"/>
        </w:rPr>
      </w:pPr>
      <w:r w:rsidRPr="00751DBB">
        <w:rPr>
          <w:b/>
          <w:u w:val="single"/>
          <w:lang w:val="en-GB"/>
        </w:rPr>
        <w:t>Sample: setting the configuration file when creating a new DigiDoc container</w:t>
      </w:r>
    </w:p>
    <w:p w:rsidR="00207556" w:rsidRPr="00751DBB" w:rsidRDefault="000248D8" w:rsidP="00207556">
      <w:pPr>
        <w:pStyle w:val="bat"/>
        <w:rPr>
          <w:lang w:val="en-GB"/>
        </w:rPr>
      </w:pPr>
      <w:r w:rsidRPr="00751DBB">
        <w:rPr>
          <w:lang w:val="en-GB"/>
        </w:rPr>
        <w:t xml:space="preserve">&gt; </w:t>
      </w:r>
      <w:proofErr w:type="gramStart"/>
      <w:r w:rsidRPr="00751DBB">
        <w:rPr>
          <w:lang w:val="en-GB"/>
        </w:rPr>
        <w:t>cdigidoc</w:t>
      </w:r>
      <w:proofErr w:type="gramEnd"/>
      <w:r w:rsidR="00207556" w:rsidRPr="00751DBB">
        <w:rPr>
          <w:lang w:val="en-GB"/>
        </w:rPr>
        <w:t xml:space="preserve"> </w:t>
      </w:r>
      <w:r w:rsidRPr="00751DBB">
        <w:rPr>
          <w:color w:val="0070C0"/>
          <w:lang w:val="en-GB"/>
        </w:rPr>
        <w:t>–config c:\temp\digidoc.ini</w:t>
      </w:r>
      <w:r w:rsidR="00207556" w:rsidRPr="00751DBB">
        <w:rPr>
          <w:color w:val="0070C0"/>
          <w:lang w:val="en-GB"/>
        </w:rPr>
        <w:t xml:space="preserve"> </w:t>
      </w:r>
      <w:r w:rsidR="00120C3B" w:rsidRPr="00751DBB">
        <w:rPr>
          <w:lang w:val="en-GB"/>
        </w:rPr>
        <w:t xml:space="preserve">-new </w:t>
      </w:r>
      <w:r w:rsidR="00207556" w:rsidRPr="00751DBB">
        <w:rPr>
          <w:lang w:val="en-GB"/>
        </w:rPr>
        <w:t xml:space="preserve">-add c:\temp\test1.txt </w:t>
      </w:r>
      <w:r w:rsidR="006C1AC1" w:rsidRPr="00751DBB">
        <w:rPr>
          <w:lang w:val="en-GB"/>
        </w:rPr>
        <w:t xml:space="preserve">text/plain </w:t>
      </w:r>
      <w:r w:rsidR="00207556" w:rsidRPr="00751DBB">
        <w:rPr>
          <w:lang w:val="en-GB"/>
        </w:rPr>
        <w:t>-out c:\temp\test1.ddoc</w:t>
      </w:r>
    </w:p>
    <w:p w:rsidR="00207556" w:rsidRPr="00751DBB" w:rsidRDefault="00207556" w:rsidP="00207556">
      <w:pPr>
        <w:pStyle w:val="bat"/>
        <w:rPr>
          <w:lang w:val="en-GB"/>
        </w:rPr>
      </w:pPr>
    </w:p>
    <w:p w:rsidR="00207556" w:rsidRPr="00751DBB" w:rsidRDefault="00207556" w:rsidP="00207556">
      <w:pPr>
        <w:pStyle w:val="bat"/>
        <w:rPr>
          <w:lang w:val="en-GB"/>
        </w:rPr>
      </w:pPr>
      <w:r w:rsidRPr="00751DBB">
        <w:rPr>
          <w:lang w:val="en-GB"/>
        </w:rPr>
        <w:tab/>
        <w:t>Input:</w:t>
      </w:r>
    </w:p>
    <w:p w:rsidR="00207556" w:rsidRPr="00751DBB" w:rsidRDefault="00120C3B" w:rsidP="00207556">
      <w:pPr>
        <w:pStyle w:val="bat"/>
        <w:rPr>
          <w:lang w:val="en-GB"/>
        </w:rPr>
      </w:pPr>
      <w:r w:rsidRPr="00751DBB">
        <w:rPr>
          <w:color w:val="0070C0"/>
          <w:lang w:val="en-GB"/>
        </w:rPr>
        <w:lastRenderedPageBreak/>
        <w:tab/>
        <w:t>- c:\temp\digidoc.ini</w:t>
      </w:r>
      <w:r w:rsidR="00207556" w:rsidRPr="00751DBB">
        <w:rPr>
          <w:color w:val="0070C0"/>
          <w:lang w:val="en-GB"/>
        </w:rPr>
        <w:t xml:space="preserve"> – the </w:t>
      </w:r>
      <w:proofErr w:type="gramStart"/>
      <w:r w:rsidR="00207556" w:rsidRPr="00751DBB">
        <w:rPr>
          <w:color w:val="0070C0"/>
          <w:lang w:val="en-GB"/>
        </w:rPr>
        <w:t>configuration</w:t>
      </w:r>
      <w:r w:rsidRPr="00751DBB">
        <w:rPr>
          <w:color w:val="0070C0"/>
          <w:lang w:val="en-GB"/>
        </w:rPr>
        <w:t xml:space="preserve"> </w:t>
      </w:r>
      <w:r w:rsidR="00207556" w:rsidRPr="00751DBB">
        <w:rPr>
          <w:color w:val="0070C0"/>
          <w:lang w:val="en-GB"/>
        </w:rPr>
        <w:t>file</w:t>
      </w:r>
      <w:proofErr w:type="gramEnd"/>
      <w:r w:rsidRPr="00751DBB">
        <w:rPr>
          <w:color w:val="0070C0"/>
          <w:lang w:val="en-GB"/>
        </w:rPr>
        <w:t xml:space="preserve"> </w:t>
      </w:r>
      <w:r w:rsidR="00207556" w:rsidRPr="00751DBB">
        <w:rPr>
          <w:color w:val="0070C0"/>
          <w:lang w:val="en-GB"/>
        </w:rPr>
        <w:t>to be use</w:t>
      </w:r>
      <w:r w:rsidRPr="00751DBB">
        <w:rPr>
          <w:color w:val="0070C0"/>
          <w:lang w:val="en-GB"/>
        </w:rPr>
        <w:t>d</w:t>
      </w:r>
    </w:p>
    <w:p w:rsidR="00207556" w:rsidRPr="00751DBB" w:rsidRDefault="00207556" w:rsidP="00207556">
      <w:pPr>
        <w:pStyle w:val="bat"/>
        <w:rPr>
          <w:lang w:val="en-GB"/>
        </w:rPr>
      </w:pPr>
      <w:r w:rsidRPr="00751DBB">
        <w:rPr>
          <w:lang w:val="en-GB"/>
        </w:rPr>
        <w:tab/>
        <w:t>-</w:t>
      </w:r>
      <w:r w:rsidR="00120C3B" w:rsidRPr="00751DBB">
        <w:rPr>
          <w:lang w:val="en-GB"/>
        </w:rPr>
        <w:t xml:space="preserve"> </w:t>
      </w:r>
      <w:r w:rsidRPr="00751DBB">
        <w:rPr>
          <w:lang w:val="en-GB"/>
        </w:rPr>
        <w:t>c:\temp\test1.txt</w:t>
      </w:r>
      <w:r w:rsidRPr="00751DBB">
        <w:rPr>
          <w:lang w:val="en-GB"/>
        </w:rPr>
        <w:tab/>
        <w:t>- a data file to be added to ddoc container</w:t>
      </w:r>
    </w:p>
    <w:p w:rsidR="00207556" w:rsidRPr="00751DBB" w:rsidRDefault="00207556" w:rsidP="00207556">
      <w:pPr>
        <w:pStyle w:val="bat"/>
        <w:rPr>
          <w:lang w:val="en-GB"/>
        </w:rPr>
      </w:pPr>
      <w:r w:rsidRPr="00751DBB">
        <w:rPr>
          <w:lang w:val="en-GB"/>
        </w:rPr>
        <w:tab/>
        <w:t>- text/plain</w:t>
      </w:r>
      <w:r w:rsidRPr="00751DBB">
        <w:rPr>
          <w:lang w:val="en-GB"/>
        </w:rPr>
        <w:tab/>
      </w:r>
      <w:r w:rsidRPr="00751DBB">
        <w:rPr>
          <w:lang w:val="en-GB"/>
        </w:rPr>
        <w:tab/>
        <w:t>- mime type of the data file</w:t>
      </w:r>
    </w:p>
    <w:p w:rsidR="00207556" w:rsidRPr="00751DBB" w:rsidRDefault="00207556" w:rsidP="00207556">
      <w:pPr>
        <w:pStyle w:val="bat"/>
        <w:rPr>
          <w:lang w:val="en-GB"/>
        </w:rPr>
      </w:pPr>
      <w:r w:rsidRPr="00751DBB">
        <w:rPr>
          <w:lang w:val="en-GB"/>
        </w:rPr>
        <w:tab/>
        <w:t>- c:\temp\test1.ddoc</w:t>
      </w:r>
      <w:r w:rsidR="00120C3B" w:rsidRPr="00751DBB">
        <w:rPr>
          <w:lang w:val="en-GB"/>
        </w:rPr>
        <w:tab/>
      </w:r>
      <w:r w:rsidRPr="00751DBB">
        <w:rPr>
          <w:lang w:val="en-GB"/>
        </w:rPr>
        <w:t>- ddoc container to be created</w:t>
      </w:r>
    </w:p>
    <w:p w:rsidR="00207556" w:rsidRPr="00751DBB" w:rsidRDefault="00207556" w:rsidP="00207556">
      <w:pPr>
        <w:pStyle w:val="Heading2"/>
        <w:rPr>
          <w:lang w:val="en-GB"/>
        </w:rPr>
      </w:pPr>
      <w:bookmarkStart w:id="43" w:name="_Toc313013711"/>
      <w:bookmarkStart w:id="44" w:name="_Toc345343027"/>
      <w:r w:rsidRPr="00751DBB">
        <w:rPr>
          <w:lang w:val="en-GB"/>
        </w:rPr>
        <w:t>Digital signature commands</w:t>
      </w:r>
      <w:bookmarkEnd w:id="43"/>
      <w:bookmarkEnd w:id="44"/>
    </w:p>
    <w:p w:rsidR="00F86621" w:rsidRPr="002D50CD" w:rsidRDefault="003C712B" w:rsidP="009F1D86">
      <w:pPr>
        <w:pStyle w:val="ListParagraph"/>
        <w:numPr>
          <w:ilvl w:val="0"/>
          <w:numId w:val="42"/>
        </w:numPr>
        <w:rPr>
          <w:b/>
          <w:lang w:val="en-GB"/>
        </w:rPr>
      </w:pPr>
      <w:r w:rsidRPr="00751DBB">
        <w:rPr>
          <w:b/>
          <w:lang w:val="en-GB"/>
        </w:rPr>
        <w:t>-</w:t>
      </w:r>
      <w:r w:rsidR="00207556" w:rsidRPr="00751DBB">
        <w:rPr>
          <w:b/>
          <w:lang w:val="en-GB"/>
        </w:rPr>
        <w:t xml:space="preserve">in &lt;input-digidoc-file&gt; - </w:t>
      </w:r>
      <w:r w:rsidR="00207556" w:rsidRPr="00751DBB">
        <w:rPr>
          <w:lang w:val="en-GB"/>
        </w:rPr>
        <w:t>reads in a DigiDoc file</w:t>
      </w:r>
    </w:p>
    <w:p w:rsidR="002D50CD" w:rsidRPr="002D50CD" w:rsidRDefault="002D50CD" w:rsidP="009F1D86">
      <w:pPr>
        <w:pStyle w:val="ListParagraph"/>
        <w:numPr>
          <w:ilvl w:val="0"/>
          <w:numId w:val="42"/>
        </w:numPr>
        <w:rPr>
          <w:lang w:val="en-GB"/>
        </w:rPr>
      </w:pPr>
      <w:r w:rsidRPr="00F86621">
        <w:rPr>
          <w:b/>
          <w:lang w:val="en-GB"/>
        </w:rPr>
        <w:t>-</w:t>
      </w:r>
      <w:proofErr w:type="gramStart"/>
      <w:r w:rsidRPr="00F86621">
        <w:rPr>
          <w:b/>
          <w:lang w:val="en-GB"/>
        </w:rPr>
        <w:t>in-</w:t>
      </w:r>
      <w:proofErr w:type="gramEnd"/>
      <w:r w:rsidRPr="00F86621">
        <w:rPr>
          <w:b/>
          <w:lang w:val="en-GB"/>
        </w:rPr>
        <w:t xml:space="preserve">mem &lt;input-digidoc-file&gt; - </w:t>
      </w:r>
      <w:r w:rsidRPr="00F86621">
        <w:rPr>
          <w:lang w:val="en-GB"/>
        </w:rPr>
        <w:t xml:space="preserve">reads in a DigiDoc file. </w:t>
      </w:r>
      <w:r w:rsidR="00974B59" w:rsidRPr="00A90F3D">
        <w:rPr>
          <w:lang w:val="en-GB"/>
        </w:rPr>
        <w:t xml:space="preserve">The operation is conducted “in memory”, meaning that </w:t>
      </w:r>
      <w:r w:rsidR="00974B59" w:rsidRPr="00B03459">
        <w:rPr>
          <w:lang w:val="en-GB"/>
        </w:rPr>
        <w:t xml:space="preserve">the data </w:t>
      </w:r>
      <w:r w:rsidR="00974B59">
        <w:rPr>
          <w:lang w:val="en-GB"/>
        </w:rPr>
        <w:t>is read into a</w:t>
      </w:r>
      <w:r w:rsidR="00974B59" w:rsidRPr="00B03459">
        <w:rPr>
          <w:lang w:val="en-GB"/>
        </w:rPr>
        <w:t xml:space="preserve"> memory buffer and no intermediary data is written to temporary files on the disk.</w:t>
      </w:r>
    </w:p>
    <w:p w:rsidR="00207556" w:rsidRPr="002D50CD" w:rsidRDefault="00207556" w:rsidP="009F1D86">
      <w:pPr>
        <w:pStyle w:val="ListParagraph"/>
        <w:numPr>
          <w:ilvl w:val="0"/>
          <w:numId w:val="42"/>
        </w:numPr>
        <w:rPr>
          <w:lang w:val="en-GB"/>
        </w:rPr>
      </w:pPr>
      <w:r w:rsidRPr="002D50CD">
        <w:rPr>
          <w:b/>
          <w:lang w:val="en-GB"/>
        </w:rPr>
        <w:t xml:space="preserve">-new – </w:t>
      </w:r>
      <w:r w:rsidRPr="002D50CD">
        <w:rPr>
          <w:lang w:val="en-GB"/>
        </w:rPr>
        <w:t>creates a new DigiDoc container</w:t>
      </w:r>
    </w:p>
    <w:p w:rsidR="00207556" w:rsidRPr="0060401B" w:rsidRDefault="00207556" w:rsidP="00602608">
      <w:pPr>
        <w:pStyle w:val="ListParagraph"/>
        <w:numPr>
          <w:ilvl w:val="0"/>
          <w:numId w:val="20"/>
        </w:numPr>
        <w:rPr>
          <w:b/>
          <w:lang w:val="en-GB"/>
        </w:rPr>
      </w:pPr>
      <w:r w:rsidRPr="00751DBB">
        <w:rPr>
          <w:b/>
          <w:lang w:val="en-GB"/>
        </w:rPr>
        <w:t xml:space="preserve">-add &lt;input-file&gt; &lt;mime-type&gt; – </w:t>
      </w:r>
      <w:r w:rsidRPr="00751DBB">
        <w:rPr>
          <w:lang w:val="en-GB"/>
        </w:rPr>
        <w:t>adds a data file to a DigiDoc container</w:t>
      </w:r>
    </w:p>
    <w:p w:rsidR="0060401B" w:rsidRPr="0060401B" w:rsidRDefault="0060401B" w:rsidP="0060401B">
      <w:pPr>
        <w:pStyle w:val="ListParagraph"/>
        <w:numPr>
          <w:ilvl w:val="0"/>
          <w:numId w:val="20"/>
        </w:numPr>
        <w:rPr>
          <w:b/>
          <w:lang w:val="en-GB"/>
        </w:rPr>
      </w:pPr>
      <w:r>
        <w:rPr>
          <w:b/>
          <w:lang w:val="en-GB"/>
        </w:rPr>
        <w:t>-</w:t>
      </w:r>
      <w:proofErr w:type="gramStart"/>
      <w:r>
        <w:rPr>
          <w:b/>
          <w:lang w:val="en-GB"/>
        </w:rPr>
        <w:t>add-</w:t>
      </w:r>
      <w:proofErr w:type="gramEnd"/>
      <w:r>
        <w:rPr>
          <w:b/>
          <w:lang w:val="en-GB"/>
        </w:rPr>
        <w:t xml:space="preserve">mem </w:t>
      </w:r>
      <w:r w:rsidRPr="00A578F7">
        <w:rPr>
          <w:b/>
          <w:lang w:val="en-GB"/>
        </w:rPr>
        <w:t>&lt;input-file&gt; &lt;mime-type&gt;</w:t>
      </w:r>
      <w:r>
        <w:rPr>
          <w:b/>
          <w:lang w:val="en-GB"/>
        </w:rPr>
        <w:t xml:space="preserve"> -</w:t>
      </w:r>
      <w:r>
        <w:rPr>
          <w:lang w:val="en-GB"/>
        </w:rPr>
        <w:t xml:space="preserve"> </w:t>
      </w:r>
      <w:r w:rsidRPr="005708E0">
        <w:rPr>
          <w:lang w:val="en-GB"/>
        </w:rPr>
        <w:t xml:space="preserve">adds </w:t>
      </w:r>
      <w:r>
        <w:rPr>
          <w:lang w:val="en-GB"/>
        </w:rPr>
        <w:t xml:space="preserve">a data file to a DigiDoc container. </w:t>
      </w:r>
      <w:r w:rsidR="002909ED">
        <w:rPr>
          <w:lang w:val="en-GB"/>
        </w:rPr>
        <w:t>The operation is conducted “in memory”, meaning that the data is read into a memory buffer and no intermediary data is written to temporary files on the disk.</w:t>
      </w:r>
    </w:p>
    <w:p w:rsidR="00207556" w:rsidRPr="00751DBB" w:rsidRDefault="00207556" w:rsidP="00602608">
      <w:pPr>
        <w:pStyle w:val="ListParagraph"/>
        <w:numPr>
          <w:ilvl w:val="0"/>
          <w:numId w:val="20"/>
        </w:numPr>
        <w:rPr>
          <w:b/>
          <w:lang w:val="en-GB"/>
        </w:rPr>
      </w:pPr>
      <w:r w:rsidRPr="00751DBB">
        <w:rPr>
          <w:b/>
          <w:lang w:val="en-GB"/>
        </w:rPr>
        <w:t xml:space="preserve">-sign &lt;pin-code&gt; – </w:t>
      </w:r>
      <w:r w:rsidRPr="00751DBB">
        <w:rPr>
          <w:lang w:val="en-GB"/>
        </w:rPr>
        <w:t>signs a DigiDoc file</w:t>
      </w:r>
    </w:p>
    <w:p w:rsidR="00207556" w:rsidRPr="005211F2" w:rsidRDefault="00812155" w:rsidP="00602608">
      <w:pPr>
        <w:pStyle w:val="ListParagraph"/>
        <w:numPr>
          <w:ilvl w:val="0"/>
          <w:numId w:val="20"/>
        </w:numPr>
        <w:rPr>
          <w:b/>
          <w:lang w:val="en-GB"/>
        </w:rPr>
      </w:pPr>
      <w:r w:rsidRPr="00751DBB">
        <w:rPr>
          <w:b/>
          <w:lang w:val="en-GB"/>
        </w:rPr>
        <w:t>-out &lt;output-file&gt; –</w:t>
      </w:r>
      <w:r w:rsidR="00207556" w:rsidRPr="00751DBB">
        <w:rPr>
          <w:b/>
          <w:lang w:val="en-GB"/>
        </w:rPr>
        <w:t xml:space="preserve"> </w:t>
      </w:r>
      <w:r w:rsidR="00207556" w:rsidRPr="00751DBB">
        <w:rPr>
          <w:lang w:val="en-GB"/>
        </w:rPr>
        <w:t>creates a DigiDoc file at the specified location</w:t>
      </w:r>
    </w:p>
    <w:p w:rsidR="000C5665" w:rsidRPr="00A578F7" w:rsidRDefault="000C5665" w:rsidP="000C5665">
      <w:pPr>
        <w:pStyle w:val="ListParagraph"/>
        <w:numPr>
          <w:ilvl w:val="0"/>
          <w:numId w:val="20"/>
        </w:numPr>
        <w:rPr>
          <w:b/>
          <w:lang w:val="en-GB"/>
        </w:rPr>
      </w:pPr>
      <w:r>
        <w:rPr>
          <w:b/>
          <w:lang w:val="en-GB"/>
        </w:rPr>
        <w:t>-</w:t>
      </w:r>
      <w:proofErr w:type="gramStart"/>
      <w:r>
        <w:rPr>
          <w:b/>
          <w:lang w:val="en-GB"/>
        </w:rPr>
        <w:t>out-</w:t>
      </w:r>
      <w:proofErr w:type="gramEnd"/>
      <w:r>
        <w:rPr>
          <w:b/>
          <w:lang w:val="en-GB"/>
        </w:rPr>
        <w:t xml:space="preserve">mem </w:t>
      </w:r>
      <w:r w:rsidRPr="00A578F7">
        <w:rPr>
          <w:b/>
          <w:lang w:val="en-GB"/>
        </w:rPr>
        <w:t>&lt;output-file&gt;</w:t>
      </w:r>
      <w:r>
        <w:rPr>
          <w:b/>
          <w:lang w:val="en-GB"/>
        </w:rPr>
        <w:t xml:space="preserve"> - </w:t>
      </w:r>
      <w:r>
        <w:rPr>
          <w:lang w:val="en-GB"/>
        </w:rPr>
        <w:t xml:space="preserve">creates a DigiDoc file at the specified location. </w:t>
      </w:r>
      <w:r w:rsidR="00E74CD3">
        <w:rPr>
          <w:lang w:val="en-GB"/>
        </w:rPr>
        <w:t>The operation is conducted “in memory”</w:t>
      </w:r>
      <w:proofErr w:type="gramStart"/>
      <w:r w:rsidR="00E74CD3">
        <w:rPr>
          <w:lang w:val="en-GB"/>
        </w:rPr>
        <w:t>,</w:t>
      </w:r>
      <w:proofErr w:type="gramEnd"/>
      <w:r w:rsidR="00E74CD3">
        <w:rPr>
          <w:lang w:val="en-GB"/>
        </w:rPr>
        <w:t xml:space="preserve"> meaning that the data is read from and written to a memory buffer, no intermediary data is written to temporary files on the disk.</w:t>
      </w:r>
    </w:p>
    <w:p w:rsidR="00207556" w:rsidRPr="00751DBB" w:rsidRDefault="00207556" w:rsidP="00602608">
      <w:pPr>
        <w:pStyle w:val="ListParagraph"/>
        <w:numPr>
          <w:ilvl w:val="0"/>
          <w:numId w:val="20"/>
        </w:numPr>
        <w:rPr>
          <w:b/>
          <w:lang w:val="en-GB"/>
        </w:rPr>
      </w:pPr>
      <w:r w:rsidRPr="00751DBB">
        <w:rPr>
          <w:b/>
          <w:lang w:val="en-GB"/>
        </w:rPr>
        <w:t xml:space="preserve">-list  </w:t>
      </w:r>
      <w:r w:rsidR="00812155" w:rsidRPr="00751DBB">
        <w:rPr>
          <w:b/>
          <w:lang w:val="en-GB"/>
        </w:rPr>
        <w:t>–</w:t>
      </w:r>
      <w:r w:rsidRPr="00751DBB">
        <w:rPr>
          <w:lang w:val="en-GB"/>
        </w:rPr>
        <w:t xml:space="preserve"> displays a DigiDoc file’s content info and verifies signature(s)</w:t>
      </w:r>
    </w:p>
    <w:p w:rsidR="00DF7133" w:rsidRPr="00751DBB" w:rsidRDefault="00DF7133" w:rsidP="00602608">
      <w:pPr>
        <w:pStyle w:val="ListParagraph"/>
        <w:numPr>
          <w:ilvl w:val="0"/>
          <w:numId w:val="20"/>
        </w:numPr>
        <w:rPr>
          <w:b/>
          <w:lang w:val="en-GB"/>
        </w:rPr>
      </w:pPr>
      <w:r w:rsidRPr="00751DBB">
        <w:rPr>
          <w:b/>
          <w:lang w:val="en-GB"/>
        </w:rPr>
        <w:t xml:space="preserve">-verify – </w:t>
      </w:r>
      <w:r w:rsidRPr="00751DBB">
        <w:rPr>
          <w:lang w:val="en-GB"/>
        </w:rPr>
        <w:t>displays and verifies DigiDoc file’s signature</w:t>
      </w:r>
      <w:r w:rsidR="000638F5" w:rsidRPr="00751DBB">
        <w:rPr>
          <w:lang w:val="en-GB"/>
        </w:rPr>
        <w:t>(</w:t>
      </w:r>
      <w:r w:rsidRPr="00751DBB">
        <w:rPr>
          <w:lang w:val="en-GB"/>
        </w:rPr>
        <w:t>s</w:t>
      </w:r>
      <w:r w:rsidR="000638F5" w:rsidRPr="00751DBB">
        <w:rPr>
          <w:lang w:val="en-GB"/>
        </w:rPr>
        <w:t>)</w:t>
      </w:r>
    </w:p>
    <w:p w:rsidR="00857FA3" w:rsidRPr="00751DBB" w:rsidRDefault="00857FA3" w:rsidP="00602608">
      <w:pPr>
        <w:pStyle w:val="ListParagraph"/>
        <w:numPr>
          <w:ilvl w:val="0"/>
          <w:numId w:val="20"/>
        </w:numPr>
        <w:rPr>
          <w:b/>
          <w:lang w:val="en-GB"/>
        </w:rPr>
      </w:pPr>
      <w:r w:rsidRPr="00751DBB">
        <w:rPr>
          <w:b/>
          <w:lang w:val="en-GB"/>
        </w:rPr>
        <w:t>-extrac</w:t>
      </w:r>
      <w:r w:rsidR="00812155" w:rsidRPr="00751DBB">
        <w:rPr>
          <w:b/>
          <w:lang w:val="en-GB"/>
        </w:rPr>
        <w:t>t &lt;data-file-id&gt; &lt;output-file&gt; –</w:t>
      </w:r>
      <w:r w:rsidRPr="00751DBB">
        <w:rPr>
          <w:b/>
          <w:lang w:val="en-GB"/>
        </w:rPr>
        <w:t xml:space="preserve"> </w:t>
      </w:r>
      <w:r w:rsidRPr="00751DBB">
        <w:rPr>
          <w:lang w:val="en-GB"/>
        </w:rPr>
        <w:t>extracts DigiDoc file’s content</w:t>
      </w:r>
    </w:p>
    <w:p w:rsidR="00C736C9" w:rsidRPr="00751DBB" w:rsidRDefault="00C736C9" w:rsidP="00602608">
      <w:pPr>
        <w:pStyle w:val="ListParagraph"/>
        <w:numPr>
          <w:ilvl w:val="0"/>
          <w:numId w:val="20"/>
        </w:numPr>
        <w:rPr>
          <w:b/>
          <w:lang w:val="en-GB"/>
        </w:rPr>
      </w:pPr>
      <w:r w:rsidRPr="00751DBB">
        <w:rPr>
          <w:b/>
          <w:lang w:val="en-GB"/>
        </w:rPr>
        <w:t>-</w:t>
      </w:r>
      <w:proofErr w:type="gramStart"/>
      <w:r w:rsidRPr="00751DBB">
        <w:rPr>
          <w:b/>
          <w:lang w:val="en-GB"/>
        </w:rPr>
        <w:t>get-</w:t>
      </w:r>
      <w:proofErr w:type="gramEnd"/>
      <w:r w:rsidRPr="00751DBB">
        <w:rPr>
          <w:b/>
          <w:lang w:val="en-GB"/>
        </w:rPr>
        <w:t xml:space="preserve">confirmation </w:t>
      </w:r>
      <w:r w:rsidR="00AE0270" w:rsidRPr="00751DBB">
        <w:rPr>
          <w:b/>
          <w:lang w:val="en-GB"/>
        </w:rPr>
        <w:t xml:space="preserve">&lt;signature-id&gt; </w:t>
      </w:r>
      <w:r w:rsidR="00812155" w:rsidRPr="00751DBB">
        <w:rPr>
          <w:b/>
          <w:lang w:val="en-GB"/>
        </w:rPr>
        <w:t>–</w:t>
      </w:r>
      <w:r w:rsidR="0061252C" w:rsidRPr="00751DBB">
        <w:rPr>
          <w:lang w:val="en-GB"/>
        </w:rPr>
        <w:t xml:space="preserve"> adds an OCSP confirmation to a DigiDoc file’s signature.</w:t>
      </w:r>
    </w:p>
    <w:p w:rsidR="00C736C9" w:rsidRPr="00751DBB" w:rsidRDefault="00C736C9" w:rsidP="00602608">
      <w:pPr>
        <w:pStyle w:val="ListParagraph"/>
        <w:numPr>
          <w:ilvl w:val="0"/>
          <w:numId w:val="20"/>
        </w:numPr>
        <w:rPr>
          <w:b/>
          <w:lang w:val="en-GB"/>
        </w:rPr>
      </w:pPr>
      <w:r w:rsidRPr="00751DBB">
        <w:rPr>
          <w:b/>
          <w:lang w:val="en-GB"/>
        </w:rPr>
        <w:t xml:space="preserve">-mid-sign &lt;phone-no&gt; &lt;per-code&gt; [[&lt;country&gt;(EE)] [&lt;lang&gt;(EST)] [&lt;service&gt;(Testing)] [&lt;manifest&gt;] [&lt;city&gt; &lt;state&gt; &lt;zip&gt;]] – </w:t>
      </w:r>
      <w:r w:rsidRPr="00751DBB">
        <w:rPr>
          <w:lang w:val="en-GB"/>
        </w:rPr>
        <w:t>signs a DigiDoc file using Mobile-ID</w:t>
      </w:r>
    </w:p>
    <w:p w:rsidR="00207556" w:rsidRPr="00751DBB" w:rsidRDefault="00207556" w:rsidP="00207556">
      <w:pPr>
        <w:rPr>
          <w:b/>
          <w:u w:val="single"/>
          <w:lang w:val="en-GB"/>
        </w:rPr>
      </w:pPr>
      <w:r w:rsidRPr="00751DBB">
        <w:rPr>
          <w:b/>
          <w:u w:val="single"/>
          <w:lang w:val="en-GB"/>
        </w:rPr>
        <w:t>Creating new DigiDoc files</w:t>
      </w:r>
    </w:p>
    <w:p w:rsidR="00207556" w:rsidRPr="00751DBB" w:rsidRDefault="008339BB" w:rsidP="00207556">
      <w:pPr>
        <w:rPr>
          <w:lang w:val="en-GB"/>
        </w:rPr>
      </w:pPr>
      <w:r w:rsidRPr="00751DBB">
        <w:rPr>
          <w:b/>
          <w:lang w:val="en-GB"/>
        </w:rPr>
        <w:t>-new [format] [version</w:t>
      </w:r>
      <w:r w:rsidR="00207556" w:rsidRPr="00751DBB">
        <w:rPr>
          <w:b/>
          <w:lang w:val="en-GB"/>
        </w:rPr>
        <w:t>]</w:t>
      </w:r>
    </w:p>
    <w:p w:rsidR="00207556" w:rsidRPr="00751DBB" w:rsidRDefault="00207556" w:rsidP="00207556">
      <w:pPr>
        <w:pStyle w:val="UtilitySyntax"/>
        <w:rPr>
          <w:lang w:val="en-GB"/>
        </w:rPr>
      </w:pPr>
      <w:proofErr w:type="gramStart"/>
      <w:r w:rsidRPr="00751DBB">
        <w:rPr>
          <w:lang w:val="en-GB"/>
        </w:rPr>
        <w:t>C</w:t>
      </w:r>
      <w:r w:rsidR="00E96037" w:rsidRPr="00751DBB">
        <w:rPr>
          <w:lang w:val="en-GB"/>
        </w:rPr>
        <w:t>reates a new digidoc container with</w:t>
      </w:r>
      <w:r w:rsidRPr="00751DBB">
        <w:rPr>
          <w:lang w:val="en-GB"/>
        </w:rPr>
        <w:t xml:space="preserve"> the specified format and version.</w:t>
      </w:r>
      <w:proofErr w:type="gramEnd"/>
      <w:r w:rsidRPr="00751DBB">
        <w:rPr>
          <w:lang w:val="en-GB"/>
        </w:rPr>
        <w:t xml:space="preserve"> The current</w:t>
      </w:r>
      <w:r w:rsidR="003606CF" w:rsidRPr="00751DBB">
        <w:rPr>
          <w:lang w:val="en-GB"/>
        </w:rPr>
        <w:t xml:space="preserve"> </w:t>
      </w:r>
      <w:r w:rsidR="000F7A37">
        <w:rPr>
          <w:lang w:val="en-GB"/>
        </w:rPr>
        <w:t xml:space="preserve">supported </w:t>
      </w:r>
      <w:r w:rsidR="003606CF" w:rsidRPr="00751DBB">
        <w:rPr>
          <w:lang w:val="en-GB"/>
        </w:rPr>
        <w:t>digidoc</w:t>
      </w:r>
      <w:r w:rsidRPr="00751DBB">
        <w:rPr>
          <w:lang w:val="en-GB"/>
        </w:rPr>
        <w:t xml:space="preserve"> </w:t>
      </w:r>
      <w:r w:rsidR="008339BB" w:rsidRPr="00751DBB">
        <w:rPr>
          <w:lang w:val="en-GB"/>
        </w:rPr>
        <w:t xml:space="preserve">format </w:t>
      </w:r>
      <w:r w:rsidR="003606CF" w:rsidRPr="00751DBB">
        <w:rPr>
          <w:lang w:val="en-GB"/>
        </w:rPr>
        <w:t xml:space="preserve">in </w:t>
      </w:r>
      <w:r w:rsidR="0013576D" w:rsidRPr="00751DBB">
        <w:rPr>
          <w:lang w:val="en-GB"/>
        </w:rPr>
        <w:t>CDigiDoc</w:t>
      </w:r>
      <w:r w:rsidR="003606CF" w:rsidRPr="00751DBB">
        <w:rPr>
          <w:lang w:val="en-GB"/>
        </w:rPr>
        <w:t xml:space="preserve"> library </w:t>
      </w:r>
      <w:r w:rsidR="008339BB" w:rsidRPr="00751DBB">
        <w:rPr>
          <w:lang w:val="en-GB"/>
        </w:rPr>
        <w:t>is</w:t>
      </w:r>
      <w:r w:rsidRPr="00751DBB">
        <w:rPr>
          <w:lang w:val="en-GB"/>
        </w:rPr>
        <w:t xml:space="preserve"> DIGIDOC-XML, version </w:t>
      </w:r>
      <w:r w:rsidR="008339BB" w:rsidRPr="00751DBB">
        <w:rPr>
          <w:lang w:val="en-GB"/>
        </w:rPr>
        <w:t xml:space="preserve">is </w:t>
      </w:r>
      <w:r w:rsidRPr="00751DBB">
        <w:rPr>
          <w:lang w:val="en-GB"/>
        </w:rPr>
        <w:t>1.3 (newest).</w:t>
      </w:r>
    </w:p>
    <w:p w:rsidR="008339BB" w:rsidRPr="00751DBB" w:rsidRDefault="008339BB" w:rsidP="00207556">
      <w:pPr>
        <w:pStyle w:val="UtilitySyntax"/>
        <w:rPr>
          <w:b/>
          <w:lang w:val="en-GB"/>
        </w:rPr>
      </w:pPr>
      <w:r w:rsidRPr="00751DBB">
        <w:rPr>
          <w:lang w:val="en-GB"/>
        </w:rPr>
        <w:t xml:space="preserve">By using the optional parameter - version - with this command, you can specify </w:t>
      </w:r>
      <w:r w:rsidR="003606CF" w:rsidRPr="00751DBB">
        <w:rPr>
          <w:lang w:val="en-GB"/>
        </w:rPr>
        <w:t>an alternative</w:t>
      </w:r>
      <w:r w:rsidRPr="00751DBB">
        <w:rPr>
          <w:lang w:val="en-GB"/>
        </w:rPr>
        <w:t xml:space="preserve"> </w:t>
      </w:r>
      <w:r w:rsidRPr="00751DBB">
        <w:rPr>
          <w:b/>
          <w:lang w:val="en-GB"/>
        </w:rPr>
        <w:t>version</w:t>
      </w:r>
      <w:r w:rsidRPr="00751DBB">
        <w:rPr>
          <w:lang w:val="en-GB"/>
        </w:rPr>
        <w:t xml:space="preserve"> to be created.</w:t>
      </w:r>
      <w:r w:rsidRPr="00751DBB">
        <w:rPr>
          <w:b/>
          <w:lang w:val="en-GB"/>
        </w:rPr>
        <w:t xml:space="preserve"> </w:t>
      </w:r>
    </w:p>
    <w:p w:rsidR="00207556" w:rsidRPr="00751DBB" w:rsidRDefault="000F7A37" w:rsidP="000F7A37">
      <w:pPr>
        <w:ind w:left="567"/>
        <w:rPr>
          <w:lang w:val="en-GB"/>
        </w:rPr>
      </w:pPr>
      <w:r w:rsidRPr="001231C6">
        <w:rPr>
          <w:b/>
          <w:lang w:val="en-GB"/>
        </w:rPr>
        <w:t>Note</w:t>
      </w:r>
      <w:r>
        <w:rPr>
          <w:lang w:val="en-GB"/>
        </w:rPr>
        <w:t xml:space="preserve">: creating new DigiDoc files in older DigiDoc file formats SK-XML, DIGIDOC-XML 1.1 and DIGIDOC-XML 1.2 </w:t>
      </w:r>
      <w:r w:rsidR="00952E1C">
        <w:rPr>
          <w:lang w:val="en-GB"/>
        </w:rPr>
        <w:t>is no longer</w:t>
      </w:r>
      <w:r>
        <w:rPr>
          <w:lang w:val="en-GB"/>
        </w:rPr>
        <w:t xml:space="preserve"> supported.</w:t>
      </w:r>
    </w:p>
    <w:p w:rsidR="00207556" w:rsidRPr="00751DBB" w:rsidRDefault="00207556" w:rsidP="00207556">
      <w:pPr>
        <w:rPr>
          <w:b/>
          <w:lang w:val="en-GB"/>
        </w:rPr>
      </w:pPr>
      <w:r w:rsidRPr="00751DBB">
        <w:rPr>
          <w:b/>
          <w:lang w:val="en-GB"/>
        </w:rPr>
        <w:t>-add &lt;input-file&gt; &lt;mime-type&gt; [</w:t>
      </w:r>
      <w:r w:rsidR="003606CF" w:rsidRPr="00751DBB">
        <w:rPr>
          <w:b/>
          <w:lang w:val="en-GB"/>
        </w:rPr>
        <w:t>&lt;</w:t>
      </w:r>
      <w:r w:rsidRPr="00751DBB">
        <w:rPr>
          <w:b/>
          <w:lang w:val="en-GB"/>
        </w:rPr>
        <w:t>content-type</w:t>
      </w:r>
      <w:r w:rsidR="003606CF" w:rsidRPr="00751DBB">
        <w:rPr>
          <w:b/>
          <w:lang w:val="en-GB"/>
        </w:rPr>
        <w:t>&gt;</w:t>
      </w:r>
      <w:r w:rsidRPr="00751DBB">
        <w:rPr>
          <w:b/>
          <w:lang w:val="en-GB"/>
        </w:rPr>
        <w:t>]</w:t>
      </w:r>
      <w:r w:rsidR="003606CF" w:rsidRPr="00751DBB">
        <w:rPr>
          <w:b/>
          <w:lang w:val="en-GB"/>
        </w:rPr>
        <w:t xml:space="preserve"> [&lt;charset&gt;]</w:t>
      </w:r>
    </w:p>
    <w:p w:rsidR="00207556" w:rsidRPr="00751DBB" w:rsidRDefault="00207556" w:rsidP="00207556">
      <w:pPr>
        <w:pStyle w:val="UtilitySyntax"/>
        <w:rPr>
          <w:lang w:val="en-GB"/>
        </w:rPr>
      </w:pPr>
      <w:r w:rsidRPr="00751DBB">
        <w:rPr>
          <w:lang w:val="en-GB"/>
        </w:rPr>
        <w:t xml:space="preserve">Adds a new data file to a digidoc document. If digidoc doesn't exist then creates one in the default format. </w:t>
      </w:r>
    </w:p>
    <w:p w:rsidR="00207556" w:rsidRPr="00751DBB" w:rsidRDefault="00207556" w:rsidP="00207556">
      <w:pPr>
        <w:pStyle w:val="UtilitySyntax"/>
        <w:rPr>
          <w:lang w:val="en-GB"/>
        </w:rPr>
      </w:pPr>
      <w:r w:rsidRPr="00751DBB">
        <w:rPr>
          <w:b/>
          <w:lang w:val="en-GB"/>
        </w:rPr>
        <w:t xml:space="preserve">Input file </w:t>
      </w:r>
      <w:r w:rsidRPr="00751DBB">
        <w:rPr>
          <w:lang w:val="en-GB"/>
        </w:rPr>
        <w:t>(required) specifie</w:t>
      </w:r>
      <w:r w:rsidR="00E96037" w:rsidRPr="00751DBB">
        <w:rPr>
          <w:lang w:val="en-GB"/>
        </w:rPr>
        <w:t>s the name of the data file</w:t>
      </w:r>
      <w:r w:rsidRPr="00751DBB">
        <w:rPr>
          <w:lang w:val="en-GB"/>
        </w:rPr>
        <w:t xml:space="preserve"> (it is recommended to include full path in this parameter; the path is removed when writing to DigiDoc container file). </w:t>
      </w:r>
    </w:p>
    <w:p w:rsidR="00207556" w:rsidRPr="00751DBB" w:rsidRDefault="00207556" w:rsidP="00207556">
      <w:pPr>
        <w:pStyle w:val="UtilitySyntax"/>
        <w:rPr>
          <w:lang w:val="en-GB"/>
        </w:rPr>
      </w:pPr>
      <w:r w:rsidRPr="00751DBB">
        <w:rPr>
          <w:b/>
          <w:lang w:val="en-GB"/>
        </w:rPr>
        <w:lastRenderedPageBreak/>
        <w:t xml:space="preserve">Mime type </w:t>
      </w:r>
      <w:r w:rsidRPr="00751DBB">
        <w:rPr>
          <w:lang w:val="en-GB"/>
        </w:rPr>
        <w:t>(required)</w:t>
      </w:r>
      <w:r w:rsidRPr="00751DBB">
        <w:rPr>
          <w:b/>
          <w:lang w:val="en-GB"/>
        </w:rPr>
        <w:t xml:space="preserve"> </w:t>
      </w:r>
      <w:r w:rsidRPr="00751DBB">
        <w:rPr>
          <w:lang w:val="en-GB"/>
        </w:rPr>
        <w:t xml:space="preserve">represents the MIME type of the original file like “text/plain” or "application/msword”. </w:t>
      </w:r>
    </w:p>
    <w:p w:rsidR="00207556" w:rsidRPr="00751DBB" w:rsidRDefault="00207556" w:rsidP="00207556">
      <w:pPr>
        <w:pStyle w:val="UtilitySyntax"/>
        <w:rPr>
          <w:lang w:val="en-GB"/>
        </w:rPr>
      </w:pPr>
      <w:r w:rsidRPr="00751DBB">
        <w:rPr>
          <w:b/>
          <w:lang w:val="en-GB"/>
        </w:rPr>
        <w:t xml:space="preserve">Content type </w:t>
      </w:r>
      <w:r w:rsidRPr="00751DBB">
        <w:rPr>
          <w:lang w:val="en-GB"/>
        </w:rPr>
        <w:t>reflects how the original files are embedded in the container:  EMBEDDED_BASE64</w:t>
      </w:r>
      <w:r w:rsidR="00C60648">
        <w:rPr>
          <w:lang w:val="en-GB"/>
        </w:rPr>
        <w:t xml:space="preserve"> (embedding binary data in base64 format)</w:t>
      </w:r>
      <w:r w:rsidR="00C60648" w:rsidRPr="0013121C">
        <w:rPr>
          <w:lang w:val="en-GB"/>
        </w:rPr>
        <w:t xml:space="preserve"> </w:t>
      </w:r>
      <w:r w:rsidR="00C60648">
        <w:rPr>
          <w:lang w:val="en-GB"/>
        </w:rPr>
        <w:t>is supported and</w:t>
      </w:r>
      <w:r w:rsidRPr="00751DBB">
        <w:rPr>
          <w:lang w:val="en-GB"/>
        </w:rPr>
        <w:t xml:space="preserve"> used by default.</w:t>
      </w:r>
    </w:p>
    <w:p w:rsidR="003606CF" w:rsidRDefault="003606CF" w:rsidP="00207556">
      <w:pPr>
        <w:pStyle w:val="UtilitySyntax"/>
        <w:rPr>
          <w:lang w:val="en-GB"/>
        </w:rPr>
      </w:pPr>
      <w:r w:rsidRPr="00751DBB">
        <w:rPr>
          <w:b/>
          <w:lang w:val="en-GB"/>
        </w:rPr>
        <w:t>Charset</w:t>
      </w:r>
      <w:r w:rsidR="00B91E57" w:rsidRPr="00751DBB">
        <w:rPr>
          <w:b/>
          <w:lang w:val="en-GB"/>
        </w:rPr>
        <w:t xml:space="preserve"> </w:t>
      </w:r>
      <w:r w:rsidR="00E96037" w:rsidRPr="00751DBB">
        <w:rPr>
          <w:b/>
          <w:lang w:val="en-GB"/>
        </w:rPr>
        <w:t xml:space="preserve">- </w:t>
      </w:r>
      <w:r w:rsidR="0013576D" w:rsidRPr="00751DBB">
        <w:rPr>
          <w:lang w:val="en-GB"/>
        </w:rPr>
        <w:t>UTF-8 encoding is supported and used by default.</w:t>
      </w:r>
    </w:p>
    <w:p w:rsidR="003F0567" w:rsidRDefault="003F0567" w:rsidP="003F0567">
      <w:pPr>
        <w:pStyle w:val="UtilitySyntax"/>
        <w:ind w:left="0"/>
        <w:rPr>
          <w:b/>
          <w:lang w:val="en-GB"/>
        </w:rPr>
      </w:pPr>
      <w:r>
        <w:rPr>
          <w:b/>
          <w:lang w:val="en-GB"/>
        </w:rPr>
        <w:t>-</w:t>
      </w:r>
      <w:proofErr w:type="gramStart"/>
      <w:r>
        <w:rPr>
          <w:b/>
          <w:lang w:val="en-GB"/>
        </w:rPr>
        <w:t>add-</w:t>
      </w:r>
      <w:proofErr w:type="gramEnd"/>
      <w:r>
        <w:rPr>
          <w:b/>
          <w:lang w:val="en-GB"/>
        </w:rPr>
        <w:t xml:space="preserve">mem </w:t>
      </w:r>
      <w:r w:rsidRPr="00751DBB">
        <w:rPr>
          <w:b/>
          <w:lang w:val="en-GB"/>
        </w:rPr>
        <w:t>&lt;input-file&gt; &lt;mime-type&gt; [&lt;content-type&gt;]</w:t>
      </w:r>
    </w:p>
    <w:p w:rsidR="008743A4" w:rsidRPr="008743A4" w:rsidRDefault="008743A4" w:rsidP="008743A4">
      <w:pPr>
        <w:pStyle w:val="UtilitySyntax"/>
        <w:ind w:left="720"/>
        <w:rPr>
          <w:lang w:val="en-GB"/>
        </w:rPr>
      </w:pPr>
      <w:r>
        <w:rPr>
          <w:lang w:val="en-GB"/>
        </w:rPr>
        <w:t xml:space="preserve">Alternative version of the -add command. </w:t>
      </w:r>
      <w:r w:rsidR="002909ED">
        <w:rPr>
          <w:lang w:val="en-GB"/>
        </w:rPr>
        <w:t>The operation is conducted “in memory”, meaning that the data is read into a memory buffer and no intermediary data is written to temporary files on the disk.</w:t>
      </w:r>
    </w:p>
    <w:p w:rsidR="00207556" w:rsidRPr="00751DBB" w:rsidRDefault="00207556" w:rsidP="00207556">
      <w:pPr>
        <w:rPr>
          <w:b/>
          <w:lang w:val="en-GB"/>
        </w:rPr>
      </w:pPr>
      <w:r w:rsidRPr="00751DBB">
        <w:rPr>
          <w:b/>
          <w:lang w:val="en-GB"/>
        </w:rPr>
        <w:t xml:space="preserve">-sign &lt;pin-code&gt; </w:t>
      </w:r>
      <w:r w:rsidR="00516992" w:rsidRPr="00751DBB">
        <w:rPr>
          <w:b/>
          <w:lang w:val="en-GB"/>
        </w:rPr>
        <w:t>[[</w:t>
      </w:r>
      <w:r w:rsidRPr="00751DBB">
        <w:rPr>
          <w:b/>
          <w:lang w:val="en-GB"/>
        </w:rPr>
        <w:t>[manifest] [</w:t>
      </w:r>
      <w:r w:rsidR="001F4860" w:rsidRPr="00751DBB">
        <w:rPr>
          <w:b/>
          <w:lang w:val="en-GB"/>
        </w:rPr>
        <w:t>city</w:t>
      </w:r>
      <w:r w:rsidRPr="00751DBB">
        <w:rPr>
          <w:b/>
          <w:lang w:val="en-GB"/>
        </w:rPr>
        <w:t>] [state] [</w:t>
      </w:r>
      <w:r w:rsidR="001F4860" w:rsidRPr="00751DBB">
        <w:rPr>
          <w:b/>
          <w:lang w:val="en-GB"/>
        </w:rPr>
        <w:t>zip</w:t>
      </w:r>
      <w:r w:rsidRPr="00751DBB">
        <w:rPr>
          <w:b/>
          <w:lang w:val="en-GB"/>
        </w:rPr>
        <w:t>] [</w:t>
      </w:r>
      <w:r w:rsidR="001F4860" w:rsidRPr="00751DBB">
        <w:rPr>
          <w:b/>
          <w:lang w:val="en-GB"/>
        </w:rPr>
        <w:t>country</w:t>
      </w:r>
      <w:r w:rsidRPr="00751DBB">
        <w:rPr>
          <w:b/>
          <w:lang w:val="en-GB"/>
        </w:rPr>
        <w:t>]</w:t>
      </w:r>
      <w:r w:rsidR="001F4860" w:rsidRPr="00751DBB">
        <w:rPr>
          <w:b/>
          <w:lang w:val="en-GB"/>
        </w:rPr>
        <w:t>] [</w:t>
      </w:r>
      <w:proofErr w:type="gramStart"/>
      <w:r w:rsidR="001F4860" w:rsidRPr="00751DBB">
        <w:rPr>
          <w:b/>
          <w:lang w:val="en-GB"/>
        </w:rPr>
        <w:t>slot</w:t>
      </w:r>
      <w:r w:rsidR="00DC594E" w:rsidRPr="00751DBB">
        <w:rPr>
          <w:b/>
          <w:lang w:val="en-GB"/>
        </w:rPr>
        <w:t>(</w:t>
      </w:r>
      <w:proofErr w:type="gramEnd"/>
      <w:r w:rsidR="00DC594E" w:rsidRPr="00751DBB">
        <w:rPr>
          <w:b/>
          <w:lang w:val="en-GB"/>
        </w:rPr>
        <w:t>0)</w:t>
      </w:r>
      <w:r w:rsidR="001F4860" w:rsidRPr="00751DBB">
        <w:rPr>
          <w:b/>
          <w:lang w:val="en-GB"/>
        </w:rPr>
        <w:t>]</w:t>
      </w:r>
      <w:r w:rsidR="00DC594E" w:rsidRPr="00751DBB">
        <w:rPr>
          <w:b/>
          <w:lang w:val="en-GB"/>
        </w:rPr>
        <w:t xml:space="preserve"> [ocsp(1)]</w:t>
      </w:r>
      <w:r w:rsidR="006E131A">
        <w:rPr>
          <w:b/>
          <w:lang w:val="en-GB"/>
        </w:rPr>
        <w:t xml:space="preserve"> [PKCS11/CNG/PKCS12] [pkcs12-file-name]</w:t>
      </w:r>
      <w:r w:rsidR="00516992" w:rsidRPr="00751DBB">
        <w:rPr>
          <w:b/>
          <w:lang w:val="en-GB"/>
        </w:rPr>
        <w:t>]</w:t>
      </w:r>
    </w:p>
    <w:p w:rsidR="00207556" w:rsidRPr="00751DBB" w:rsidRDefault="00207556" w:rsidP="00207556">
      <w:pPr>
        <w:pStyle w:val="UtilitySyntax"/>
        <w:rPr>
          <w:lang w:val="en-GB"/>
        </w:rPr>
      </w:pPr>
      <w:proofErr w:type="gramStart"/>
      <w:r w:rsidRPr="00751DBB">
        <w:rPr>
          <w:lang w:val="en-GB"/>
        </w:rPr>
        <w:t>Adds a digital signature to the digidoc document.</w:t>
      </w:r>
      <w:proofErr w:type="gramEnd"/>
      <w:r w:rsidRPr="00751DBB">
        <w:rPr>
          <w:lang w:val="en-GB"/>
        </w:rPr>
        <w:t xml:space="preserve"> </w:t>
      </w:r>
      <w:r w:rsidR="005932B0" w:rsidRPr="005932B0">
        <w:rPr>
          <w:lang w:val="en-GB"/>
        </w:rPr>
        <w:t>Note</w:t>
      </w:r>
      <w:r w:rsidR="005932B0">
        <w:rPr>
          <w:lang w:val="en-GB"/>
        </w:rPr>
        <w:t xml:space="preserve"> that adding signatures to DigiDoc files in older formats SK-XML, DIGIDOC-XML 1.1 and DIGIDOC-XML 1.2 is no longer supported. </w:t>
      </w:r>
      <w:r w:rsidRPr="00751DBB">
        <w:rPr>
          <w:lang w:val="en-GB"/>
        </w:rPr>
        <w:t xml:space="preserve">You can use </w:t>
      </w:r>
      <w:r w:rsidR="005932B0">
        <w:rPr>
          <w:lang w:val="en-GB"/>
        </w:rPr>
        <w:t>the command</w:t>
      </w:r>
      <w:r w:rsidRPr="00751DBB">
        <w:rPr>
          <w:lang w:val="en-GB"/>
        </w:rPr>
        <w:t xml:space="preserve"> with </w:t>
      </w:r>
      <w:r w:rsidR="005932B0">
        <w:rPr>
          <w:lang w:val="en-GB"/>
        </w:rPr>
        <w:t xml:space="preserve">the </w:t>
      </w:r>
      <w:r w:rsidRPr="00751DBB">
        <w:rPr>
          <w:lang w:val="en-GB"/>
        </w:rPr>
        <w:t>following parameters:</w:t>
      </w:r>
    </w:p>
    <w:tbl>
      <w:tblPr>
        <w:tblStyle w:val="Param"/>
        <w:tblW w:w="0" w:type="auto"/>
        <w:tblInd w:w="675" w:type="dxa"/>
        <w:tblLook w:val="04A0" w:firstRow="1" w:lastRow="0" w:firstColumn="1" w:lastColumn="0" w:noHBand="0" w:noVBand="1"/>
      </w:tblPr>
      <w:tblGrid>
        <w:gridCol w:w="2117"/>
        <w:gridCol w:w="5644"/>
      </w:tblGrid>
      <w:tr w:rsidR="00207556" w:rsidRPr="00751DBB" w:rsidTr="00F447FB">
        <w:trPr>
          <w:cnfStyle w:val="100000000000" w:firstRow="1" w:lastRow="0" w:firstColumn="0" w:lastColumn="0" w:oddVBand="0" w:evenVBand="0" w:oddHBand="0" w:evenHBand="0" w:firstRowFirstColumn="0" w:firstRowLastColumn="0" w:lastRowFirstColumn="0" w:lastRowLastColumn="0"/>
        </w:trPr>
        <w:tc>
          <w:tcPr>
            <w:tcW w:w="1263" w:type="dxa"/>
            <w:tcBorders>
              <w:top w:val="nil"/>
              <w:bottom w:val="single" w:sz="4" w:space="0" w:color="auto"/>
            </w:tcBorders>
            <w:shd w:val="clear" w:color="auto" w:fill="FFFFFF" w:themeFill="background1"/>
          </w:tcPr>
          <w:p w:rsidR="00207556" w:rsidRPr="00751DBB" w:rsidRDefault="00207556" w:rsidP="003C712B">
            <w:pPr>
              <w:rPr>
                <w:lang w:val="en-GB"/>
              </w:rPr>
            </w:pPr>
            <w:r w:rsidRPr="00751DBB">
              <w:rPr>
                <w:rFonts w:cs="Calibri"/>
                <w:b/>
                <w:lang w:val="en-GB"/>
              </w:rPr>
              <w:t>pin</w:t>
            </w:r>
            <w:r w:rsidR="00ED7D5F">
              <w:rPr>
                <w:rFonts w:cs="Calibri"/>
                <w:b/>
                <w:lang w:val="en-GB"/>
              </w:rPr>
              <w:t>-</w:t>
            </w:r>
            <w:r w:rsidRPr="00751DBB">
              <w:rPr>
                <w:rFonts w:cs="Calibri"/>
                <w:b/>
                <w:lang w:val="en-GB"/>
              </w:rPr>
              <w:t>code</w:t>
            </w:r>
          </w:p>
        </w:tc>
        <w:tc>
          <w:tcPr>
            <w:tcW w:w="6392" w:type="dxa"/>
            <w:tcBorders>
              <w:top w:val="nil"/>
              <w:bottom w:val="single" w:sz="4" w:space="0" w:color="auto"/>
            </w:tcBorders>
            <w:shd w:val="clear" w:color="auto" w:fill="FFFFFF" w:themeFill="background1"/>
          </w:tcPr>
          <w:p w:rsidR="00207556" w:rsidRDefault="00704C6E" w:rsidP="003C712B">
            <w:pPr>
              <w:rPr>
                <w:lang w:val="en-GB"/>
              </w:rPr>
            </w:pPr>
            <w:r>
              <w:rPr>
                <w:lang w:val="en-GB"/>
              </w:rPr>
              <w:t xml:space="preserve">PIN code of the identity token. </w:t>
            </w:r>
            <w:r w:rsidR="00207556" w:rsidRPr="00751DBB">
              <w:rPr>
                <w:lang w:val="en-GB"/>
              </w:rPr>
              <w:t xml:space="preserve">In case of Estonian ID cards, </w:t>
            </w:r>
            <w:r>
              <w:rPr>
                <w:lang w:val="en-GB"/>
              </w:rPr>
              <w:t>PIN2 code</w:t>
            </w:r>
            <w:r w:rsidR="00207556" w:rsidRPr="00751DBB">
              <w:rPr>
                <w:lang w:val="en-GB"/>
              </w:rPr>
              <w:t xml:space="preserve"> is used for digital signing. </w:t>
            </w:r>
          </w:p>
          <w:p w:rsidR="008D29B1" w:rsidRPr="00751DBB" w:rsidRDefault="00EB1326" w:rsidP="00E41F22">
            <w:pPr>
              <w:rPr>
                <w:lang w:val="en-GB"/>
              </w:rPr>
            </w:pPr>
            <w:r>
              <w:rPr>
                <w:lang w:val="en-GB"/>
              </w:rPr>
              <w:t>Required when signing via PKCS#11 (the default module)</w:t>
            </w:r>
            <w:r w:rsidR="00FE439C">
              <w:rPr>
                <w:lang w:val="en-GB"/>
              </w:rPr>
              <w:t xml:space="preserve"> and</w:t>
            </w:r>
            <w:r>
              <w:rPr>
                <w:lang w:val="en-GB"/>
              </w:rPr>
              <w:t xml:space="preserve"> PKCS</w:t>
            </w:r>
            <w:r w:rsidR="00722597">
              <w:rPr>
                <w:lang w:val="en-GB"/>
              </w:rPr>
              <w:t>#</w:t>
            </w:r>
            <w:r>
              <w:rPr>
                <w:lang w:val="en-GB"/>
              </w:rPr>
              <w:t>12 module</w:t>
            </w:r>
            <w:r w:rsidR="00F553EF">
              <w:rPr>
                <w:lang w:val="en-GB"/>
              </w:rPr>
              <w:t>, optional in case of CNG API and minidriver</w:t>
            </w:r>
            <w:r w:rsidR="00FE439C">
              <w:rPr>
                <w:lang w:val="en-GB"/>
              </w:rPr>
              <w:t xml:space="preserve"> (see also parameter “</w:t>
            </w:r>
            <w:r w:rsidR="00FE439C" w:rsidRPr="00FE439C">
              <w:rPr>
                <w:lang w:val="en-GB"/>
              </w:rPr>
              <w:t>PKCS11/CNG/PKCS12</w:t>
            </w:r>
            <w:r w:rsidR="00FE439C">
              <w:rPr>
                <w:lang w:val="en-GB"/>
              </w:rPr>
              <w:t>” of the current command)</w:t>
            </w:r>
            <w:r>
              <w:rPr>
                <w:lang w:val="en-GB"/>
              </w:rPr>
              <w:t>.</w:t>
            </w:r>
          </w:p>
        </w:tc>
      </w:tr>
      <w:tr w:rsidR="00207556" w:rsidRPr="00751DBB" w:rsidTr="00F447FB">
        <w:tc>
          <w:tcPr>
            <w:tcW w:w="1263" w:type="dxa"/>
            <w:tcBorders>
              <w:top w:val="single" w:sz="4" w:space="0" w:color="auto"/>
            </w:tcBorders>
          </w:tcPr>
          <w:p w:rsidR="00207556" w:rsidRPr="00751DBB" w:rsidRDefault="00207556" w:rsidP="003C712B">
            <w:pPr>
              <w:rPr>
                <w:b/>
                <w:lang w:val="en-GB"/>
              </w:rPr>
            </w:pPr>
            <w:r w:rsidRPr="00751DBB">
              <w:rPr>
                <w:b/>
                <w:lang w:val="en-GB"/>
              </w:rPr>
              <w:t>manifest</w:t>
            </w:r>
          </w:p>
        </w:tc>
        <w:tc>
          <w:tcPr>
            <w:tcW w:w="6392" w:type="dxa"/>
            <w:tcBorders>
              <w:top w:val="single" w:sz="4" w:space="0" w:color="auto"/>
            </w:tcBorders>
          </w:tcPr>
          <w:p w:rsidR="00207556" w:rsidRPr="00751DBB" w:rsidRDefault="00207556" w:rsidP="003C712B">
            <w:pPr>
              <w:rPr>
                <w:lang w:val="en-GB"/>
              </w:rPr>
            </w:pPr>
            <w:r w:rsidRPr="00751DBB">
              <w:rPr>
                <w:lang w:val="en-GB"/>
              </w:rPr>
              <w:t>Role or resolution of the signer</w:t>
            </w:r>
          </w:p>
        </w:tc>
      </w:tr>
      <w:tr w:rsidR="00516992" w:rsidRPr="00751DBB" w:rsidTr="00F447FB">
        <w:tc>
          <w:tcPr>
            <w:tcW w:w="1263" w:type="dxa"/>
          </w:tcPr>
          <w:p w:rsidR="00516992" w:rsidRPr="00751DBB" w:rsidRDefault="00516992" w:rsidP="00151336">
            <w:pPr>
              <w:rPr>
                <w:b/>
                <w:lang w:val="en-GB"/>
              </w:rPr>
            </w:pPr>
            <w:r w:rsidRPr="00751DBB">
              <w:rPr>
                <w:b/>
                <w:lang w:val="en-GB"/>
              </w:rPr>
              <w:t>city</w:t>
            </w:r>
          </w:p>
        </w:tc>
        <w:tc>
          <w:tcPr>
            <w:tcW w:w="6392" w:type="dxa"/>
          </w:tcPr>
          <w:p w:rsidR="00516992" w:rsidRPr="00751DBB" w:rsidRDefault="00516992" w:rsidP="00151336">
            <w:pPr>
              <w:rPr>
                <w:lang w:val="en-GB"/>
              </w:rPr>
            </w:pPr>
            <w:r w:rsidRPr="00751DBB">
              <w:rPr>
                <w:lang w:val="en-GB"/>
              </w:rPr>
              <w:t>City where the signature is created</w:t>
            </w:r>
          </w:p>
        </w:tc>
      </w:tr>
      <w:tr w:rsidR="00207556" w:rsidRPr="00751DBB" w:rsidTr="00F447FB">
        <w:tc>
          <w:tcPr>
            <w:tcW w:w="1263" w:type="dxa"/>
          </w:tcPr>
          <w:p w:rsidR="00207556" w:rsidRPr="00751DBB" w:rsidRDefault="00207556" w:rsidP="003C712B">
            <w:pPr>
              <w:rPr>
                <w:b/>
                <w:lang w:val="en-GB"/>
              </w:rPr>
            </w:pPr>
            <w:r w:rsidRPr="00751DBB">
              <w:rPr>
                <w:b/>
                <w:lang w:val="en-GB"/>
              </w:rPr>
              <w:t>state</w:t>
            </w:r>
          </w:p>
        </w:tc>
        <w:tc>
          <w:tcPr>
            <w:tcW w:w="6392" w:type="dxa"/>
          </w:tcPr>
          <w:p w:rsidR="00207556" w:rsidRPr="00751DBB" w:rsidRDefault="00207556" w:rsidP="003C712B">
            <w:pPr>
              <w:rPr>
                <w:lang w:val="en-GB"/>
              </w:rPr>
            </w:pPr>
            <w:r w:rsidRPr="00751DBB">
              <w:rPr>
                <w:lang w:val="en-GB"/>
              </w:rPr>
              <w:t>State or province where the signature is created</w:t>
            </w:r>
          </w:p>
        </w:tc>
      </w:tr>
      <w:tr w:rsidR="00207556" w:rsidRPr="00751DBB" w:rsidTr="00F447FB">
        <w:trPr>
          <w:trHeight w:val="335"/>
        </w:trPr>
        <w:tc>
          <w:tcPr>
            <w:tcW w:w="1263" w:type="dxa"/>
          </w:tcPr>
          <w:p w:rsidR="00207556" w:rsidRPr="00751DBB" w:rsidRDefault="00207556" w:rsidP="003C712B">
            <w:pPr>
              <w:rPr>
                <w:b/>
                <w:lang w:val="en-GB"/>
              </w:rPr>
            </w:pPr>
            <w:r w:rsidRPr="00751DBB">
              <w:rPr>
                <w:b/>
                <w:lang w:val="en-GB"/>
              </w:rPr>
              <w:t>zip</w:t>
            </w:r>
          </w:p>
        </w:tc>
        <w:tc>
          <w:tcPr>
            <w:tcW w:w="6392" w:type="dxa"/>
          </w:tcPr>
          <w:p w:rsidR="00207556" w:rsidRPr="00751DBB" w:rsidRDefault="00207556" w:rsidP="003C712B">
            <w:pPr>
              <w:rPr>
                <w:lang w:val="en-GB"/>
              </w:rPr>
            </w:pPr>
            <w:r w:rsidRPr="00751DBB">
              <w:rPr>
                <w:lang w:val="en-GB"/>
              </w:rPr>
              <w:t>Postal code of the place where the signature is created</w:t>
            </w:r>
          </w:p>
        </w:tc>
      </w:tr>
      <w:tr w:rsidR="00516992" w:rsidRPr="00751DBB" w:rsidTr="00F447FB">
        <w:tc>
          <w:tcPr>
            <w:tcW w:w="1263" w:type="dxa"/>
          </w:tcPr>
          <w:p w:rsidR="00516992" w:rsidRPr="00751DBB" w:rsidRDefault="00516992" w:rsidP="00151336">
            <w:pPr>
              <w:rPr>
                <w:b/>
                <w:lang w:val="en-GB"/>
              </w:rPr>
            </w:pPr>
            <w:r w:rsidRPr="00751DBB">
              <w:rPr>
                <w:b/>
                <w:lang w:val="en-GB"/>
              </w:rPr>
              <w:t>country</w:t>
            </w:r>
          </w:p>
        </w:tc>
        <w:tc>
          <w:tcPr>
            <w:tcW w:w="6392" w:type="dxa"/>
          </w:tcPr>
          <w:p w:rsidR="00516992" w:rsidRPr="00751DBB" w:rsidRDefault="00516992" w:rsidP="00151336">
            <w:pPr>
              <w:rPr>
                <w:lang w:val="en-GB"/>
              </w:rPr>
            </w:pPr>
            <w:r w:rsidRPr="00751DBB">
              <w:rPr>
                <w:lang w:val="en-GB"/>
              </w:rPr>
              <w:t>Country of origin. ISO 3166-type 2-character country codes are used (e.g. EE)</w:t>
            </w:r>
          </w:p>
        </w:tc>
      </w:tr>
      <w:tr w:rsidR="00207556" w:rsidRPr="00751DBB" w:rsidTr="00F447FB">
        <w:tc>
          <w:tcPr>
            <w:tcW w:w="1263" w:type="dxa"/>
          </w:tcPr>
          <w:p w:rsidR="00207556" w:rsidRPr="00751DBB" w:rsidRDefault="00207556" w:rsidP="003C712B">
            <w:pPr>
              <w:rPr>
                <w:b/>
                <w:lang w:val="en-GB"/>
              </w:rPr>
            </w:pPr>
            <w:r w:rsidRPr="00751DBB">
              <w:rPr>
                <w:b/>
                <w:lang w:val="en-GB"/>
              </w:rPr>
              <w:t>slot</w:t>
            </w:r>
          </w:p>
        </w:tc>
        <w:tc>
          <w:tcPr>
            <w:tcW w:w="6392" w:type="dxa"/>
          </w:tcPr>
          <w:p w:rsidR="00207556" w:rsidRPr="00751DBB" w:rsidRDefault="00207556" w:rsidP="003C712B">
            <w:pPr>
              <w:rPr>
                <w:lang w:val="en-GB"/>
              </w:rPr>
            </w:pPr>
            <w:r w:rsidRPr="00751DBB">
              <w:rPr>
                <w:lang w:val="en-GB"/>
              </w:rPr>
              <w:t xml:space="preserve">Identifier of the signer’s </w:t>
            </w:r>
            <w:r w:rsidR="00B62B2D">
              <w:rPr>
                <w:lang w:val="en-GB"/>
              </w:rPr>
              <w:t>certificate’s and</w:t>
            </w:r>
            <w:r w:rsidR="00B62B2D" w:rsidRPr="00751DBB">
              <w:rPr>
                <w:lang w:val="en-GB"/>
              </w:rPr>
              <w:t xml:space="preserve"> </w:t>
            </w:r>
            <w:r w:rsidRPr="00751DBB">
              <w:rPr>
                <w:lang w:val="en-GB"/>
              </w:rPr>
              <w:t xml:space="preserve">private key’s </w:t>
            </w:r>
            <w:r w:rsidR="008A222C">
              <w:rPr>
                <w:lang w:val="en-GB"/>
              </w:rPr>
              <w:t xml:space="preserve">sequence number </w:t>
            </w:r>
            <w:r w:rsidR="00D91CE6">
              <w:rPr>
                <w:lang w:val="en-GB"/>
              </w:rPr>
              <w:t xml:space="preserve">(counting from zero) </w:t>
            </w:r>
            <w:r w:rsidR="008A222C">
              <w:rPr>
                <w:lang w:val="en-GB"/>
              </w:rPr>
              <w:t xml:space="preserve">among all signature certificates </w:t>
            </w:r>
            <w:r w:rsidRPr="00751DBB">
              <w:rPr>
                <w:lang w:val="en-GB"/>
              </w:rPr>
              <w:t>on a</w:t>
            </w:r>
            <w:r w:rsidR="00AD3AC2">
              <w:rPr>
                <w:lang w:val="en-GB"/>
              </w:rPr>
              <w:t>n identity token</w:t>
            </w:r>
            <w:r w:rsidRPr="00751DBB">
              <w:rPr>
                <w:lang w:val="en-GB"/>
              </w:rPr>
              <w:t>.</w:t>
            </w:r>
          </w:p>
          <w:p w:rsidR="00207556" w:rsidRPr="00751DBB" w:rsidRDefault="00207556" w:rsidP="003C712B">
            <w:pPr>
              <w:rPr>
                <w:lang w:val="en-GB"/>
              </w:rPr>
            </w:pPr>
            <w:r w:rsidRPr="00751DBB">
              <w:rPr>
                <w:lang w:val="en-GB"/>
              </w:rPr>
              <w:t>When operating for example with a single Estonian ID card</w:t>
            </w:r>
            <w:r w:rsidR="008A222C">
              <w:rPr>
                <w:lang w:val="en-GB"/>
              </w:rPr>
              <w:t xml:space="preserve"> (which contains one signature key) then</w:t>
            </w:r>
            <w:r w:rsidRPr="00751DBB">
              <w:rPr>
                <w:lang w:val="en-GB"/>
              </w:rPr>
              <w:t xml:space="preserve"> </w:t>
            </w:r>
            <w:r w:rsidR="008A222C">
              <w:rPr>
                <w:lang w:val="en-GB"/>
              </w:rPr>
              <w:t xml:space="preserve">the </w:t>
            </w:r>
            <w:r w:rsidRPr="00751DBB">
              <w:rPr>
                <w:lang w:val="en-GB"/>
              </w:rPr>
              <w:t xml:space="preserve">key can be found in slot </w:t>
            </w:r>
            <w:r w:rsidR="00E97462">
              <w:rPr>
                <w:lang w:val="en-GB"/>
              </w:rPr>
              <w:t>0</w:t>
            </w:r>
            <w:r w:rsidRPr="00751DBB">
              <w:rPr>
                <w:lang w:val="en-GB"/>
              </w:rPr>
              <w:t xml:space="preserve"> – which is used by default.</w:t>
            </w:r>
          </w:p>
          <w:p w:rsidR="00207556" w:rsidRPr="00751DBB" w:rsidRDefault="00207556" w:rsidP="003C712B">
            <w:pPr>
              <w:rPr>
                <w:lang w:val="en-GB"/>
              </w:rPr>
            </w:pPr>
            <w:r w:rsidRPr="00751DBB">
              <w:rPr>
                <w:lang w:val="en-GB"/>
              </w:rPr>
              <w:t xml:space="preserve">The library makes some assumptions about </w:t>
            </w:r>
            <w:r w:rsidR="0013576D" w:rsidRPr="00751DBB">
              <w:rPr>
                <w:lang w:val="en-GB"/>
              </w:rPr>
              <w:t>PKCS#</w:t>
            </w:r>
            <w:r w:rsidRPr="00751DBB">
              <w:rPr>
                <w:lang w:val="en-GB"/>
              </w:rPr>
              <w:t>11 drivers and card layouts:</w:t>
            </w:r>
          </w:p>
          <w:p w:rsidR="00207556" w:rsidRPr="00751DBB" w:rsidRDefault="00207556" w:rsidP="003C712B">
            <w:pPr>
              <w:jc w:val="left"/>
              <w:rPr>
                <w:lang w:val="en-GB"/>
              </w:rPr>
            </w:pPr>
            <w:r w:rsidRPr="00751DBB">
              <w:rPr>
                <w:lang w:val="en-GB"/>
              </w:rPr>
              <w:t xml:space="preserve"> - you have signature and/or authentication keys</w:t>
            </w:r>
            <w:r w:rsidR="00761C19" w:rsidRPr="00751DBB">
              <w:rPr>
                <w:lang w:val="en-GB"/>
              </w:rPr>
              <w:t xml:space="preserve"> on the card</w:t>
            </w:r>
          </w:p>
          <w:p w:rsidR="00207556" w:rsidRPr="00751DBB" w:rsidRDefault="00207556" w:rsidP="003C712B">
            <w:pPr>
              <w:jc w:val="left"/>
              <w:rPr>
                <w:lang w:val="en-GB"/>
              </w:rPr>
            </w:pPr>
            <w:r w:rsidRPr="00751DBB">
              <w:rPr>
                <w:lang w:val="en-GB"/>
              </w:rPr>
              <w:t xml:space="preserve"> - both key and certificate are in one slot</w:t>
            </w:r>
          </w:p>
          <w:p w:rsidR="0013576D" w:rsidRPr="00751DBB" w:rsidRDefault="00207556" w:rsidP="003C712B">
            <w:pPr>
              <w:jc w:val="left"/>
              <w:rPr>
                <w:lang w:val="en-GB"/>
              </w:rPr>
            </w:pPr>
            <w:r w:rsidRPr="00751DBB">
              <w:rPr>
                <w:lang w:val="en-GB"/>
              </w:rPr>
              <w:t xml:space="preserve"> - if you have many keys like 1 signature and 1 authentication key then they are in different slots</w:t>
            </w:r>
          </w:p>
          <w:p w:rsidR="00207556" w:rsidRPr="00751DBB" w:rsidRDefault="00207556" w:rsidP="003C712B">
            <w:pPr>
              <w:jc w:val="left"/>
              <w:rPr>
                <w:lang w:val="en-GB"/>
              </w:rPr>
            </w:pPr>
            <w:r w:rsidRPr="00751DBB">
              <w:rPr>
                <w:lang w:val="en-GB"/>
              </w:rPr>
              <w:t xml:space="preserve">- </w:t>
            </w:r>
            <w:proofErr w:type="gramStart"/>
            <w:r w:rsidRPr="00751DBB">
              <w:rPr>
                <w:lang w:val="en-GB"/>
              </w:rPr>
              <w:t>you</w:t>
            </w:r>
            <w:proofErr w:type="gramEnd"/>
            <w:r w:rsidRPr="00751DBB">
              <w:rPr>
                <w:lang w:val="en-GB"/>
              </w:rPr>
              <w:t xml:space="preserve"> can sign with signature key that has a corresponding certificate with "NonRepudiation" bit set.</w:t>
            </w:r>
          </w:p>
          <w:p w:rsidR="00256E86" w:rsidRDefault="00207556" w:rsidP="00256E86">
            <w:pPr>
              <w:rPr>
                <w:lang w:val="en-GB"/>
              </w:rPr>
            </w:pPr>
            <w:r w:rsidRPr="00751DBB">
              <w:rPr>
                <w:lang w:val="en-GB"/>
              </w:rPr>
              <w:t>You may need to specify a different slot to be used when for example operating with multiple smart cards on the same system</w:t>
            </w:r>
            <w:r w:rsidR="002F579A" w:rsidRPr="00751DBB">
              <w:rPr>
                <w:lang w:val="en-GB"/>
              </w:rPr>
              <w:t>.</w:t>
            </w:r>
            <w:r w:rsidR="00E97462">
              <w:rPr>
                <w:lang w:val="en-GB"/>
              </w:rPr>
              <w:t xml:space="preserve"> In this case, the signature slots are counted as follows: </w:t>
            </w:r>
          </w:p>
          <w:p w:rsidR="00E97462" w:rsidRDefault="00E97462" w:rsidP="00256E86">
            <w:pPr>
              <w:rPr>
                <w:lang w:val="en-GB"/>
              </w:rPr>
            </w:pPr>
            <w:r>
              <w:rPr>
                <w:lang w:val="en-GB"/>
              </w:rPr>
              <w:t>- slot 0 – signature key of the 1</w:t>
            </w:r>
            <w:r w:rsidRPr="00E97462">
              <w:rPr>
                <w:vertAlign w:val="superscript"/>
                <w:lang w:val="en-GB"/>
              </w:rPr>
              <w:t>st</w:t>
            </w:r>
            <w:r>
              <w:rPr>
                <w:lang w:val="en-GB"/>
              </w:rPr>
              <w:t xml:space="preserve"> smartcard</w:t>
            </w:r>
          </w:p>
          <w:p w:rsidR="00E97462" w:rsidRPr="00751DBB" w:rsidRDefault="00E97462" w:rsidP="00256E86">
            <w:pPr>
              <w:rPr>
                <w:lang w:val="en-GB"/>
              </w:rPr>
            </w:pPr>
            <w:r>
              <w:rPr>
                <w:lang w:val="en-GB"/>
              </w:rPr>
              <w:t>- slot 1 – signature key of the 2</w:t>
            </w:r>
            <w:r w:rsidRPr="00E97462">
              <w:rPr>
                <w:vertAlign w:val="superscript"/>
                <w:lang w:val="en-GB"/>
              </w:rPr>
              <w:t>nd</w:t>
            </w:r>
            <w:r>
              <w:rPr>
                <w:lang w:val="en-GB"/>
              </w:rPr>
              <w:t xml:space="preserve"> smartcard</w:t>
            </w:r>
          </w:p>
          <w:p w:rsidR="001F4860" w:rsidRPr="00751DBB" w:rsidRDefault="00256E86" w:rsidP="0013576D">
            <w:pPr>
              <w:rPr>
                <w:lang w:val="en-GB"/>
              </w:rPr>
            </w:pPr>
            <w:r w:rsidRPr="00751DBB">
              <w:rPr>
                <w:lang w:val="en-GB"/>
              </w:rPr>
              <w:t>I</w:t>
            </w:r>
            <w:r w:rsidR="00207556" w:rsidRPr="00751DBB">
              <w:rPr>
                <w:lang w:val="en-GB"/>
              </w:rPr>
              <w:t xml:space="preserve">f the slot needs to be specified during signing, then the 5 previous optional parameters (manifest, city, </w:t>
            </w:r>
            <w:r w:rsidR="0013576D" w:rsidRPr="00751DBB">
              <w:rPr>
                <w:lang w:val="en-GB"/>
              </w:rPr>
              <w:t xml:space="preserve">state, </w:t>
            </w:r>
            <w:r w:rsidR="00207556" w:rsidRPr="00751DBB">
              <w:rPr>
                <w:lang w:val="en-GB"/>
              </w:rPr>
              <w:t>zip</w:t>
            </w:r>
            <w:r w:rsidR="0013576D" w:rsidRPr="00751DBB">
              <w:rPr>
                <w:lang w:val="en-GB"/>
              </w:rPr>
              <w:t>, country</w:t>
            </w:r>
            <w:r w:rsidR="00207556" w:rsidRPr="00751DBB">
              <w:rPr>
                <w:lang w:val="en-GB"/>
              </w:rPr>
              <w:t xml:space="preserve">) should be </w:t>
            </w:r>
            <w:r w:rsidR="00207556" w:rsidRPr="00751DBB">
              <w:rPr>
                <w:lang w:val="en-GB"/>
              </w:rPr>
              <w:lastRenderedPageBreak/>
              <w:t>filled first (either with the appropriate data or as “</w:t>
            </w:r>
            <w:proofErr w:type="gramStart"/>
            <w:r w:rsidR="00207556" w:rsidRPr="00751DBB">
              <w:rPr>
                <w:lang w:val="en-GB"/>
              </w:rPr>
              <w:t>“ for</w:t>
            </w:r>
            <w:proofErr w:type="gramEnd"/>
            <w:r w:rsidR="00207556" w:rsidRPr="00751DBB">
              <w:rPr>
                <w:lang w:val="en-GB"/>
              </w:rPr>
              <w:t xml:space="preserve"> no value). </w:t>
            </w:r>
          </w:p>
        </w:tc>
      </w:tr>
      <w:tr w:rsidR="00F447FB" w:rsidRPr="00751DBB" w:rsidTr="00F447FB">
        <w:tc>
          <w:tcPr>
            <w:tcW w:w="1263" w:type="dxa"/>
          </w:tcPr>
          <w:p w:rsidR="00F447FB" w:rsidRPr="00751DBB" w:rsidRDefault="00F447FB" w:rsidP="00E10E88">
            <w:pPr>
              <w:rPr>
                <w:b/>
                <w:lang w:val="en-GB"/>
              </w:rPr>
            </w:pPr>
            <w:r w:rsidRPr="00751DBB">
              <w:rPr>
                <w:b/>
                <w:lang w:val="en-GB"/>
              </w:rPr>
              <w:lastRenderedPageBreak/>
              <w:t>ocsp</w:t>
            </w:r>
          </w:p>
        </w:tc>
        <w:tc>
          <w:tcPr>
            <w:tcW w:w="6392" w:type="dxa"/>
          </w:tcPr>
          <w:p w:rsidR="00F447FB" w:rsidRPr="00751DBB" w:rsidRDefault="00F447FB" w:rsidP="00E10E88">
            <w:pPr>
              <w:rPr>
                <w:lang w:val="en-GB"/>
              </w:rPr>
            </w:pPr>
            <w:r w:rsidRPr="00751DBB">
              <w:rPr>
                <w:lang w:val="en-GB"/>
              </w:rPr>
              <w:t xml:space="preserve">Specifies whether </w:t>
            </w:r>
            <w:r w:rsidR="0013576D" w:rsidRPr="00751DBB">
              <w:rPr>
                <w:lang w:val="en-GB"/>
              </w:rPr>
              <w:t xml:space="preserve">an </w:t>
            </w:r>
            <w:r w:rsidRPr="00751DBB">
              <w:rPr>
                <w:lang w:val="en-GB"/>
              </w:rPr>
              <w:t xml:space="preserve">OCSP </w:t>
            </w:r>
            <w:r w:rsidR="002F579A" w:rsidRPr="00751DBB">
              <w:rPr>
                <w:lang w:val="en-GB"/>
              </w:rPr>
              <w:t xml:space="preserve">confirmation </w:t>
            </w:r>
            <w:r w:rsidR="0013576D" w:rsidRPr="00751DBB">
              <w:rPr>
                <w:lang w:val="en-GB"/>
              </w:rPr>
              <w:t>is added to</w:t>
            </w:r>
            <w:r w:rsidR="002F579A" w:rsidRPr="00751DBB">
              <w:rPr>
                <w:lang w:val="en-GB"/>
              </w:rPr>
              <w:t xml:space="preserve"> </w:t>
            </w:r>
            <w:r w:rsidRPr="00751DBB">
              <w:rPr>
                <w:lang w:val="en-GB"/>
              </w:rPr>
              <w:t xml:space="preserve">the </w:t>
            </w:r>
            <w:r w:rsidR="00940C09" w:rsidRPr="00751DBB">
              <w:rPr>
                <w:lang w:val="en-GB"/>
              </w:rPr>
              <w:t xml:space="preserve">signature that is </w:t>
            </w:r>
            <w:r w:rsidR="0013576D" w:rsidRPr="00751DBB">
              <w:rPr>
                <w:lang w:val="en-GB"/>
              </w:rPr>
              <w:t xml:space="preserve">being </w:t>
            </w:r>
            <w:r w:rsidR="00940C09" w:rsidRPr="00751DBB">
              <w:rPr>
                <w:lang w:val="en-GB"/>
              </w:rPr>
              <w:t>created</w:t>
            </w:r>
            <w:r w:rsidRPr="00751DBB">
              <w:rPr>
                <w:lang w:val="en-GB"/>
              </w:rPr>
              <w:t xml:space="preserve">. </w:t>
            </w:r>
            <w:r w:rsidR="00743387" w:rsidRPr="00751DBB">
              <w:rPr>
                <w:lang w:val="en-GB"/>
              </w:rPr>
              <w:t xml:space="preserve">Possible values are 0 – </w:t>
            </w:r>
            <w:r w:rsidR="0013576D" w:rsidRPr="00751DBB">
              <w:rPr>
                <w:lang w:val="en-GB"/>
              </w:rPr>
              <w:t>confirmation is not added</w:t>
            </w:r>
            <w:r w:rsidR="002F579A" w:rsidRPr="00751DBB">
              <w:rPr>
                <w:lang w:val="en-GB"/>
              </w:rPr>
              <w:t>;</w:t>
            </w:r>
            <w:r w:rsidR="00743387" w:rsidRPr="00751DBB">
              <w:rPr>
                <w:lang w:val="en-GB"/>
              </w:rPr>
              <w:t xml:space="preserve"> 1 – </w:t>
            </w:r>
            <w:r w:rsidR="0013576D" w:rsidRPr="00751DBB">
              <w:rPr>
                <w:lang w:val="en-GB"/>
              </w:rPr>
              <w:t>confirmation is added</w:t>
            </w:r>
            <w:r w:rsidR="00743387" w:rsidRPr="00751DBB">
              <w:rPr>
                <w:lang w:val="en-GB"/>
              </w:rPr>
              <w:t>.</w:t>
            </w:r>
            <w:r w:rsidR="002619D5" w:rsidRPr="00751DBB">
              <w:rPr>
                <w:lang w:val="en-GB"/>
              </w:rPr>
              <w:t xml:space="preserve"> By default, the value is set to 1.</w:t>
            </w:r>
          </w:p>
          <w:p w:rsidR="00F447FB" w:rsidRPr="00751DBB" w:rsidRDefault="00761C19" w:rsidP="00761C19">
            <w:pPr>
              <w:rPr>
                <w:lang w:val="en-GB"/>
              </w:rPr>
            </w:pPr>
            <w:r w:rsidRPr="00751DBB">
              <w:rPr>
                <w:lang w:val="en-GB"/>
              </w:rPr>
              <w:t>Parameter value 0 can be u</w:t>
            </w:r>
            <w:r w:rsidR="00F447FB" w:rsidRPr="00751DBB">
              <w:rPr>
                <w:lang w:val="en-GB"/>
              </w:rPr>
              <w:t xml:space="preserve">sed when </w:t>
            </w:r>
            <w:r w:rsidR="0013576D" w:rsidRPr="00751DBB">
              <w:rPr>
                <w:lang w:val="en-GB"/>
              </w:rPr>
              <w:t>creating</w:t>
            </w:r>
            <w:r w:rsidR="00F447FB" w:rsidRPr="00751DBB">
              <w:rPr>
                <w:lang w:val="en-GB"/>
              </w:rPr>
              <w:t xml:space="preserve"> a technic</w:t>
            </w:r>
            <w:r w:rsidR="0013576D" w:rsidRPr="00751DBB">
              <w:rPr>
                <w:lang w:val="en-GB"/>
              </w:rPr>
              <w:t>al signature</w:t>
            </w:r>
            <w:r w:rsidR="00F447FB" w:rsidRPr="00751DBB">
              <w:rPr>
                <w:lang w:val="en-GB"/>
              </w:rPr>
              <w:t xml:space="preserve">. Technical signature is a signature with no OCSP confirmation and no timestamp value. </w:t>
            </w:r>
          </w:p>
        </w:tc>
      </w:tr>
      <w:tr w:rsidR="006E131A" w:rsidRPr="00751DBB" w:rsidTr="00F447FB">
        <w:tc>
          <w:tcPr>
            <w:tcW w:w="1263" w:type="dxa"/>
          </w:tcPr>
          <w:p w:rsidR="006E131A" w:rsidRPr="00751DBB" w:rsidRDefault="006E131A" w:rsidP="00E10E88">
            <w:pPr>
              <w:rPr>
                <w:b/>
                <w:lang w:val="en-GB"/>
              </w:rPr>
            </w:pPr>
            <w:r>
              <w:rPr>
                <w:b/>
                <w:lang w:val="en-GB"/>
              </w:rPr>
              <w:t>PKCS11/CNG/PKCS12</w:t>
            </w:r>
          </w:p>
        </w:tc>
        <w:tc>
          <w:tcPr>
            <w:tcW w:w="6392" w:type="dxa"/>
          </w:tcPr>
          <w:p w:rsidR="00F464AC" w:rsidRDefault="00A0005F" w:rsidP="00F464AC">
            <w:pPr>
              <w:rPr>
                <w:lang w:val="en-GB"/>
              </w:rPr>
            </w:pPr>
            <w:r>
              <w:rPr>
                <w:lang w:val="en-GB"/>
              </w:rPr>
              <w:t>Optional parameter to specify</w:t>
            </w:r>
            <w:r w:rsidR="006E131A" w:rsidRPr="00F2692C">
              <w:rPr>
                <w:lang w:val="en-GB"/>
              </w:rPr>
              <w:t xml:space="preserve"> </w:t>
            </w:r>
            <w:r w:rsidR="006E131A">
              <w:rPr>
                <w:lang w:val="en-GB"/>
              </w:rPr>
              <w:t xml:space="preserve">module that is used for </w:t>
            </w:r>
            <w:r w:rsidR="00F464AC">
              <w:rPr>
                <w:lang w:val="en-GB"/>
              </w:rPr>
              <w:t xml:space="preserve">accessing the </w:t>
            </w:r>
            <w:r w:rsidR="00455FDE">
              <w:rPr>
                <w:lang w:val="en-GB"/>
              </w:rPr>
              <w:t>signature</w:t>
            </w:r>
            <w:r w:rsidR="00F464AC">
              <w:rPr>
                <w:lang w:val="en-GB"/>
              </w:rPr>
              <w:t xml:space="preserve"> token</w:t>
            </w:r>
            <w:r w:rsidR="006E131A">
              <w:rPr>
                <w:lang w:val="en-GB"/>
              </w:rPr>
              <w:t xml:space="preserve">. Possible </w:t>
            </w:r>
            <w:r w:rsidR="009B00CF">
              <w:rPr>
                <w:lang w:val="en-GB"/>
              </w:rPr>
              <w:t>values</w:t>
            </w:r>
            <w:r w:rsidR="006E131A">
              <w:rPr>
                <w:lang w:val="en-GB"/>
              </w:rPr>
              <w:t xml:space="preserve"> are</w:t>
            </w:r>
            <w:r w:rsidR="00F464AC">
              <w:rPr>
                <w:lang w:val="en-GB"/>
              </w:rPr>
              <w:t>:</w:t>
            </w:r>
            <w:r w:rsidR="006E131A">
              <w:rPr>
                <w:lang w:val="en-GB"/>
              </w:rPr>
              <w:t xml:space="preserve"> </w:t>
            </w:r>
          </w:p>
          <w:p w:rsidR="00F464AC" w:rsidRDefault="009B00CF" w:rsidP="009F1D86">
            <w:pPr>
              <w:pStyle w:val="ListParagraph"/>
              <w:numPr>
                <w:ilvl w:val="0"/>
                <w:numId w:val="39"/>
              </w:numPr>
              <w:ind w:left="185" w:hanging="185"/>
              <w:rPr>
                <w:lang w:val="en-GB"/>
              </w:rPr>
            </w:pPr>
            <w:r>
              <w:rPr>
                <w:lang w:val="en-GB"/>
              </w:rPr>
              <w:t>“</w:t>
            </w:r>
            <w:r w:rsidR="006E131A" w:rsidRPr="00F464AC">
              <w:rPr>
                <w:lang w:val="en-GB"/>
              </w:rPr>
              <w:t>PKCS11</w:t>
            </w:r>
            <w:r>
              <w:rPr>
                <w:lang w:val="en-GB"/>
              </w:rPr>
              <w:t>”</w:t>
            </w:r>
            <w:r w:rsidR="006E131A" w:rsidRPr="00F464AC">
              <w:rPr>
                <w:lang w:val="en-GB"/>
              </w:rPr>
              <w:t xml:space="preserve"> </w:t>
            </w:r>
            <w:r w:rsidR="00F464AC">
              <w:rPr>
                <w:lang w:val="en-GB"/>
              </w:rPr>
              <w:t xml:space="preserve">- </w:t>
            </w:r>
            <w:r w:rsidR="006E131A" w:rsidRPr="00F464AC">
              <w:rPr>
                <w:lang w:val="en-GB"/>
              </w:rPr>
              <w:t xml:space="preserve"> </w:t>
            </w:r>
            <w:r w:rsidR="0002332E">
              <w:rPr>
                <w:lang w:val="en-GB"/>
              </w:rPr>
              <w:t xml:space="preserve">default </w:t>
            </w:r>
            <w:r w:rsidR="00F464AC">
              <w:rPr>
                <w:lang w:val="en-GB"/>
              </w:rPr>
              <w:t xml:space="preserve">module for </w:t>
            </w:r>
            <w:r w:rsidR="008D29B1">
              <w:rPr>
                <w:lang w:val="en-GB"/>
              </w:rPr>
              <w:t>signing with smart card</w:t>
            </w:r>
          </w:p>
          <w:p w:rsidR="00F464AC" w:rsidRDefault="009B00CF" w:rsidP="009F1D86">
            <w:pPr>
              <w:pStyle w:val="ListParagraph"/>
              <w:numPr>
                <w:ilvl w:val="0"/>
                <w:numId w:val="39"/>
              </w:numPr>
              <w:ind w:left="185" w:hanging="185"/>
              <w:rPr>
                <w:lang w:val="en-GB"/>
              </w:rPr>
            </w:pPr>
            <w:r>
              <w:rPr>
                <w:lang w:val="en-GB"/>
              </w:rPr>
              <w:t>“</w:t>
            </w:r>
            <w:r w:rsidR="006E131A" w:rsidRPr="00F464AC">
              <w:rPr>
                <w:lang w:val="en-GB"/>
              </w:rPr>
              <w:t>CNG</w:t>
            </w:r>
            <w:r>
              <w:rPr>
                <w:lang w:val="en-GB"/>
              </w:rPr>
              <w:t>”</w:t>
            </w:r>
            <w:r w:rsidR="00F464AC">
              <w:rPr>
                <w:lang w:val="en-GB"/>
              </w:rPr>
              <w:t xml:space="preserve"> - </w:t>
            </w:r>
            <w:r w:rsidR="000F5AB4">
              <w:rPr>
                <w:lang w:val="en-GB"/>
              </w:rPr>
              <w:t xml:space="preserve">alternative module for </w:t>
            </w:r>
            <w:r w:rsidR="0002332E">
              <w:rPr>
                <w:lang w:val="en-GB"/>
              </w:rPr>
              <w:t xml:space="preserve">signing </w:t>
            </w:r>
            <w:r w:rsidR="000F5AB4">
              <w:rPr>
                <w:lang w:val="en-GB"/>
              </w:rPr>
              <w:t>with smart card</w:t>
            </w:r>
            <w:r w:rsidR="00962E1E">
              <w:rPr>
                <w:lang w:val="en-GB"/>
              </w:rPr>
              <w:t>, uses</w:t>
            </w:r>
            <w:r w:rsidR="0002332E">
              <w:rPr>
                <w:lang w:val="en-GB"/>
              </w:rPr>
              <w:t xml:space="preserve"> </w:t>
            </w:r>
            <w:r w:rsidR="005943C5">
              <w:rPr>
                <w:lang w:val="en-GB"/>
              </w:rPr>
              <w:t>Microsoft</w:t>
            </w:r>
            <w:r w:rsidR="000701C7">
              <w:rPr>
                <w:lang w:val="en-GB"/>
              </w:rPr>
              <w:t xml:space="preserve"> </w:t>
            </w:r>
            <w:r w:rsidR="0002332E">
              <w:rPr>
                <w:lang w:val="en-GB"/>
              </w:rPr>
              <w:t>CNG</w:t>
            </w:r>
            <w:r w:rsidR="000701C7">
              <w:rPr>
                <w:lang w:val="en-GB"/>
              </w:rPr>
              <w:t xml:space="preserve"> API and smart card’s minidriver</w:t>
            </w:r>
            <w:r w:rsidR="000F5AB4">
              <w:rPr>
                <w:lang w:val="en-GB"/>
              </w:rPr>
              <w:t xml:space="preserve">. </w:t>
            </w:r>
            <w:r w:rsidR="00962E1E">
              <w:rPr>
                <w:lang w:val="en-GB"/>
              </w:rPr>
              <w:t>A dialog window is opened for the user to</w:t>
            </w:r>
            <w:r w:rsidR="00240FEF">
              <w:rPr>
                <w:lang w:val="en-GB"/>
              </w:rPr>
              <w:t xml:space="preserve"> choose</w:t>
            </w:r>
            <w:r w:rsidR="00BA52C7">
              <w:rPr>
                <w:lang w:val="en-GB"/>
              </w:rPr>
              <w:t xml:space="preserve"> a</w:t>
            </w:r>
            <w:r w:rsidR="00240FEF">
              <w:rPr>
                <w:lang w:val="en-GB"/>
              </w:rPr>
              <w:t xml:space="preserve"> signing certificate and</w:t>
            </w:r>
            <w:r w:rsidR="00962E1E">
              <w:rPr>
                <w:lang w:val="en-GB"/>
              </w:rPr>
              <w:t xml:space="preserve"> insert PIN code</w:t>
            </w:r>
            <w:r w:rsidR="00752B09">
              <w:rPr>
                <w:lang w:val="en-GB"/>
              </w:rPr>
              <w:t xml:space="preserve"> (</w:t>
            </w:r>
            <w:r w:rsidR="00BA52C7">
              <w:rPr>
                <w:lang w:val="en-GB"/>
              </w:rPr>
              <w:t xml:space="preserve">i.e. </w:t>
            </w:r>
            <w:r w:rsidR="00752B09">
              <w:rPr>
                <w:lang w:val="en-GB"/>
              </w:rPr>
              <w:t>the “pin-code” parameter</w:t>
            </w:r>
            <w:r w:rsidR="00BA52C7">
              <w:rPr>
                <w:lang w:val="en-GB"/>
              </w:rPr>
              <w:t xml:space="preserve"> of the current command </w:t>
            </w:r>
            <w:r w:rsidR="00752B09">
              <w:rPr>
                <w:lang w:val="en-GB"/>
              </w:rPr>
              <w:t>may be left unspecified by inserting a</w:t>
            </w:r>
            <w:r w:rsidR="00ED7D5F">
              <w:rPr>
                <w:lang w:val="en-GB"/>
              </w:rPr>
              <w:t>n empty string</w:t>
            </w:r>
            <w:r w:rsidR="008B5B05">
              <w:rPr>
                <w:lang w:val="en-GB"/>
              </w:rPr>
              <w:t xml:space="preserve"> “”</w:t>
            </w:r>
            <w:r w:rsidR="00752B09">
              <w:rPr>
                <w:lang w:val="en-GB"/>
              </w:rPr>
              <w:t>).</w:t>
            </w:r>
          </w:p>
          <w:p w:rsidR="006E131A" w:rsidRPr="00F464AC" w:rsidRDefault="009B00CF" w:rsidP="009F1D86">
            <w:pPr>
              <w:pStyle w:val="ListParagraph"/>
              <w:numPr>
                <w:ilvl w:val="0"/>
                <w:numId w:val="39"/>
              </w:numPr>
              <w:ind w:left="185" w:hanging="185"/>
              <w:rPr>
                <w:lang w:val="en-GB"/>
              </w:rPr>
            </w:pPr>
            <w:r>
              <w:rPr>
                <w:lang w:val="en-GB"/>
              </w:rPr>
              <w:t>“</w:t>
            </w:r>
            <w:r w:rsidR="006E131A" w:rsidRPr="00F464AC">
              <w:rPr>
                <w:lang w:val="en-GB"/>
              </w:rPr>
              <w:t>PKCS12</w:t>
            </w:r>
            <w:r>
              <w:rPr>
                <w:lang w:val="en-GB"/>
              </w:rPr>
              <w:t>”</w:t>
            </w:r>
            <w:r w:rsidR="00F464AC">
              <w:rPr>
                <w:lang w:val="en-GB"/>
              </w:rPr>
              <w:t xml:space="preserve"> - </w:t>
            </w:r>
            <w:r w:rsidR="00B31072">
              <w:rPr>
                <w:lang w:val="en-GB"/>
              </w:rPr>
              <w:t>module for</w:t>
            </w:r>
            <w:r w:rsidR="00F464AC">
              <w:rPr>
                <w:lang w:val="en-GB"/>
              </w:rPr>
              <w:t xml:space="preserve"> signing with </w:t>
            </w:r>
            <w:proofErr w:type="gramStart"/>
            <w:r w:rsidR="00F464AC">
              <w:rPr>
                <w:lang w:val="en-GB"/>
              </w:rPr>
              <w:t>a software</w:t>
            </w:r>
            <w:proofErr w:type="gramEnd"/>
            <w:r w:rsidR="00F464AC">
              <w:rPr>
                <w:lang w:val="en-GB"/>
              </w:rPr>
              <w:t xml:space="preserve"> token (PKCS#12 file)</w:t>
            </w:r>
            <w:r w:rsidR="009D1A53">
              <w:rPr>
                <w:lang w:val="en-GB"/>
              </w:rPr>
              <w:t xml:space="preserve">. </w:t>
            </w:r>
            <w:r w:rsidR="00AF56E4">
              <w:rPr>
                <w:lang w:val="en-GB"/>
              </w:rPr>
              <w:t xml:space="preserve">When signing with a software token then firstly, the appropriate configuration settings should be applied (see section </w:t>
            </w:r>
            <w:r w:rsidR="00AF56E4" w:rsidRPr="00751DBB">
              <w:rPr>
                <w:lang w:val="en-GB"/>
              </w:rPr>
              <w:t>3.4, subsection “Configuring software token usage”)</w:t>
            </w:r>
            <w:r w:rsidR="00AF56E4">
              <w:rPr>
                <w:lang w:val="en-GB"/>
              </w:rPr>
              <w:t>. The current command’s parameter “pin-code” must be set according to the PKCS#12 container’s PIN code,</w:t>
            </w:r>
            <w:r w:rsidR="009D1A53">
              <w:rPr>
                <w:lang w:val="en-GB"/>
              </w:rPr>
              <w:t xml:space="preserve"> parameter “ocsp” must be set to 0</w:t>
            </w:r>
            <w:r w:rsidR="00AF56E4">
              <w:rPr>
                <w:lang w:val="en-GB"/>
              </w:rPr>
              <w:t xml:space="preserve"> and parameter’s “pkcs12-file-name” value should be specified.</w:t>
            </w:r>
          </w:p>
        </w:tc>
      </w:tr>
      <w:tr w:rsidR="006E131A" w:rsidRPr="00751DBB" w:rsidTr="00F447FB">
        <w:tc>
          <w:tcPr>
            <w:tcW w:w="1263" w:type="dxa"/>
          </w:tcPr>
          <w:p w:rsidR="006E131A" w:rsidRDefault="006E131A" w:rsidP="00E10E88">
            <w:pPr>
              <w:rPr>
                <w:b/>
                <w:lang w:val="en-GB"/>
              </w:rPr>
            </w:pPr>
            <w:r>
              <w:rPr>
                <w:b/>
                <w:lang w:val="en-GB"/>
              </w:rPr>
              <w:t>pkcs12-file-name</w:t>
            </w:r>
          </w:p>
        </w:tc>
        <w:tc>
          <w:tcPr>
            <w:tcW w:w="6392" w:type="dxa"/>
          </w:tcPr>
          <w:p w:rsidR="00F464AC" w:rsidRDefault="006E131A" w:rsidP="00F464AC">
            <w:pPr>
              <w:rPr>
                <w:lang w:val="en-GB"/>
              </w:rPr>
            </w:pPr>
            <w:r>
              <w:rPr>
                <w:lang w:val="en-GB"/>
              </w:rPr>
              <w:t xml:space="preserve">Used only </w:t>
            </w:r>
            <w:r w:rsidR="00F464AC">
              <w:rPr>
                <w:lang w:val="en-GB"/>
              </w:rPr>
              <w:t xml:space="preserve">when signing with software token (PKCS#12 file) via PKCS#12 module (i.e. </w:t>
            </w:r>
            <w:r w:rsidR="00335049">
              <w:rPr>
                <w:lang w:val="en-GB"/>
              </w:rPr>
              <w:t xml:space="preserve">if </w:t>
            </w:r>
            <w:r w:rsidR="00F464AC">
              <w:rPr>
                <w:lang w:val="en-GB"/>
              </w:rPr>
              <w:t xml:space="preserve">the previous </w:t>
            </w:r>
            <w:r>
              <w:rPr>
                <w:lang w:val="en-GB"/>
              </w:rPr>
              <w:t xml:space="preserve">parameter’s value </w:t>
            </w:r>
            <w:r w:rsidR="00F464AC">
              <w:rPr>
                <w:lang w:val="en-GB"/>
              </w:rPr>
              <w:t>has been set to</w:t>
            </w:r>
            <w:r>
              <w:rPr>
                <w:lang w:val="en-GB"/>
              </w:rPr>
              <w:t xml:space="preserve"> “PKCS12”</w:t>
            </w:r>
            <w:r w:rsidR="00F464AC">
              <w:rPr>
                <w:lang w:val="en-GB"/>
              </w:rPr>
              <w:t>)</w:t>
            </w:r>
            <w:r>
              <w:rPr>
                <w:lang w:val="en-GB"/>
              </w:rPr>
              <w:t xml:space="preserve">. </w:t>
            </w:r>
          </w:p>
          <w:p w:rsidR="006E131A" w:rsidRPr="00751DBB" w:rsidRDefault="006E131A" w:rsidP="00F464AC">
            <w:pPr>
              <w:rPr>
                <w:lang w:val="en-GB"/>
              </w:rPr>
            </w:pPr>
            <w:r>
              <w:rPr>
                <w:lang w:val="en-GB"/>
              </w:rPr>
              <w:t>Specifies</w:t>
            </w:r>
            <w:r w:rsidR="00F464AC">
              <w:rPr>
                <w:lang w:val="en-GB"/>
              </w:rPr>
              <w:t xml:space="preserve"> the software token’s file name.</w:t>
            </w:r>
          </w:p>
        </w:tc>
      </w:tr>
    </w:tbl>
    <w:p w:rsidR="00207556" w:rsidRPr="00751DBB" w:rsidRDefault="00207556" w:rsidP="00207556">
      <w:pPr>
        <w:spacing w:after="60"/>
        <w:rPr>
          <w:rFonts w:cs="Calibri"/>
          <w:b/>
          <w:lang w:val="en-GB"/>
        </w:rPr>
      </w:pPr>
    </w:p>
    <w:p w:rsidR="00207556" w:rsidRPr="00751DBB" w:rsidRDefault="00207556" w:rsidP="00207556">
      <w:pPr>
        <w:spacing w:after="60"/>
        <w:rPr>
          <w:rFonts w:cs="Calibri"/>
          <w:b/>
          <w:lang w:val="en-GB"/>
        </w:rPr>
      </w:pPr>
      <w:r w:rsidRPr="00751DBB">
        <w:rPr>
          <w:rFonts w:cs="Calibri"/>
          <w:b/>
          <w:lang w:val="en-GB"/>
        </w:rPr>
        <w:t>-mid-sign &lt;phone-no&gt; &lt;per-code&gt; [[&lt;country</w:t>
      </w:r>
      <w:proofErr w:type="gramStart"/>
      <w:r w:rsidRPr="00751DBB">
        <w:rPr>
          <w:rFonts w:cs="Calibri"/>
          <w:b/>
          <w:lang w:val="en-GB"/>
        </w:rPr>
        <w:t>&gt;(</w:t>
      </w:r>
      <w:proofErr w:type="gramEnd"/>
      <w:r w:rsidRPr="00751DBB">
        <w:rPr>
          <w:rFonts w:cs="Calibri"/>
          <w:b/>
          <w:lang w:val="en-GB"/>
        </w:rPr>
        <w:t xml:space="preserve">EE)] [&lt;lang&gt;(EST)] [&lt;service&gt;(Testing)] [&lt;manifest&gt;] [&lt;city&gt; &lt;state&gt; &lt;zip&gt;]] </w:t>
      </w:r>
    </w:p>
    <w:p w:rsidR="00207556" w:rsidRPr="00751DBB" w:rsidRDefault="00207556" w:rsidP="00207556">
      <w:pPr>
        <w:pStyle w:val="UtilitySyntax"/>
        <w:rPr>
          <w:lang w:val="en-GB"/>
        </w:rPr>
      </w:pPr>
      <w:proofErr w:type="gramStart"/>
      <w:r w:rsidRPr="00751DBB">
        <w:rPr>
          <w:rFonts w:cs="Calibri"/>
          <w:lang w:val="en-GB"/>
        </w:rPr>
        <w:t>I</w:t>
      </w:r>
      <w:r w:rsidRPr="00751DBB">
        <w:rPr>
          <w:lang w:val="en-GB"/>
        </w:rPr>
        <w:t>nvok</w:t>
      </w:r>
      <w:r w:rsidR="00516992" w:rsidRPr="00751DBB">
        <w:rPr>
          <w:lang w:val="en-GB"/>
        </w:rPr>
        <w:t>es mobile signing of a ddoc</w:t>
      </w:r>
      <w:r w:rsidRPr="00751DBB">
        <w:rPr>
          <w:lang w:val="en-GB"/>
        </w:rPr>
        <w:t xml:space="preserve"> file using Mobile-ID and DigiDocService.</w:t>
      </w:r>
      <w:proofErr w:type="gramEnd"/>
      <w:r w:rsidRPr="00751DBB">
        <w:rPr>
          <w:lang w:val="en-GB"/>
        </w:rPr>
        <w:t xml:space="preserve"> </w:t>
      </w:r>
    </w:p>
    <w:p w:rsidR="00207556" w:rsidRPr="00751DBB" w:rsidRDefault="00207556" w:rsidP="00207556">
      <w:pPr>
        <w:pStyle w:val="UtilitySyntax"/>
        <w:rPr>
          <w:lang w:val="en-GB"/>
        </w:rPr>
      </w:pPr>
      <w:r w:rsidRPr="00751DBB">
        <w:rPr>
          <w:lang w:val="en-GB"/>
        </w:rPr>
        <w:t xml:space="preserve">Mobile-ID is a service based on Wireless PKI providing for mobile authentication and digital signing, currently supported by all Estonian and some Lithuanian mobile operators. </w:t>
      </w:r>
    </w:p>
    <w:p w:rsidR="00207556" w:rsidRPr="00751DBB" w:rsidRDefault="00207556" w:rsidP="00207556">
      <w:pPr>
        <w:pStyle w:val="UtilitySyntax"/>
        <w:rPr>
          <w:lang w:val="en-GB"/>
        </w:rPr>
      </w:pPr>
      <w:r w:rsidRPr="00751DBB">
        <w:rPr>
          <w:lang w:val="en-GB"/>
        </w:rPr>
        <w:t xml:space="preserve">The Mobile-ID user gets a special SIM card with private keys on it. Hash to be signed is sent over the GSM network to the phone and the user shall enter PIN code to sign. The signed result is sent back over the air. </w:t>
      </w:r>
    </w:p>
    <w:p w:rsidR="00207556" w:rsidRPr="00751DBB" w:rsidRDefault="00207556" w:rsidP="00207556">
      <w:pPr>
        <w:pStyle w:val="UtilitySyntax"/>
        <w:rPr>
          <w:lang w:val="en-GB"/>
        </w:rPr>
      </w:pPr>
      <w:r w:rsidRPr="00751DBB">
        <w:rPr>
          <w:lang w:val="en-GB"/>
        </w:rPr>
        <w:t xml:space="preserve">DigiDocService is a SOAP-based web </w:t>
      </w:r>
      <w:proofErr w:type="gramStart"/>
      <w:r w:rsidRPr="00751DBB">
        <w:rPr>
          <w:lang w:val="en-GB"/>
        </w:rPr>
        <w:t>service,</w:t>
      </w:r>
      <w:proofErr w:type="gramEnd"/>
      <w:r w:rsidRPr="00751DBB">
        <w:rPr>
          <w:lang w:val="en-GB"/>
        </w:rPr>
        <w:t xml:space="preserve"> access to the service is IP-based and requires a written contract with provider of DigiDocService.</w:t>
      </w:r>
    </w:p>
    <w:p w:rsidR="00207556" w:rsidRPr="00751DBB" w:rsidRDefault="00207556" w:rsidP="00207556">
      <w:pPr>
        <w:pStyle w:val="UtilitySyntax"/>
        <w:rPr>
          <w:rFonts w:cs="Calibri"/>
          <w:b/>
          <w:lang w:val="en-GB"/>
        </w:rPr>
      </w:pPr>
      <w:r w:rsidRPr="00751DBB">
        <w:rPr>
          <w:lang w:val="en-GB"/>
        </w:rPr>
        <w:t xml:space="preserve">You can use Mobile-ID signing with </w:t>
      </w:r>
      <w:r w:rsidR="00761C19" w:rsidRPr="00751DBB">
        <w:rPr>
          <w:lang w:val="en-GB"/>
        </w:rPr>
        <w:t xml:space="preserve">the </w:t>
      </w:r>
      <w:r w:rsidRPr="00751DBB">
        <w:rPr>
          <w:lang w:val="en-GB"/>
        </w:rPr>
        <w:t>following parameters:</w:t>
      </w:r>
    </w:p>
    <w:tbl>
      <w:tblPr>
        <w:tblStyle w:val="Param"/>
        <w:tblW w:w="0" w:type="auto"/>
        <w:tblInd w:w="675" w:type="dxa"/>
        <w:tblLook w:val="04A0" w:firstRow="1" w:lastRow="0" w:firstColumn="1" w:lastColumn="0" w:noHBand="0" w:noVBand="1"/>
      </w:tblPr>
      <w:tblGrid>
        <w:gridCol w:w="1262"/>
        <w:gridCol w:w="6393"/>
      </w:tblGrid>
      <w:tr w:rsidR="00207556" w:rsidRPr="00751DBB" w:rsidTr="003C712B">
        <w:trPr>
          <w:cnfStyle w:val="100000000000" w:firstRow="1" w:lastRow="0" w:firstColumn="0" w:lastColumn="0" w:oddVBand="0" w:evenVBand="0" w:oddHBand="0" w:evenHBand="0" w:firstRowFirstColumn="0" w:firstRowLastColumn="0" w:lastRowFirstColumn="0" w:lastRowLastColumn="0"/>
        </w:trPr>
        <w:tc>
          <w:tcPr>
            <w:tcW w:w="1262" w:type="dxa"/>
            <w:tcBorders>
              <w:top w:val="nil"/>
              <w:bottom w:val="single" w:sz="4" w:space="0" w:color="auto"/>
            </w:tcBorders>
            <w:shd w:val="clear" w:color="auto" w:fill="FFFFFF" w:themeFill="background1"/>
          </w:tcPr>
          <w:p w:rsidR="00207556" w:rsidRPr="00751DBB" w:rsidRDefault="00207556" w:rsidP="003C712B">
            <w:pPr>
              <w:rPr>
                <w:lang w:val="en-GB"/>
              </w:rPr>
            </w:pPr>
            <w:r w:rsidRPr="00751DBB">
              <w:rPr>
                <w:rFonts w:cs="Calibri"/>
                <w:b/>
                <w:lang w:val="en-GB"/>
              </w:rPr>
              <w:t>phone-no</w:t>
            </w:r>
          </w:p>
        </w:tc>
        <w:tc>
          <w:tcPr>
            <w:tcW w:w="6393" w:type="dxa"/>
            <w:tcBorders>
              <w:top w:val="nil"/>
              <w:bottom w:val="single" w:sz="4" w:space="0" w:color="auto"/>
            </w:tcBorders>
            <w:shd w:val="clear" w:color="auto" w:fill="FFFFFF" w:themeFill="background1"/>
          </w:tcPr>
          <w:p w:rsidR="00207556" w:rsidRPr="00751DBB" w:rsidRDefault="00207556" w:rsidP="003C712B">
            <w:pPr>
              <w:rPr>
                <w:lang w:val="en-GB"/>
              </w:rPr>
            </w:pPr>
            <w:r w:rsidRPr="00751DBB">
              <w:rPr>
                <w:lang w:val="en-GB"/>
              </w:rPr>
              <w:t>Required. Phone number of the signer with the country code in format +xxxxxxxxx (for example +3706234566)</w:t>
            </w:r>
          </w:p>
        </w:tc>
      </w:tr>
      <w:tr w:rsidR="00207556" w:rsidRPr="00751DBB" w:rsidTr="003C712B">
        <w:tc>
          <w:tcPr>
            <w:tcW w:w="1262" w:type="dxa"/>
            <w:tcBorders>
              <w:top w:val="single" w:sz="4" w:space="0" w:color="auto"/>
            </w:tcBorders>
          </w:tcPr>
          <w:p w:rsidR="00207556" w:rsidRPr="00751DBB" w:rsidRDefault="00207556" w:rsidP="003C712B">
            <w:pPr>
              <w:rPr>
                <w:lang w:val="en-GB"/>
              </w:rPr>
            </w:pPr>
            <w:r w:rsidRPr="00751DBB">
              <w:rPr>
                <w:rFonts w:cs="Calibri"/>
                <w:b/>
                <w:lang w:val="en-GB"/>
              </w:rPr>
              <w:t>per-code</w:t>
            </w:r>
          </w:p>
        </w:tc>
        <w:tc>
          <w:tcPr>
            <w:tcW w:w="6393" w:type="dxa"/>
            <w:tcBorders>
              <w:top w:val="single" w:sz="4" w:space="0" w:color="auto"/>
            </w:tcBorders>
          </w:tcPr>
          <w:p w:rsidR="00207556" w:rsidRPr="00751DBB" w:rsidRDefault="00207556" w:rsidP="003C712B">
            <w:pPr>
              <w:rPr>
                <w:lang w:val="en-GB"/>
              </w:rPr>
            </w:pPr>
            <w:r w:rsidRPr="00751DBB">
              <w:rPr>
                <w:lang w:val="en-GB"/>
              </w:rPr>
              <w:t>Required. Identification number of the signer (personal national ID number).</w:t>
            </w:r>
          </w:p>
        </w:tc>
      </w:tr>
      <w:tr w:rsidR="00207556" w:rsidRPr="00751DBB" w:rsidTr="003C712B">
        <w:tc>
          <w:tcPr>
            <w:tcW w:w="1262" w:type="dxa"/>
          </w:tcPr>
          <w:p w:rsidR="00207556" w:rsidRPr="00751DBB" w:rsidRDefault="00207556" w:rsidP="003C712B">
            <w:pPr>
              <w:rPr>
                <w:b/>
                <w:lang w:val="en-GB"/>
              </w:rPr>
            </w:pPr>
            <w:r w:rsidRPr="00751DBB">
              <w:rPr>
                <w:b/>
                <w:lang w:val="en-GB"/>
              </w:rPr>
              <w:t>country</w:t>
            </w:r>
          </w:p>
        </w:tc>
        <w:tc>
          <w:tcPr>
            <w:tcW w:w="6393" w:type="dxa"/>
          </w:tcPr>
          <w:p w:rsidR="00207556" w:rsidRPr="00751DBB" w:rsidRDefault="00207556" w:rsidP="003C712B">
            <w:pPr>
              <w:rPr>
                <w:lang w:val="en-GB"/>
              </w:rPr>
            </w:pPr>
            <w:r w:rsidRPr="00751DBB">
              <w:rPr>
                <w:lang w:val="en-GB"/>
              </w:rPr>
              <w:t xml:space="preserve">Country of origin. ISO 3166-type 2-character country codes are used (e.g. default is </w:t>
            </w:r>
            <w:r w:rsidRPr="00751DBB">
              <w:rPr>
                <w:b/>
                <w:lang w:val="en-GB"/>
              </w:rPr>
              <w:t>EE</w:t>
            </w:r>
            <w:r w:rsidRPr="00751DBB">
              <w:rPr>
                <w:lang w:val="en-GB"/>
              </w:rPr>
              <w:t>)</w:t>
            </w:r>
          </w:p>
        </w:tc>
      </w:tr>
      <w:tr w:rsidR="00207556" w:rsidRPr="00751DBB" w:rsidTr="003C712B">
        <w:tc>
          <w:tcPr>
            <w:tcW w:w="1262" w:type="dxa"/>
          </w:tcPr>
          <w:p w:rsidR="00207556" w:rsidRPr="00751DBB" w:rsidRDefault="00207556" w:rsidP="003C712B">
            <w:pPr>
              <w:rPr>
                <w:b/>
                <w:lang w:val="en-GB"/>
              </w:rPr>
            </w:pPr>
            <w:r w:rsidRPr="00751DBB">
              <w:rPr>
                <w:b/>
                <w:lang w:val="en-GB"/>
              </w:rPr>
              <w:t>lang</w:t>
            </w:r>
          </w:p>
        </w:tc>
        <w:tc>
          <w:tcPr>
            <w:tcW w:w="6393" w:type="dxa"/>
          </w:tcPr>
          <w:p w:rsidR="00207556" w:rsidRPr="00751DBB" w:rsidRDefault="00207556" w:rsidP="003C712B">
            <w:pPr>
              <w:rPr>
                <w:lang w:val="en-GB"/>
              </w:rPr>
            </w:pPr>
            <w:r w:rsidRPr="00751DBB">
              <w:rPr>
                <w:lang w:val="en-GB"/>
              </w:rPr>
              <w:t>Language for user dialog in mobile phone. 3-characte</w:t>
            </w:r>
            <w:r w:rsidR="007A5076" w:rsidRPr="00751DBB">
              <w:rPr>
                <w:lang w:val="en-GB"/>
              </w:rPr>
              <w:t>r capitalized acronyms are used</w:t>
            </w:r>
            <w:r w:rsidRPr="00751DBB">
              <w:rPr>
                <w:lang w:val="en-GB"/>
              </w:rPr>
              <w:t xml:space="preserve"> (e.g. default is </w:t>
            </w:r>
            <w:r w:rsidRPr="00751DBB">
              <w:rPr>
                <w:b/>
                <w:lang w:val="en-GB"/>
              </w:rPr>
              <w:t>EST</w:t>
            </w:r>
            <w:r w:rsidRPr="00751DBB">
              <w:rPr>
                <w:lang w:val="en-GB"/>
              </w:rPr>
              <w:t>)</w:t>
            </w:r>
          </w:p>
        </w:tc>
      </w:tr>
      <w:tr w:rsidR="00207556" w:rsidRPr="00751DBB" w:rsidTr="003C712B">
        <w:tc>
          <w:tcPr>
            <w:tcW w:w="1262" w:type="dxa"/>
          </w:tcPr>
          <w:p w:rsidR="00207556" w:rsidRPr="00751DBB" w:rsidRDefault="00207556" w:rsidP="003C712B">
            <w:pPr>
              <w:rPr>
                <w:b/>
                <w:lang w:val="en-GB"/>
              </w:rPr>
            </w:pPr>
            <w:r w:rsidRPr="00751DBB">
              <w:rPr>
                <w:b/>
                <w:lang w:val="en-GB"/>
              </w:rPr>
              <w:t>service</w:t>
            </w:r>
          </w:p>
        </w:tc>
        <w:tc>
          <w:tcPr>
            <w:tcW w:w="6393" w:type="dxa"/>
          </w:tcPr>
          <w:p w:rsidR="00207556" w:rsidRPr="00751DBB" w:rsidRDefault="00207556" w:rsidP="003C712B">
            <w:pPr>
              <w:rPr>
                <w:lang w:val="en-GB"/>
              </w:rPr>
            </w:pPr>
            <w:r w:rsidRPr="00751DBB">
              <w:rPr>
                <w:lang w:val="en-GB"/>
              </w:rPr>
              <w:t xml:space="preserve">Name of the service – previously agreed with Application Provider and DigiDocService operator. Maximum length – 20 chars. (e.g. default is </w:t>
            </w:r>
            <w:r w:rsidRPr="00751DBB">
              <w:rPr>
                <w:b/>
                <w:lang w:val="en-GB"/>
              </w:rPr>
              <w:t>Testing</w:t>
            </w:r>
            <w:r w:rsidRPr="00751DBB">
              <w:rPr>
                <w:lang w:val="en-GB"/>
              </w:rPr>
              <w:t>)</w:t>
            </w:r>
          </w:p>
        </w:tc>
      </w:tr>
      <w:tr w:rsidR="00207556" w:rsidRPr="00751DBB" w:rsidTr="003C712B">
        <w:tc>
          <w:tcPr>
            <w:tcW w:w="1262" w:type="dxa"/>
          </w:tcPr>
          <w:p w:rsidR="00207556" w:rsidRPr="00751DBB" w:rsidRDefault="00207556" w:rsidP="003C712B">
            <w:pPr>
              <w:rPr>
                <w:b/>
                <w:lang w:val="en-GB"/>
              </w:rPr>
            </w:pPr>
            <w:r w:rsidRPr="00751DBB">
              <w:rPr>
                <w:b/>
                <w:lang w:val="en-GB"/>
              </w:rPr>
              <w:t>manifest</w:t>
            </w:r>
          </w:p>
        </w:tc>
        <w:tc>
          <w:tcPr>
            <w:tcW w:w="6393" w:type="dxa"/>
          </w:tcPr>
          <w:p w:rsidR="00207556" w:rsidRPr="00751DBB" w:rsidRDefault="00207556" w:rsidP="003C712B">
            <w:pPr>
              <w:rPr>
                <w:lang w:val="en-GB"/>
              </w:rPr>
            </w:pPr>
            <w:r w:rsidRPr="00751DBB">
              <w:rPr>
                <w:lang w:val="en-GB"/>
              </w:rPr>
              <w:t>Role or resolution of the signer</w:t>
            </w:r>
          </w:p>
        </w:tc>
      </w:tr>
      <w:tr w:rsidR="00207556" w:rsidRPr="00751DBB" w:rsidTr="003C712B">
        <w:tc>
          <w:tcPr>
            <w:tcW w:w="1262" w:type="dxa"/>
          </w:tcPr>
          <w:p w:rsidR="00207556" w:rsidRPr="00751DBB" w:rsidRDefault="00207556" w:rsidP="003C712B">
            <w:pPr>
              <w:rPr>
                <w:b/>
                <w:lang w:val="en-GB"/>
              </w:rPr>
            </w:pPr>
            <w:r w:rsidRPr="00751DBB">
              <w:rPr>
                <w:b/>
                <w:lang w:val="en-GB"/>
              </w:rPr>
              <w:lastRenderedPageBreak/>
              <w:t>city</w:t>
            </w:r>
          </w:p>
        </w:tc>
        <w:tc>
          <w:tcPr>
            <w:tcW w:w="6393" w:type="dxa"/>
          </w:tcPr>
          <w:p w:rsidR="00207556" w:rsidRPr="00751DBB" w:rsidRDefault="00207556" w:rsidP="003C712B">
            <w:pPr>
              <w:rPr>
                <w:lang w:val="en-GB"/>
              </w:rPr>
            </w:pPr>
            <w:r w:rsidRPr="00751DBB">
              <w:rPr>
                <w:lang w:val="en-GB"/>
              </w:rPr>
              <w:t>City where the signature is created</w:t>
            </w:r>
          </w:p>
        </w:tc>
      </w:tr>
      <w:tr w:rsidR="00207556" w:rsidRPr="00751DBB" w:rsidTr="003C712B">
        <w:tc>
          <w:tcPr>
            <w:tcW w:w="1262" w:type="dxa"/>
          </w:tcPr>
          <w:p w:rsidR="00207556" w:rsidRPr="00751DBB" w:rsidRDefault="00207556" w:rsidP="003C712B">
            <w:pPr>
              <w:rPr>
                <w:b/>
                <w:lang w:val="en-GB"/>
              </w:rPr>
            </w:pPr>
            <w:r w:rsidRPr="00751DBB">
              <w:rPr>
                <w:b/>
                <w:lang w:val="en-GB"/>
              </w:rPr>
              <w:t>state</w:t>
            </w:r>
          </w:p>
        </w:tc>
        <w:tc>
          <w:tcPr>
            <w:tcW w:w="6393" w:type="dxa"/>
          </w:tcPr>
          <w:p w:rsidR="00207556" w:rsidRPr="00751DBB" w:rsidRDefault="00207556" w:rsidP="003C712B">
            <w:pPr>
              <w:rPr>
                <w:lang w:val="en-GB"/>
              </w:rPr>
            </w:pPr>
            <w:r w:rsidRPr="00751DBB">
              <w:rPr>
                <w:lang w:val="en-GB"/>
              </w:rPr>
              <w:t>State or province where the signature is created</w:t>
            </w:r>
          </w:p>
        </w:tc>
      </w:tr>
      <w:tr w:rsidR="00207556" w:rsidRPr="00751DBB" w:rsidTr="003C712B">
        <w:tc>
          <w:tcPr>
            <w:tcW w:w="1262" w:type="dxa"/>
          </w:tcPr>
          <w:p w:rsidR="00207556" w:rsidRPr="00751DBB" w:rsidRDefault="00207556" w:rsidP="003C712B">
            <w:pPr>
              <w:rPr>
                <w:b/>
                <w:lang w:val="en-GB"/>
              </w:rPr>
            </w:pPr>
            <w:r w:rsidRPr="00751DBB">
              <w:rPr>
                <w:b/>
                <w:lang w:val="en-GB"/>
              </w:rPr>
              <w:t>zip</w:t>
            </w:r>
          </w:p>
        </w:tc>
        <w:tc>
          <w:tcPr>
            <w:tcW w:w="6393" w:type="dxa"/>
          </w:tcPr>
          <w:p w:rsidR="00207556" w:rsidRPr="00751DBB" w:rsidRDefault="00207556" w:rsidP="003C712B">
            <w:pPr>
              <w:rPr>
                <w:lang w:val="en-GB"/>
              </w:rPr>
            </w:pPr>
            <w:r w:rsidRPr="00751DBB">
              <w:rPr>
                <w:lang w:val="en-GB"/>
              </w:rPr>
              <w:t>Postal code of the place where the signature is created</w:t>
            </w:r>
          </w:p>
        </w:tc>
      </w:tr>
    </w:tbl>
    <w:p w:rsidR="00207556" w:rsidRPr="00751DBB" w:rsidRDefault="00207556" w:rsidP="00207556">
      <w:pPr>
        <w:spacing w:after="60"/>
        <w:rPr>
          <w:b/>
          <w:lang w:val="en-GB"/>
        </w:rPr>
      </w:pPr>
    </w:p>
    <w:p w:rsidR="00207556" w:rsidRPr="00751DBB" w:rsidRDefault="00207556" w:rsidP="00207556">
      <w:pPr>
        <w:spacing w:after="60"/>
        <w:rPr>
          <w:b/>
          <w:lang w:val="en-GB"/>
        </w:rPr>
      </w:pPr>
      <w:r w:rsidRPr="00751DBB">
        <w:rPr>
          <w:b/>
          <w:lang w:val="en-GB"/>
        </w:rPr>
        <w:t xml:space="preserve">-out &lt;output-file&gt; </w:t>
      </w:r>
    </w:p>
    <w:p w:rsidR="00207556" w:rsidRDefault="00207556" w:rsidP="00207556">
      <w:pPr>
        <w:pStyle w:val="UtilitySyntax"/>
        <w:rPr>
          <w:lang w:val="en-GB"/>
        </w:rPr>
      </w:pPr>
      <w:proofErr w:type="gramStart"/>
      <w:r w:rsidRPr="00751DBB">
        <w:rPr>
          <w:lang w:val="en-GB"/>
        </w:rPr>
        <w:t>Stores</w:t>
      </w:r>
      <w:r w:rsidR="00621635" w:rsidRPr="00751DBB">
        <w:rPr>
          <w:lang w:val="en-GB"/>
        </w:rPr>
        <w:t xml:space="preserve"> the newly created or modified DigiD</w:t>
      </w:r>
      <w:r w:rsidRPr="00751DBB">
        <w:rPr>
          <w:lang w:val="en-GB"/>
        </w:rPr>
        <w:t>oc document in a file.</w:t>
      </w:r>
      <w:proofErr w:type="gramEnd"/>
    </w:p>
    <w:p w:rsidR="003F0567" w:rsidRDefault="003F0567" w:rsidP="003F0567">
      <w:pPr>
        <w:pStyle w:val="UtilitySyntax"/>
        <w:ind w:left="0"/>
        <w:rPr>
          <w:b/>
          <w:lang w:val="en-GB"/>
        </w:rPr>
      </w:pPr>
      <w:r w:rsidRPr="003F0567">
        <w:rPr>
          <w:b/>
          <w:lang w:val="en-GB"/>
        </w:rPr>
        <w:t>-</w:t>
      </w:r>
      <w:proofErr w:type="gramStart"/>
      <w:r w:rsidRPr="003F0567">
        <w:rPr>
          <w:b/>
          <w:lang w:val="en-GB"/>
        </w:rPr>
        <w:t>out-</w:t>
      </w:r>
      <w:proofErr w:type="gramEnd"/>
      <w:r w:rsidRPr="003F0567">
        <w:rPr>
          <w:b/>
          <w:lang w:val="en-GB"/>
        </w:rPr>
        <w:t>mem</w:t>
      </w:r>
      <w:r>
        <w:rPr>
          <w:lang w:val="en-GB"/>
        </w:rPr>
        <w:t xml:space="preserve"> </w:t>
      </w:r>
      <w:r w:rsidRPr="00751DBB">
        <w:rPr>
          <w:b/>
          <w:lang w:val="en-GB"/>
        </w:rPr>
        <w:t>&lt;output-file&gt;</w:t>
      </w:r>
    </w:p>
    <w:p w:rsidR="006E1FD1" w:rsidRPr="006E1FD1" w:rsidRDefault="006E1FD1" w:rsidP="006E1FD1">
      <w:pPr>
        <w:pStyle w:val="UtilitySyntax"/>
        <w:ind w:left="720"/>
        <w:rPr>
          <w:lang w:val="en-GB"/>
        </w:rPr>
      </w:pPr>
      <w:proofErr w:type="gramStart"/>
      <w:r>
        <w:rPr>
          <w:lang w:val="en-GB"/>
        </w:rPr>
        <w:t>Alternative version of the -out command.</w:t>
      </w:r>
      <w:proofErr w:type="gramEnd"/>
      <w:r>
        <w:rPr>
          <w:lang w:val="en-GB"/>
        </w:rPr>
        <w:t xml:space="preserve"> </w:t>
      </w:r>
      <w:r w:rsidR="00023054">
        <w:rPr>
          <w:lang w:val="en-GB"/>
        </w:rPr>
        <w:t>The operation is conducted “in memory”</w:t>
      </w:r>
      <w:proofErr w:type="gramStart"/>
      <w:r w:rsidR="00023054">
        <w:rPr>
          <w:lang w:val="en-GB"/>
        </w:rPr>
        <w:t>,</w:t>
      </w:r>
      <w:proofErr w:type="gramEnd"/>
      <w:r w:rsidR="00023054">
        <w:rPr>
          <w:lang w:val="en-GB"/>
        </w:rPr>
        <w:t xml:space="preserve"> meaning that the data is read from and written to a memory buffer, no intermediary data is written to temporary files on the disk.</w:t>
      </w:r>
    </w:p>
    <w:p w:rsidR="00207556" w:rsidRPr="00751DBB" w:rsidRDefault="00207556" w:rsidP="00207556">
      <w:pPr>
        <w:spacing w:after="60"/>
        <w:rPr>
          <w:lang w:val="en-GB"/>
        </w:rPr>
      </w:pPr>
      <w:r w:rsidRPr="00751DBB">
        <w:rPr>
          <w:b/>
          <w:u w:val="single"/>
          <w:lang w:val="en-GB"/>
        </w:rPr>
        <w:t>Sample commands for creating and signing DigiDoc files</w:t>
      </w:r>
      <w:r w:rsidRPr="00751DBB">
        <w:rPr>
          <w:lang w:val="en-GB"/>
        </w:rPr>
        <w:t>:</w:t>
      </w:r>
    </w:p>
    <w:p w:rsidR="00207556" w:rsidRPr="00751DBB" w:rsidRDefault="00207556" w:rsidP="00207556">
      <w:pPr>
        <w:pStyle w:val="bat"/>
        <w:rPr>
          <w:b/>
          <w:u w:val="single"/>
          <w:lang w:val="en-GB"/>
        </w:rPr>
      </w:pPr>
      <w:r w:rsidRPr="00751DBB">
        <w:rPr>
          <w:b/>
          <w:u w:val="single"/>
          <w:lang w:val="en-GB"/>
        </w:rPr>
        <w:t xml:space="preserve">Sample: creating new DigiDoc file without signing, with default format and version (DIGIDOC-XML, version 1.3) </w:t>
      </w:r>
    </w:p>
    <w:p w:rsidR="00207556" w:rsidRPr="00751DBB" w:rsidRDefault="00207556" w:rsidP="00207556">
      <w:pPr>
        <w:pStyle w:val="bat"/>
        <w:rPr>
          <w:lang w:val="en-GB"/>
        </w:rPr>
      </w:pPr>
    </w:p>
    <w:p w:rsidR="00207556" w:rsidRPr="00751DBB" w:rsidRDefault="00207556" w:rsidP="00207556">
      <w:pPr>
        <w:pStyle w:val="bat"/>
        <w:rPr>
          <w:lang w:val="en-GB"/>
        </w:rPr>
      </w:pPr>
      <w:r w:rsidRPr="00751DBB">
        <w:rPr>
          <w:lang w:val="en-GB"/>
        </w:rPr>
        <w:t xml:space="preserve">&gt; </w:t>
      </w:r>
      <w:proofErr w:type="gramStart"/>
      <w:r w:rsidR="00516992" w:rsidRPr="00751DBB">
        <w:rPr>
          <w:lang w:val="en-GB"/>
        </w:rPr>
        <w:t>cdigidoc</w:t>
      </w:r>
      <w:proofErr w:type="gramEnd"/>
      <w:r w:rsidRPr="00751DBB">
        <w:rPr>
          <w:lang w:val="en-GB"/>
        </w:rPr>
        <w:t xml:space="preserve"> </w:t>
      </w:r>
      <w:r w:rsidRPr="00751DBB">
        <w:rPr>
          <w:color w:val="0070C0"/>
          <w:lang w:val="en-GB"/>
        </w:rPr>
        <w:t xml:space="preserve">-new </w:t>
      </w:r>
      <w:r w:rsidRPr="00751DBB">
        <w:rPr>
          <w:lang w:val="en-GB"/>
        </w:rPr>
        <w:t>-add c:</w:t>
      </w:r>
      <w:r w:rsidR="00516992" w:rsidRPr="00751DBB">
        <w:rPr>
          <w:lang w:val="en-GB"/>
        </w:rPr>
        <w:t xml:space="preserve">\temp\test1.txt text/plain </w:t>
      </w:r>
      <w:r w:rsidRPr="00751DBB">
        <w:rPr>
          <w:lang w:val="en-GB"/>
        </w:rPr>
        <w:t>-out c:\temp\test1.ddoc</w:t>
      </w:r>
    </w:p>
    <w:p w:rsidR="00207556" w:rsidRPr="00751DBB" w:rsidRDefault="00207556" w:rsidP="00207556">
      <w:pPr>
        <w:pStyle w:val="bat"/>
        <w:rPr>
          <w:lang w:val="en-GB"/>
        </w:rPr>
      </w:pPr>
    </w:p>
    <w:p w:rsidR="00207556" w:rsidRPr="00751DBB" w:rsidRDefault="00207556" w:rsidP="00207556">
      <w:pPr>
        <w:pStyle w:val="bat"/>
        <w:rPr>
          <w:lang w:val="en-GB"/>
        </w:rPr>
      </w:pPr>
      <w:r w:rsidRPr="00751DBB">
        <w:rPr>
          <w:lang w:val="en-GB"/>
        </w:rPr>
        <w:tab/>
        <w:t>Input:</w:t>
      </w:r>
    </w:p>
    <w:p w:rsidR="00207556" w:rsidRPr="00751DBB" w:rsidRDefault="00207556" w:rsidP="00207556">
      <w:pPr>
        <w:pStyle w:val="bat"/>
        <w:rPr>
          <w:lang w:val="en-GB"/>
        </w:rPr>
      </w:pPr>
      <w:r w:rsidRPr="00751DBB">
        <w:rPr>
          <w:lang w:val="en-GB"/>
        </w:rPr>
        <w:tab/>
        <w:t>- c:\temp\test1.txt</w:t>
      </w:r>
      <w:r w:rsidRPr="00751DBB">
        <w:rPr>
          <w:lang w:val="en-GB"/>
        </w:rPr>
        <w:tab/>
        <w:t>- a data file to be added to container</w:t>
      </w:r>
    </w:p>
    <w:p w:rsidR="00207556" w:rsidRPr="00751DBB" w:rsidRDefault="00207556" w:rsidP="00207556">
      <w:pPr>
        <w:pStyle w:val="bat"/>
        <w:rPr>
          <w:lang w:val="en-GB"/>
        </w:rPr>
      </w:pPr>
      <w:r w:rsidRPr="00751DBB">
        <w:rPr>
          <w:lang w:val="en-GB"/>
        </w:rPr>
        <w:tab/>
        <w:t>- text/plain</w:t>
      </w:r>
      <w:r w:rsidRPr="00751DBB">
        <w:rPr>
          <w:lang w:val="en-GB"/>
        </w:rPr>
        <w:tab/>
      </w:r>
      <w:r w:rsidRPr="00751DBB">
        <w:rPr>
          <w:lang w:val="en-GB"/>
        </w:rPr>
        <w:tab/>
        <w:t>- mime type of the data file</w:t>
      </w:r>
    </w:p>
    <w:p w:rsidR="00207556" w:rsidRPr="00751DBB" w:rsidRDefault="00207556" w:rsidP="00207556">
      <w:pPr>
        <w:pStyle w:val="bat"/>
        <w:rPr>
          <w:lang w:val="en-GB"/>
        </w:rPr>
      </w:pPr>
      <w:r w:rsidRPr="00751DBB">
        <w:rPr>
          <w:lang w:val="en-GB"/>
        </w:rPr>
        <w:tab/>
        <w:t>- c:\temp\test1.ddoc</w:t>
      </w:r>
      <w:r w:rsidRPr="00751DBB">
        <w:rPr>
          <w:lang w:val="en-GB"/>
        </w:rPr>
        <w:tab/>
        <w:t>- container to be created</w:t>
      </w:r>
    </w:p>
    <w:p w:rsidR="00207556" w:rsidRPr="00751DBB" w:rsidRDefault="00207556" w:rsidP="00207556">
      <w:pPr>
        <w:pStyle w:val="bat"/>
        <w:rPr>
          <w:rFonts w:ascii="Helvetica 45" w:eastAsia="Times New Roman" w:hAnsi="Helvetica 45" w:cs="Times New Roman"/>
          <w:color w:val="auto"/>
          <w:kern w:val="0"/>
          <w:sz w:val="20"/>
          <w:szCs w:val="24"/>
          <w:lang w:val="en-GB" w:eastAsia="en-US" w:bidi="ar-SA"/>
        </w:rPr>
      </w:pPr>
    </w:p>
    <w:p w:rsidR="00207556" w:rsidRPr="00751DBB" w:rsidRDefault="00207556" w:rsidP="00207556">
      <w:pPr>
        <w:pStyle w:val="bat"/>
        <w:rPr>
          <w:b/>
          <w:u w:val="single"/>
          <w:lang w:val="en-GB"/>
        </w:rPr>
      </w:pPr>
      <w:r w:rsidRPr="00751DBB">
        <w:rPr>
          <w:b/>
          <w:u w:val="single"/>
          <w:lang w:val="en-GB"/>
        </w:rPr>
        <w:t>Sample: creating new DigiDoc file with signing</w:t>
      </w:r>
    </w:p>
    <w:p w:rsidR="00207556" w:rsidRPr="00751DBB" w:rsidRDefault="00207556" w:rsidP="00207556">
      <w:pPr>
        <w:pStyle w:val="bat"/>
        <w:rPr>
          <w:lang w:val="en-GB"/>
        </w:rPr>
      </w:pPr>
    </w:p>
    <w:p w:rsidR="00207556" w:rsidRPr="00751DBB" w:rsidRDefault="00207556" w:rsidP="00207556">
      <w:pPr>
        <w:pStyle w:val="bat"/>
        <w:rPr>
          <w:lang w:val="en-GB"/>
        </w:rPr>
      </w:pPr>
      <w:r w:rsidRPr="00751DBB">
        <w:rPr>
          <w:lang w:val="en-GB"/>
        </w:rPr>
        <w:t xml:space="preserve">&gt; </w:t>
      </w:r>
      <w:proofErr w:type="gramStart"/>
      <w:r w:rsidR="00516992" w:rsidRPr="00751DBB">
        <w:rPr>
          <w:lang w:val="en-GB"/>
        </w:rPr>
        <w:t>cdigid</w:t>
      </w:r>
      <w:r w:rsidRPr="00751DBB">
        <w:rPr>
          <w:lang w:val="en-GB"/>
        </w:rPr>
        <w:t>oc</w:t>
      </w:r>
      <w:proofErr w:type="gramEnd"/>
      <w:r w:rsidRPr="00751DBB">
        <w:rPr>
          <w:lang w:val="en-GB"/>
        </w:rPr>
        <w:t xml:space="preserve"> </w:t>
      </w:r>
      <w:r w:rsidRPr="00751DBB">
        <w:rPr>
          <w:color w:val="0070C0"/>
          <w:lang w:val="en-GB"/>
        </w:rPr>
        <w:t>-new</w:t>
      </w:r>
      <w:r w:rsidR="00516992" w:rsidRPr="00751DBB">
        <w:rPr>
          <w:lang w:val="en-GB"/>
        </w:rPr>
        <w:t xml:space="preserve"> </w:t>
      </w:r>
      <w:r w:rsidRPr="00751DBB">
        <w:rPr>
          <w:lang w:val="en-GB"/>
        </w:rPr>
        <w:t>-add c:</w:t>
      </w:r>
      <w:r w:rsidR="00516992" w:rsidRPr="00751DBB">
        <w:rPr>
          <w:lang w:val="en-GB"/>
        </w:rPr>
        <w:t xml:space="preserve">\temp\test1.txt text/plain </w:t>
      </w:r>
      <w:r w:rsidR="00516992" w:rsidRPr="00751DBB">
        <w:rPr>
          <w:color w:val="0070C0"/>
          <w:lang w:val="en-GB"/>
        </w:rPr>
        <w:t xml:space="preserve">-sign 12345 </w:t>
      </w:r>
      <w:r w:rsidR="00516992" w:rsidRPr="00751DBB">
        <w:rPr>
          <w:lang w:val="en-GB"/>
        </w:rPr>
        <w:t>-out c:\temp\test1.d</w:t>
      </w:r>
      <w:r w:rsidRPr="00751DBB">
        <w:rPr>
          <w:lang w:val="en-GB"/>
        </w:rPr>
        <w:t>doc</w:t>
      </w:r>
    </w:p>
    <w:p w:rsidR="00207556" w:rsidRPr="00751DBB" w:rsidRDefault="00207556" w:rsidP="00207556">
      <w:pPr>
        <w:pStyle w:val="bat"/>
        <w:rPr>
          <w:lang w:val="en-GB"/>
        </w:rPr>
      </w:pPr>
      <w:r w:rsidRPr="00751DBB">
        <w:rPr>
          <w:lang w:val="en-GB"/>
        </w:rPr>
        <w:tab/>
      </w:r>
    </w:p>
    <w:p w:rsidR="00207556" w:rsidRPr="00751DBB" w:rsidRDefault="00207556" w:rsidP="00207556">
      <w:pPr>
        <w:pStyle w:val="bat"/>
        <w:rPr>
          <w:lang w:val="en-GB"/>
        </w:rPr>
      </w:pPr>
      <w:r w:rsidRPr="00751DBB">
        <w:rPr>
          <w:lang w:val="en-GB"/>
        </w:rPr>
        <w:t>Input:</w:t>
      </w:r>
    </w:p>
    <w:p w:rsidR="00207556" w:rsidRPr="00751DBB" w:rsidRDefault="00207556" w:rsidP="00207556">
      <w:pPr>
        <w:pStyle w:val="bat"/>
        <w:rPr>
          <w:lang w:val="en-GB"/>
        </w:rPr>
      </w:pPr>
      <w:r w:rsidRPr="00751DBB">
        <w:rPr>
          <w:lang w:val="en-GB"/>
        </w:rPr>
        <w:tab/>
        <w:t>- c:\temp\test1.txt</w:t>
      </w:r>
      <w:r w:rsidRPr="00751DBB">
        <w:rPr>
          <w:lang w:val="en-GB"/>
        </w:rPr>
        <w:tab/>
        <w:t>- a data file to be added to container</w:t>
      </w:r>
    </w:p>
    <w:p w:rsidR="00207556" w:rsidRPr="00751DBB" w:rsidRDefault="00207556" w:rsidP="00207556">
      <w:pPr>
        <w:pStyle w:val="bat"/>
        <w:rPr>
          <w:lang w:val="en-GB"/>
        </w:rPr>
      </w:pPr>
      <w:r w:rsidRPr="00751DBB">
        <w:rPr>
          <w:lang w:val="en-GB"/>
        </w:rPr>
        <w:tab/>
        <w:t>- text/plain</w:t>
      </w:r>
      <w:r w:rsidRPr="00751DBB">
        <w:rPr>
          <w:lang w:val="en-GB"/>
        </w:rPr>
        <w:tab/>
      </w:r>
      <w:r w:rsidRPr="00751DBB">
        <w:rPr>
          <w:lang w:val="en-GB"/>
        </w:rPr>
        <w:tab/>
        <w:t>- mime type of the data file</w:t>
      </w:r>
    </w:p>
    <w:p w:rsidR="00207556" w:rsidRPr="00751DBB" w:rsidRDefault="00207556" w:rsidP="00207556">
      <w:pPr>
        <w:pStyle w:val="bat"/>
        <w:rPr>
          <w:lang w:val="en-GB"/>
        </w:rPr>
      </w:pPr>
      <w:r w:rsidRPr="00751DBB">
        <w:rPr>
          <w:lang w:val="en-GB"/>
        </w:rPr>
        <w:tab/>
        <w:t xml:space="preserve">- </w:t>
      </w:r>
      <w:r w:rsidRPr="00751DBB">
        <w:rPr>
          <w:color w:val="0070C0"/>
          <w:lang w:val="en-GB"/>
        </w:rPr>
        <w:t>12345</w:t>
      </w:r>
      <w:r w:rsidRPr="00751DBB">
        <w:rPr>
          <w:lang w:val="en-GB"/>
        </w:rPr>
        <w:tab/>
      </w:r>
      <w:r w:rsidRPr="00751DBB">
        <w:rPr>
          <w:lang w:val="en-GB"/>
        </w:rPr>
        <w:tab/>
      </w:r>
      <w:r w:rsidRPr="00751DBB">
        <w:rPr>
          <w:lang w:val="en-GB"/>
        </w:rPr>
        <w:tab/>
        <w:t>- id-card pin2</w:t>
      </w:r>
    </w:p>
    <w:p w:rsidR="00207556" w:rsidRPr="00751DBB" w:rsidRDefault="00516992" w:rsidP="00207556">
      <w:pPr>
        <w:pStyle w:val="bat"/>
        <w:rPr>
          <w:lang w:val="en-GB"/>
        </w:rPr>
      </w:pPr>
      <w:r w:rsidRPr="00751DBB">
        <w:rPr>
          <w:lang w:val="en-GB"/>
        </w:rPr>
        <w:tab/>
        <w:t>- c:\temp\test1.d</w:t>
      </w:r>
      <w:r w:rsidR="00207556" w:rsidRPr="00751DBB">
        <w:rPr>
          <w:lang w:val="en-GB"/>
        </w:rPr>
        <w:t>doc</w:t>
      </w:r>
      <w:r w:rsidR="00207556" w:rsidRPr="00751DBB">
        <w:rPr>
          <w:lang w:val="en-GB"/>
        </w:rPr>
        <w:tab/>
        <w:t>- container to be created</w:t>
      </w:r>
    </w:p>
    <w:p w:rsidR="00207556" w:rsidRPr="00751DBB" w:rsidRDefault="00207556" w:rsidP="00207556">
      <w:pPr>
        <w:pStyle w:val="bat"/>
        <w:rPr>
          <w:rFonts w:ascii="Helvetica 45" w:eastAsia="Times New Roman" w:hAnsi="Helvetica 45" w:cs="Times New Roman"/>
          <w:color w:val="auto"/>
          <w:kern w:val="0"/>
          <w:sz w:val="20"/>
          <w:szCs w:val="24"/>
          <w:lang w:val="en-GB" w:eastAsia="en-US" w:bidi="ar-SA"/>
        </w:rPr>
      </w:pPr>
    </w:p>
    <w:p w:rsidR="00207556" w:rsidRPr="00751DBB" w:rsidRDefault="00207556" w:rsidP="00207556">
      <w:pPr>
        <w:pStyle w:val="bat"/>
        <w:rPr>
          <w:b/>
          <w:u w:val="single"/>
          <w:lang w:val="en-GB"/>
        </w:rPr>
      </w:pPr>
      <w:r w:rsidRPr="00751DBB">
        <w:rPr>
          <w:b/>
          <w:u w:val="single"/>
          <w:lang w:val="en-GB"/>
        </w:rPr>
        <w:t xml:space="preserve">Sample: </w:t>
      </w:r>
      <w:r w:rsidR="007F1BA4" w:rsidRPr="00751DBB">
        <w:rPr>
          <w:b/>
          <w:u w:val="single"/>
          <w:lang w:val="en-GB"/>
        </w:rPr>
        <w:t>s</w:t>
      </w:r>
      <w:r w:rsidRPr="00751DBB">
        <w:rPr>
          <w:b/>
          <w:u w:val="single"/>
          <w:lang w:val="en-GB"/>
        </w:rPr>
        <w:t>igning an existing DigiDoc container (adding signatures)</w:t>
      </w:r>
    </w:p>
    <w:p w:rsidR="00207556" w:rsidRPr="00751DBB" w:rsidRDefault="00207556" w:rsidP="00207556">
      <w:pPr>
        <w:pStyle w:val="bat"/>
        <w:rPr>
          <w:lang w:val="en-GB"/>
        </w:rPr>
      </w:pPr>
      <w:r w:rsidRPr="00751DBB">
        <w:rPr>
          <w:lang w:val="en-GB"/>
        </w:rPr>
        <w:t xml:space="preserve">&gt; </w:t>
      </w:r>
      <w:proofErr w:type="gramStart"/>
      <w:r w:rsidR="00516992" w:rsidRPr="00751DBB">
        <w:rPr>
          <w:lang w:val="en-GB"/>
        </w:rPr>
        <w:t>cdigidoc</w:t>
      </w:r>
      <w:proofErr w:type="gramEnd"/>
      <w:r w:rsidR="00516992" w:rsidRPr="00751DBB">
        <w:rPr>
          <w:lang w:val="en-GB"/>
        </w:rPr>
        <w:t xml:space="preserve"> </w:t>
      </w:r>
      <w:r w:rsidRPr="00751DBB">
        <w:rPr>
          <w:lang w:val="en-GB"/>
        </w:rPr>
        <w:t>-in c:\temp\test1.ddoc</w:t>
      </w:r>
      <w:r w:rsidR="00516992" w:rsidRPr="00751DBB">
        <w:rPr>
          <w:color w:val="0070C0"/>
          <w:lang w:val="en-GB"/>
        </w:rPr>
        <w:t xml:space="preserve"> </w:t>
      </w:r>
      <w:r w:rsidR="007F1BA4" w:rsidRPr="00751DBB">
        <w:rPr>
          <w:color w:val="0070C0"/>
          <w:lang w:val="en-GB"/>
        </w:rPr>
        <w:t>-sign 12345</w:t>
      </w:r>
      <w:r w:rsidRPr="00751DBB">
        <w:rPr>
          <w:color w:val="0070C0"/>
          <w:lang w:val="en-GB"/>
        </w:rPr>
        <w:t xml:space="preserve"> </w:t>
      </w:r>
      <w:r w:rsidRPr="00751DBB">
        <w:rPr>
          <w:lang w:val="en-GB"/>
        </w:rPr>
        <w:t>-out c:\temp\test1.ddoc</w:t>
      </w:r>
    </w:p>
    <w:p w:rsidR="00207556" w:rsidRPr="00751DBB" w:rsidRDefault="00207556" w:rsidP="00207556">
      <w:pPr>
        <w:pStyle w:val="bat"/>
        <w:rPr>
          <w:lang w:val="en-GB"/>
        </w:rPr>
      </w:pPr>
      <w:r w:rsidRPr="00751DBB">
        <w:rPr>
          <w:lang w:val="en-GB"/>
        </w:rPr>
        <w:tab/>
      </w:r>
    </w:p>
    <w:p w:rsidR="00207556" w:rsidRPr="00751DBB" w:rsidRDefault="00207556" w:rsidP="00207556">
      <w:pPr>
        <w:pStyle w:val="bat"/>
        <w:rPr>
          <w:lang w:val="en-GB"/>
        </w:rPr>
      </w:pPr>
      <w:r w:rsidRPr="00751DBB">
        <w:rPr>
          <w:lang w:val="en-GB"/>
        </w:rPr>
        <w:t>Input:</w:t>
      </w:r>
    </w:p>
    <w:p w:rsidR="007F1BA4" w:rsidRPr="00751DBB" w:rsidRDefault="00207556" w:rsidP="007F1BA4">
      <w:pPr>
        <w:pStyle w:val="bat"/>
        <w:rPr>
          <w:lang w:val="en-GB"/>
        </w:rPr>
      </w:pPr>
      <w:r w:rsidRPr="00751DBB">
        <w:rPr>
          <w:lang w:val="en-GB"/>
        </w:rPr>
        <w:tab/>
        <w:t>- c:\temp\test1.ddoc</w:t>
      </w:r>
      <w:r w:rsidRPr="00751DBB">
        <w:rPr>
          <w:lang w:val="en-GB"/>
        </w:rPr>
        <w:tab/>
      </w:r>
      <w:r w:rsidRPr="00751DBB">
        <w:rPr>
          <w:lang w:val="en-GB"/>
        </w:rPr>
        <w:tab/>
        <w:t>- container to be signed</w:t>
      </w:r>
    </w:p>
    <w:p w:rsidR="007F1BA4" w:rsidRPr="00751DBB" w:rsidRDefault="00207556" w:rsidP="007F1BA4">
      <w:pPr>
        <w:pStyle w:val="bat"/>
        <w:rPr>
          <w:lang w:val="en-GB"/>
        </w:rPr>
      </w:pPr>
      <w:r w:rsidRPr="00751DBB">
        <w:rPr>
          <w:lang w:val="en-GB"/>
        </w:rPr>
        <w:tab/>
        <w:t xml:space="preserve">- </w:t>
      </w:r>
      <w:r w:rsidR="007F1BA4" w:rsidRPr="00751DBB">
        <w:rPr>
          <w:color w:val="0070C0"/>
          <w:lang w:val="en-GB"/>
        </w:rPr>
        <w:t xml:space="preserve">12345 </w:t>
      </w:r>
      <w:r w:rsidRPr="00751DBB">
        <w:rPr>
          <w:lang w:val="en-GB"/>
        </w:rPr>
        <w:tab/>
      </w:r>
      <w:r w:rsidRPr="00751DBB">
        <w:rPr>
          <w:lang w:val="en-GB"/>
        </w:rPr>
        <w:tab/>
      </w:r>
      <w:r w:rsidRPr="00751DBB">
        <w:rPr>
          <w:lang w:val="en-GB"/>
        </w:rPr>
        <w:tab/>
        <w:t>- id-card pin2</w:t>
      </w:r>
    </w:p>
    <w:p w:rsidR="007F1BA4" w:rsidRPr="00751DBB" w:rsidRDefault="00207556" w:rsidP="007F1BA4">
      <w:pPr>
        <w:pStyle w:val="bat"/>
        <w:rPr>
          <w:lang w:val="en-GB"/>
        </w:rPr>
      </w:pPr>
      <w:r w:rsidRPr="00751DBB">
        <w:rPr>
          <w:lang w:val="en-GB"/>
        </w:rPr>
        <w:tab/>
        <w:t>- c:\temp\test1.ddoc</w:t>
      </w:r>
      <w:r w:rsidRPr="00751DBB">
        <w:rPr>
          <w:lang w:val="en-GB"/>
        </w:rPr>
        <w:tab/>
      </w:r>
      <w:r w:rsidRPr="00751DBB">
        <w:rPr>
          <w:lang w:val="en-GB"/>
        </w:rPr>
        <w:tab/>
        <w:t xml:space="preserve">- output (modified) digidoc container </w:t>
      </w:r>
    </w:p>
    <w:p w:rsidR="007F1BA4" w:rsidRPr="00751DBB" w:rsidRDefault="007F1BA4" w:rsidP="007F1BA4">
      <w:pPr>
        <w:pStyle w:val="bat"/>
        <w:rPr>
          <w:lang w:val="en-GB"/>
        </w:rPr>
      </w:pPr>
    </w:p>
    <w:p w:rsidR="007F1BA4" w:rsidRPr="00751DBB" w:rsidRDefault="00207556" w:rsidP="007F1BA4">
      <w:pPr>
        <w:pStyle w:val="bat"/>
        <w:rPr>
          <w:lang w:val="en-GB"/>
        </w:rPr>
      </w:pPr>
      <w:r w:rsidRPr="00751DBB">
        <w:rPr>
          <w:b/>
          <w:u w:val="single"/>
          <w:lang w:val="en-GB"/>
        </w:rPr>
        <w:t>Sample: using Mobile-ID for signing</w:t>
      </w:r>
    </w:p>
    <w:p w:rsidR="007F1BA4" w:rsidRPr="00751DBB" w:rsidRDefault="00207556" w:rsidP="007F1BA4">
      <w:pPr>
        <w:pStyle w:val="bat"/>
        <w:rPr>
          <w:lang w:val="en-GB"/>
        </w:rPr>
      </w:pPr>
      <w:r w:rsidRPr="00751DBB">
        <w:rPr>
          <w:lang w:val="en-GB"/>
        </w:rPr>
        <w:t xml:space="preserve">&gt; </w:t>
      </w:r>
      <w:proofErr w:type="gramStart"/>
      <w:r w:rsidR="00516992" w:rsidRPr="00751DBB">
        <w:rPr>
          <w:lang w:val="en-GB"/>
        </w:rPr>
        <w:t>cdigidoc</w:t>
      </w:r>
      <w:proofErr w:type="gramEnd"/>
      <w:r w:rsidRPr="00751DBB">
        <w:rPr>
          <w:lang w:val="en-GB"/>
        </w:rPr>
        <w:t xml:space="preserve"> </w:t>
      </w:r>
      <w:r w:rsidR="00516992" w:rsidRPr="00751DBB">
        <w:rPr>
          <w:color w:val="auto"/>
          <w:lang w:val="en-GB"/>
        </w:rPr>
        <w:t>-new</w:t>
      </w:r>
      <w:r w:rsidRPr="00751DBB">
        <w:rPr>
          <w:color w:val="auto"/>
          <w:lang w:val="en-GB"/>
        </w:rPr>
        <w:t xml:space="preserve"> </w:t>
      </w:r>
      <w:r w:rsidRPr="00751DBB">
        <w:rPr>
          <w:lang w:val="en-GB"/>
        </w:rPr>
        <w:t xml:space="preserve">-add c:\temp\test1.txt text/plain </w:t>
      </w:r>
      <w:r w:rsidRPr="00751DBB">
        <w:rPr>
          <w:color w:val="0070C0"/>
          <w:lang w:val="en-GB"/>
        </w:rPr>
        <w:t>–mid-sign +3706234566 41110170240</w:t>
      </w:r>
      <w:r w:rsidR="00DC594E" w:rsidRPr="00751DBB">
        <w:rPr>
          <w:color w:val="0070C0"/>
          <w:lang w:val="en-GB"/>
        </w:rPr>
        <w:t xml:space="preserve"> </w:t>
      </w:r>
      <w:r w:rsidR="00DC594E" w:rsidRPr="00751DBB">
        <w:rPr>
          <w:lang w:val="en-GB"/>
        </w:rPr>
        <w:t>-out c:\temp\test1.d</w:t>
      </w:r>
      <w:r w:rsidRPr="00751DBB">
        <w:rPr>
          <w:lang w:val="en-GB"/>
        </w:rPr>
        <w:t>doc</w:t>
      </w:r>
    </w:p>
    <w:p w:rsidR="007F1BA4" w:rsidRPr="00751DBB" w:rsidRDefault="007F1BA4" w:rsidP="007F1BA4">
      <w:pPr>
        <w:pStyle w:val="bat"/>
        <w:rPr>
          <w:lang w:val="en-GB"/>
        </w:rPr>
      </w:pPr>
    </w:p>
    <w:p w:rsidR="007F1BA4" w:rsidRPr="00751DBB" w:rsidRDefault="00207556" w:rsidP="007F1BA4">
      <w:pPr>
        <w:pStyle w:val="bat"/>
        <w:rPr>
          <w:lang w:val="en-GB"/>
        </w:rPr>
      </w:pPr>
      <w:r w:rsidRPr="00751DBB">
        <w:rPr>
          <w:lang w:val="en-GB"/>
        </w:rPr>
        <w:t>Input:</w:t>
      </w:r>
    </w:p>
    <w:p w:rsidR="007F1BA4" w:rsidRPr="00751DBB" w:rsidRDefault="00207556" w:rsidP="007F1BA4">
      <w:pPr>
        <w:pStyle w:val="bat"/>
        <w:ind w:firstLine="153"/>
        <w:rPr>
          <w:lang w:val="en-GB"/>
        </w:rPr>
      </w:pPr>
      <w:r w:rsidRPr="00751DBB">
        <w:rPr>
          <w:lang w:val="en-GB"/>
        </w:rPr>
        <w:t>- c:\temp\test1.txt</w:t>
      </w:r>
      <w:r w:rsidRPr="00751DBB">
        <w:rPr>
          <w:lang w:val="en-GB"/>
        </w:rPr>
        <w:tab/>
        <w:t>- a data file to be added to container</w:t>
      </w:r>
    </w:p>
    <w:p w:rsidR="007F1BA4" w:rsidRPr="00751DBB" w:rsidRDefault="00207556" w:rsidP="007F1BA4">
      <w:pPr>
        <w:pStyle w:val="bat"/>
        <w:ind w:firstLine="153"/>
        <w:rPr>
          <w:lang w:val="en-GB"/>
        </w:rPr>
      </w:pPr>
      <w:r w:rsidRPr="00751DBB">
        <w:rPr>
          <w:lang w:val="en-GB"/>
        </w:rPr>
        <w:t>- text/plain</w:t>
      </w:r>
      <w:r w:rsidRPr="00751DBB">
        <w:rPr>
          <w:lang w:val="en-GB"/>
        </w:rPr>
        <w:tab/>
      </w:r>
      <w:r w:rsidRPr="00751DBB">
        <w:rPr>
          <w:lang w:val="en-GB"/>
        </w:rPr>
        <w:tab/>
        <w:t>- mime type of the data file</w:t>
      </w:r>
    </w:p>
    <w:p w:rsidR="007F1BA4" w:rsidRPr="00751DBB" w:rsidRDefault="00207556" w:rsidP="007F1BA4">
      <w:pPr>
        <w:pStyle w:val="bat"/>
        <w:ind w:firstLine="153"/>
        <w:rPr>
          <w:lang w:val="en-GB"/>
        </w:rPr>
      </w:pPr>
      <w:r w:rsidRPr="00751DBB">
        <w:rPr>
          <w:color w:val="auto"/>
          <w:lang w:val="en-GB"/>
        </w:rPr>
        <w:t>-</w:t>
      </w:r>
      <w:r w:rsidRPr="00751DBB">
        <w:rPr>
          <w:color w:val="0070C0"/>
          <w:lang w:val="en-GB"/>
        </w:rPr>
        <w:t xml:space="preserve"> +3706234566</w:t>
      </w:r>
      <w:r w:rsidRPr="00751DBB">
        <w:rPr>
          <w:color w:val="0070C0"/>
          <w:lang w:val="en-GB"/>
        </w:rPr>
        <w:tab/>
      </w:r>
      <w:r w:rsidRPr="00751DBB">
        <w:rPr>
          <w:color w:val="0070C0"/>
          <w:lang w:val="en-GB"/>
        </w:rPr>
        <w:tab/>
        <w:t>- signer’s mobile number</w:t>
      </w:r>
    </w:p>
    <w:p w:rsidR="007F1BA4" w:rsidRPr="00751DBB" w:rsidRDefault="00207556" w:rsidP="007F1BA4">
      <w:pPr>
        <w:pStyle w:val="bat"/>
        <w:ind w:firstLine="153"/>
        <w:rPr>
          <w:lang w:val="en-GB"/>
        </w:rPr>
      </w:pPr>
      <w:r w:rsidRPr="00751DBB">
        <w:rPr>
          <w:color w:val="auto"/>
          <w:lang w:val="en-GB"/>
        </w:rPr>
        <w:t>-</w:t>
      </w:r>
      <w:r w:rsidRPr="00751DBB">
        <w:rPr>
          <w:color w:val="0070C0"/>
          <w:lang w:val="en-GB"/>
        </w:rPr>
        <w:t xml:space="preserve"> 41110170240 </w:t>
      </w:r>
      <w:r w:rsidRPr="00751DBB">
        <w:rPr>
          <w:color w:val="0070C0"/>
          <w:lang w:val="en-GB"/>
        </w:rPr>
        <w:tab/>
      </w:r>
      <w:r w:rsidRPr="00751DBB">
        <w:rPr>
          <w:color w:val="0070C0"/>
          <w:lang w:val="en-GB"/>
        </w:rPr>
        <w:tab/>
        <w:t>- signer’s personal code</w:t>
      </w:r>
    </w:p>
    <w:p w:rsidR="007F1BA4" w:rsidRPr="00751DBB" w:rsidRDefault="00DC594E" w:rsidP="007F1BA4">
      <w:pPr>
        <w:pStyle w:val="bat"/>
        <w:ind w:firstLine="153"/>
        <w:rPr>
          <w:lang w:val="en-GB"/>
        </w:rPr>
      </w:pPr>
      <w:r w:rsidRPr="00751DBB">
        <w:rPr>
          <w:lang w:val="en-GB"/>
        </w:rPr>
        <w:t>- c:\temp\test1.d</w:t>
      </w:r>
      <w:r w:rsidR="00207556" w:rsidRPr="00751DBB">
        <w:rPr>
          <w:lang w:val="en-GB"/>
        </w:rPr>
        <w:t>doc</w:t>
      </w:r>
      <w:r w:rsidR="00207556" w:rsidRPr="00751DBB">
        <w:rPr>
          <w:lang w:val="en-GB"/>
        </w:rPr>
        <w:tab/>
        <w:t>- container to be created</w:t>
      </w:r>
    </w:p>
    <w:p w:rsidR="007F1BA4" w:rsidRPr="00751DBB" w:rsidRDefault="007F1BA4" w:rsidP="007F1BA4">
      <w:pPr>
        <w:pStyle w:val="bat"/>
        <w:rPr>
          <w:lang w:val="en-GB"/>
        </w:rPr>
      </w:pPr>
    </w:p>
    <w:p w:rsidR="00E37966" w:rsidRPr="00751DBB" w:rsidRDefault="00E37966" w:rsidP="00E37966">
      <w:pPr>
        <w:pStyle w:val="bat"/>
        <w:rPr>
          <w:b/>
          <w:u w:val="single"/>
          <w:lang w:val="en-GB"/>
        </w:rPr>
      </w:pPr>
      <w:r w:rsidRPr="00751DBB">
        <w:rPr>
          <w:b/>
          <w:u w:val="single"/>
          <w:lang w:val="en-GB"/>
        </w:rPr>
        <w:t>Sample: Adding multiple data files to an existing unsigned DigiDoc container</w:t>
      </w:r>
    </w:p>
    <w:p w:rsidR="00E37966" w:rsidRPr="00751DBB" w:rsidRDefault="00E37966" w:rsidP="00E37966">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-in c:\temp\test1.ddoc </w:t>
      </w:r>
      <w:r w:rsidRPr="00751DBB">
        <w:rPr>
          <w:color w:val="0070C0"/>
          <w:lang w:val="en-GB"/>
        </w:rPr>
        <w:t>-add C:\temp\test3.txt text/plain -add C:\temp\test4.txt text/plain</w:t>
      </w:r>
      <w:r w:rsidRPr="00751DBB">
        <w:rPr>
          <w:lang w:val="en-GB"/>
        </w:rPr>
        <w:t xml:space="preserve"> -out c:\temp\test1.ddoc</w:t>
      </w:r>
    </w:p>
    <w:p w:rsidR="00E37966" w:rsidRPr="00751DBB" w:rsidRDefault="00E37966" w:rsidP="00E37966">
      <w:pPr>
        <w:pStyle w:val="bat"/>
        <w:rPr>
          <w:lang w:val="en-GB"/>
        </w:rPr>
      </w:pPr>
    </w:p>
    <w:p w:rsidR="00E37966" w:rsidRPr="00751DBB" w:rsidRDefault="00E37966" w:rsidP="00E37966">
      <w:pPr>
        <w:pStyle w:val="bat"/>
        <w:rPr>
          <w:lang w:val="en-GB"/>
        </w:rPr>
      </w:pPr>
      <w:r w:rsidRPr="00751DBB">
        <w:rPr>
          <w:lang w:val="en-GB"/>
        </w:rPr>
        <w:t>Input:</w:t>
      </w:r>
    </w:p>
    <w:p w:rsidR="00E37966" w:rsidRPr="00751DBB" w:rsidRDefault="00E37966" w:rsidP="00E37966">
      <w:pPr>
        <w:pStyle w:val="bat"/>
        <w:ind w:firstLine="153"/>
        <w:rPr>
          <w:lang w:val="en-GB"/>
        </w:rPr>
      </w:pPr>
      <w:r w:rsidRPr="00751DBB">
        <w:rPr>
          <w:lang w:val="en-GB"/>
        </w:rPr>
        <w:lastRenderedPageBreak/>
        <w:t>- c:\temp\test1.ddoc</w:t>
      </w:r>
      <w:r w:rsidRPr="00751DBB">
        <w:rPr>
          <w:lang w:val="en-GB"/>
        </w:rPr>
        <w:tab/>
      </w:r>
      <w:r w:rsidRPr="00751DBB">
        <w:rPr>
          <w:lang w:val="en-GB"/>
        </w:rPr>
        <w:tab/>
        <w:t>- unsigned container to be read and modified</w:t>
      </w:r>
    </w:p>
    <w:p w:rsidR="00E37966" w:rsidRPr="00751DBB" w:rsidRDefault="00E37966" w:rsidP="00E37966">
      <w:pPr>
        <w:pStyle w:val="bat"/>
        <w:ind w:firstLine="153"/>
        <w:rPr>
          <w:lang w:val="en-GB"/>
        </w:rPr>
      </w:pPr>
      <w:r w:rsidRPr="00751DBB">
        <w:rPr>
          <w:lang w:val="en-GB"/>
        </w:rPr>
        <w:t>- C:\temp\test3.txt</w:t>
      </w:r>
      <w:r w:rsidRPr="00751DBB">
        <w:rPr>
          <w:lang w:val="en-GB"/>
        </w:rPr>
        <w:tab/>
      </w:r>
      <w:r w:rsidRPr="00751DBB">
        <w:rPr>
          <w:lang w:val="en-GB"/>
        </w:rPr>
        <w:tab/>
        <w:t xml:space="preserve">- first data file to be added </w:t>
      </w:r>
    </w:p>
    <w:p w:rsidR="00E37966" w:rsidRPr="00751DBB" w:rsidRDefault="00E37966" w:rsidP="00E37966">
      <w:pPr>
        <w:pStyle w:val="bat"/>
        <w:ind w:firstLine="153"/>
        <w:rPr>
          <w:lang w:val="en-GB"/>
        </w:rPr>
      </w:pPr>
      <w:r w:rsidRPr="00751DBB">
        <w:rPr>
          <w:lang w:val="en-GB"/>
        </w:rPr>
        <w:t>- C:\temp\test4.txt</w:t>
      </w:r>
      <w:r w:rsidRPr="00751DBB">
        <w:rPr>
          <w:lang w:val="en-GB"/>
        </w:rPr>
        <w:tab/>
      </w:r>
      <w:r w:rsidRPr="00751DBB">
        <w:rPr>
          <w:lang w:val="en-GB"/>
        </w:rPr>
        <w:tab/>
        <w:t xml:space="preserve">- second data file to be added </w:t>
      </w:r>
    </w:p>
    <w:p w:rsidR="00E37966" w:rsidRPr="00751DBB" w:rsidRDefault="00E37966" w:rsidP="00E37966">
      <w:pPr>
        <w:pStyle w:val="bat"/>
        <w:ind w:firstLine="153"/>
        <w:rPr>
          <w:lang w:val="en-GB"/>
        </w:rPr>
      </w:pPr>
      <w:r w:rsidRPr="00751DBB">
        <w:rPr>
          <w:lang w:val="en-GB"/>
        </w:rPr>
        <w:t>- text/plain</w:t>
      </w:r>
      <w:r w:rsidRPr="00751DBB">
        <w:rPr>
          <w:lang w:val="en-GB"/>
        </w:rPr>
        <w:tab/>
      </w:r>
      <w:r w:rsidRPr="00751DBB">
        <w:rPr>
          <w:lang w:val="en-GB"/>
        </w:rPr>
        <w:tab/>
      </w:r>
      <w:r w:rsidRPr="00751DBB">
        <w:rPr>
          <w:lang w:val="en-GB"/>
        </w:rPr>
        <w:tab/>
        <w:t>- mime type of the data files</w:t>
      </w:r>
    </w:p>
    <w:p w:rsidR="00E37966" w:rsidRPr="00751DBB" w:rsidRDefault="00E37966" w:rsidP="00E37966">
      <w:pPr>
        <w:pStyle w:val="bat"/>
        <w:ind w:firstLine="153"/>
        <w:rPr>
          <w:lang w:val="en-GB"/>
        </w:rPr>
      </w:pPr>
      <w:r w:rsidRPr="00751DBB">
        <w:rPr>
          <w:lang w:val="en-GB"/>
        </w:rPr>
        <w:t>- c:\temp\test1.ddoc</w:t>
      </w:r>
      <w:r w:rsidRPr="00751DBB">
        <w:rPr>
          <w:lang w:val="en-GB"/>
        </w:rPr>
        <w:tab/>
      </w:r>
      <w:r w:rsidRPr="00751DBB">
        <w:rPr>
          <w:lang w:val="en-GB"/>
        </w:rPr>
        <w:tab/>
        <w:t xml:space="preserve">- output (modified) digidoc container </w:t>
      </w:r>
    </w:p>
    <w:p w:rsidR="00E37966" w:rsidRDefault="00E37966" w:rsidP="006270A0">
      <w:pPr>
        <w:pStyle w:val="bat"/>
        <w:rPr>
          <w:b/>
          <w:u w:val="single"/>
          <w:lang w:val="en-GB"/>
        </w:rPr>
      </w:pPr>
    </w:p>
    <w:p w:rsidR="006270A0" w:rsidRPr="00751DBB" w:rsidRDefault="006270A0" w:rsidP="006270A0">
      <w:pPr>
        <w:pStyle w:val="bat"/>
        <w:rPr>
          <w:b/>
          <w:u w:val="single"/>
          <w:lang w:val="en-GB"/>
        </w:rPr>
      </w:pPr>
      <w:r w:rsidRPr="00751DBB">
        <w:rPr>
          <w:b/>
          <w:u w:val="single"/>
          <w:lang w:val="en-GB"/>
        </w:rPr>
        <w:t>Sample: signin</w:t>
      </w:r>
      <w:r>
        <w:rPr>
          <w:b/>
          <w:u w:val="single"/>
          <w:lang w:val="en-GB"/>
        </w:rPr>
        <w:t>g an existing digidoc container via CAPI/CNG module</w:t>
      </w:r>
    </w:p>
    <w:p w:rsidR="006270A0" w:rsidRPr="00751DBB" w:rsidRDefault="006270A0" w:rsidP="006270A0">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-in c:\temp\test1.ddoc -sign </w:t>
      </w:r>
      <w:r w:rsidR="00E51E4C">
        <w:rPr>
          <w:lang w:val="en-GB"/>
        </w:rPr>
        <w:t>“”</w:t>
      </w:r>
      <w:r w:rsidRPr="00751DBB">
        <w:rPr>
          <w:lang w:val="en-GB"/>
        </w:rPr>
        <w:t xml:space="preserve"> “” “” “” “” “” </w:t>
      </w:r>
      <w:r>
        <w:rPr>
          <w:color w:val="548DD4" w:themeColor="text2" w:themeTint="99"/>
          <w:lang w:val="en-GB"/>
        </w:rPr>
        <w:t>0 1</w:t>
      </w:r>
      <w:r w:rsidRPr="00751DBB">
        <w:rPr>
          <w:color w:val="548DD4" w:themeColor="text2" w:themeTint="99"/>
          <w:lang w:val="en-GB"/>
        </w:rPr>
        <w:t xml:space="preserve"> </w:t>
      </w:r>
      <w:r>
        <w:rPr>
          <w:color w:val="548DD4" w:themeColor="text2" w:themeTint="99"/>
          <w:lang w:val="en-GB"/>
        </w:rPr>
        <w:t>CNG</w:t>
      </w:r>
      <w:r>
        <w:rPr>
          <w:lang w:val="en-GB"/>
        </w:rPr>
        <w:t xml:space="preserve"> </w:t>
      </w:r>
      <w:r w:rsidRPr="00751DBB">
        <w:rPr>
          <w:lang w:val="en-GB"/>
        </w:rPr>
        <w:t>-out c:\temp\test1.ddoc</w:t>
      </w:r>
    </w:p>
    <w:p w:rsidR="006270A0" w:rsidRPr="00751DBB" w:rsidRDefault="006270A0" w:rsidP="006270A0">
      <w:pPr>
        <w:pStyle w:val="bat"/>
        <w:rPr>
          <w:lang w:val="en-GB"/>
        </w:rPr>
      </w:pPr>
    </w:p>
    <w:p w:rsidR="006270A0" w:rsidRPr="00751DBB" w:rsidRDefault="006270A0" w:rsidP="006270A0">
      <w:pPr>
        <w:pStyle w:val="bat"/>
        <w:rPr>
          <w:lang w:val="en-GB"/>
        </w:rPr>
      </w:pPr>
      <w:r w:rsidRPr="00751DBB">
        <w:rPr>
          <w:lang w:val="en-GB"/>
        </w:rPr>
        <w:t>Input:</w:t>
      </w:r>
    </w:p>
    <w:p w:rsidR="006270A0" w:rsidRPr="00751DBB" w:rsidRDefault="006270A0" w:rsidP="006270A0">
      <w:pPr>
        <w:pStyle w:val="bat"/>
        <w:ind w:firstLine="153"/>
        <w:rPr>
          <w:lang w:val="en-GB"/>
        </w:rPr>
      </w:pPr>
      <w:r w:rsidRPr="00751DBB">
        <w:rPr>
          <w:lang w:val="en-GB"/>
        </w:rPr>
        <w:t>- c:\temp\test1.ddoc</w:t>
      </w:r>
      <w:r w:rsidRPr="00751DBB">
        <w:rPr>
          <w:lang w:val="en-GB"/>
        </w:rPr>
        <w:tab/>
        <w:t>- unsigned container to be read and modified</w:t>
      </w:r>
    </w:p>
    <w:p w:rsidR="00E51E4C" w:rsidRDefault="006270A0" w:rsidP="006270A0">
      <w:pPr>
        <w:pStyle w:val="bat"/>
        <w:ind w:firstLine="153"/>
        <w:rPr>
          <w:lang w:val="en-GB"/>
        </w:rPr>
      </w:pPr>
      <w:r w:rsidRPr="00751DBB">
        <w:rPr>
          <w:color w:val="auto"/>
          <w:lang w:val="en-GB"/>
        </w:rPr>
        <w:t xml:space="preserve">- </w:t>
      </w:r>
      <w:r w:rsidRPr="00E502D6">
        <w:rPr>
          <w:color w:val="0070C0"/>
          <w:lang w:val="en-GB"/>
        </w:rPr>
        <w:t>“”</w:t>
      </w:r>
      <w:r w:rsidRPr="00751DBB">
        <w:rPr>
          <w:lang w:val="en-GB"/>
        </w:rPr>
        <w:tab/>
      </w:r>
      <w:r w:rsidRPr="00751DBB">
        <w:rPr>
          <w:lang w:val="en-GB"/>
        </w:rPr>
        <w:tab/>
      </w:r>
      <w:r w:rsidRPr="00751DBB">
        <w:rPr>
          <w:lang w:val="en-GB"/>
        </w:rPr>
        <w:tab/>
        <w:t xml:space="preserve">- empty strings for </w:t>
      </w:r>
      <w:r w:rsidR="00E51E4C">
        <w:rPr>
          <w:lang w:val="en-GB"/>
        </w:rPr>
        <w:t xml:space="preserve">PIN code and other </w:t>
      </w:r>
      <w:r w:rsidRPr="00751DBB">
        <w:rPr>
          <w:lang w:val="en-GB"/>
        </w:rPr>
        <w:t xml:space="preserve">optional </w:t>
      </w:r>
    </w:p>
    <w:p w:rsidR="006270A0" w:rsidRPr="00751DBB" w:rsidRDefault="00DE50A9" w:rsidP="006270A0">
      <w:pPr>
        <w:pStyle w:val="bat"/>
        <w:ind w:firstLine="153"/>
        <w:rPr>
          <w:lang w:val="en-GB"/>
        </w:rPr>
      </w:pPr>
      <w:r>
        <w:rPr>
          <w:lang w:val="en-GB"/>
        </w:rPr>
        <w:t xml:space="preserve">  </w:t>
      </w:r>
      <w:r>
        <w:rPr>
          <w:lang w:val="en-GB"/>
        </w:rPr>
        <w:tab/>
      </w:r>
      <w:r>
        <w:rPr>
          <w:lang w:val="en-GB"/>
        </w:rPr>
        <w:tab/>
      </w:r>
      <w:proofErr w:type="gramStart"/>
      <w:r w:rsidR="00E51E4C">
        <w:rPr>
          <w:lang w:val="en-GB"/>
        </w:rPr>
        <w:t>parameter</w:t>
      </w:r>
      <w:proofErr w:type="gramEnd"/>
      <w:r w:rsidR="00E51E4C">
        <w:rPr>
          <w:lang w:val="en-GB"/>
        </w:rPr>
        <w:t xml:space="preserve"> values </w:t>
      </w:r>
      <w:r w:rsidR="006270A0" w:rsidRPr="00751DBB">
        <w:rPr>
          <w:lang w:val="en-GB"/>
        </w:rPr>
        <w:t xml:space="preserve">(manifest, </w:t>
      </w:r>
      <w:r w:rsidRPr="00751DBB">
        <w:rPr>
          <w:lang w:val="en-GB"/>
        </w:rPr>
        <w:t>city</w:t>
      </w:r>
      <w:r>
        <w:rPr>
          <w:lang w:val="en-GB"/>
        </w:rPr>
        <w:t xml:space="preserve">, </w:t>
      </w:r>
      <w:r w:rsidRPr="00751DBB">
        <w:rPr>
          <w:lang w:val="en-GB"/>
        </w:rPr>
        <w:t>state</w:t>
      </w:r>
      <w:r>
        <w:rPr>
          <w:lang w:val="en-GB"/>
        </w:rPr>
        <w:t xml:space="preserve">, zip, </w:t>
      </w:r>
      <w:r w:rsidR="006270A0" w:rsidRPr="00751DBB">
        <w:rPr>
          <w:lang w:val="en-GB"/>
        </w:rPr>
        <w:t>country)</w:t>
      </w:r>
    </w:p>
    <w:p w:rsidR="006270A0" w:rsidRPr="006270A0" w:rsidRDefault="006270A0" w:rsidP="006270A0">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signature slot</w:t>
      </w:r>
    </w:p>
    <w:p w:rsidR="006270A0" w:rsidRPr="006270A0" w:rsidRDefault="006270A0" w:rsidP="006270A0">
      <w:pPr>
        <w:pStyle w:val="bat"/>
        <w:ind w:firstLine="153"/>
        <w:rPr>
          <w:color w:val="0070C0"/>
          <w:lang w:val="en-GB"/>
        </w:rPr>
      </w:pPr>
      <w:r w:rsidRPr="006270A0">
        <w:rPr>
          <w:color w:val="0070C0"/>
          <w:lang w:val="en-GB"/>
        </w:rPr>
        <w:t>- 1</w:t>
      </w:r>
      <w:r w:rsidRPr="006270A0">
        <w:rPr>
          <w:color w:val="0070C0"/>
          <w:lang w:val="en-GB"/>
        </w:rPr>
        <w:tab/>
      </w:r>
      <w:r w:rsidRPr="006270A0">
        <w:rPr>
          <w:color w:val="0070C0"/>
          <w:lang w:val="en-GB"/>
        </w:rPr>
        <w:tab/>
      </w:r>
      <w:r w:rsidRPr="006270A0">
        <w:rPr>
          <w:color w:val="0070C0"/>
          <w:lang w:val="en-GB"/>
        </w:rPr>
        <w:tab/>
        <w:t xml:space="preserve">- OCSP confirmation </w:t>
      </w:r>
      <w:r w:rsidR="00973DAC">
        <w:rPr>
          <w:color w:val="0070C0"/>
          <w:lang w:val="en-GB"/>
        </w:rPr>
        <w:t>is added</w:t>
      </w:r>
      <w:r w:rsidRPr="006270A0">
        <w:rPr>
          <w:color w:val="0070C0"/>
          <w:lang w:val="en-GB"/>
        </w:rPr>
        <w:t xml:space="preserve"> </w:t>
      </w:r>
    </w:p>
    <w:p w:rsidR="006270A0" w:rsidRPr="006270A0" w:rsidRDefault="006270A0" w:rsidP="006270A0">
      <w:pPr>
        <w:pStyle w:val="bat"/>
        <w:ind w:firstLine="153"/>
        <w:rPr>
          <w:color w:val="0070C0"/>
          <w:lang w:val="en-GB"/>
        </w:rPr>
      </w:pPr>
      <w:r w:rsidRPr="006270A0">
        <w:rPr>
          <w:color w:val="0070C0"/>
          <w:lang w:val="en-GB"/>
        </w:rPr>
        <w:t>- CNG</w:t>
      </w:r>
      <w:r w:rsidRPr="006270A0">
        <w:rPr>
          <w:color w:val="0070C0"/>
          <w:lang w:val="en-GB"/>
        </w:rPr>
        <w:tab/>
      </w:r>
      <w:r w:rsidRPr="006270A0">
        <w:rPr>
          <w:color w:val="0070C0"/>
          <w:lang w:val="en-GB"/>
        </w:rPr>
        <w:tab/>
      </w:r>
      <w:r w:rsidRPr="006270A0">
        <w:rPr>
          <w:color w:val="0070C0"/>
          <w:lang w:val="en-GB"/>
        </w:rPr>
        <w:tab/>
        <w:t xml:space="preserve">- identifier of CAPI/CNG module usage </w:t>
      </w:r>
    </w:p>
    <w:p w:rsidR="006270A0" w:rsidRDefault="006270A0" w:rsidP="006270A0">
      <w:pPr>
        <w:pStyle w:val="bat"/>
        <w:ind w:firstLine="153"/>
        <w:rPr>
          <w:lang w:val="en-GB"/>
        </w:rPr>
      </w:pPr>
      <w:r w:rsidRPr="00751DBB">
        <w:rPr>
          <w:lang w:val="en-GB"/>
        </w:rPr>
        <w:t>- c:\temp\test1.ddoc</w:t>
      </w:r>
      <w:r w:rsidRPr="00751DBB">
        <w:rPr>
          <w:lang w:val="en-GB"/>
        </w:rPr>
        <w:tab/>
        <w:t>- output (modified) digidoc container</w:t>
      </w:r>
    </w:p>
    <w:p w:rsidR="00CE6C74" w:rsidRDefault="00CE6C74" w:rsidP="00E37966">
      <w:pPr>
        <w:spacing w:after="60"/>
        <w:rPr>
          <w:b/>
          <w:u w:val="single"/>
          <w:lang w:val="en-GB"/>
        </w:rPr>
      </w:pPr>
    </w:p>
    <w:p w:rsidR="00CE6C74" w:rsidRDefault="00CE6C74" w:rsidP="00E37966">
      <w:pPr>
        <w:spacing w:after="60"/>
        <w:rPr>
          <w:b/>
          <w:u w:val="single"/>
          <w:lang w:val="en-GB"/>
        </w:rPr>
      </w:pPr>
      <w:r>
        <w:rPr>
          <w:b/>
          <w:u w:val="single"/>
          <w:lang w:val="en-GB"/>
        </w:rPr>
        <w:t>Sample commands for signing in memory</w:t>
      </w:r>
    </w:p>
    <w:p w:rsidR="00CE6C74" w:rsidRPr="00751DBB" w:rsidRDefault="00CE6C74" w:rsidP="00CE6C74">
      <w:pPr>
        <w:pStyle w:val="bat"/>
        <w:rPr>
          <w:b/>
          <w:u w:val="single"/>
          <w:lang w:val="en-GB"/>
        </w:rPr>
      </w:pPr>
      <w:r w:rsidRPr="00751DBB">
        <w:rPr>
          <w:b/>
          <w:u w:val="single"/>
          <w:lang w:val="en-GB"/>
        </w:rPr>
        <w:t>Sample: creating new DigiDoc file with signing</w:t>
      </w:r>
      <w:r>
        <w:rPr>
          <w:b/>
          <w:u w:val="single"/>
          <w:lang w:val="en-GB"/>
        </w:rPr>
        <w:t>, operation in memory</w:t>
      </w:r>
    </w:p>
    <w:p w:rsidR="00CE6C74" w:rsidRPr="00751DBB" w:rsidRDefault="00CE6C74" w:rsidP="00CE6C74">
      <w:pPr>
        <w:pStyle w:val="bat"/>
        <w:rPr>
          <w:lang w:val="en-GB"/>
        </w:rPr>
      </w:pPr>
    </w:p>
    <w:p w:rsidR="00CE6C74" w:rsidRPr="00751DBB" w:rsidRDefault="00CE6C74" w:rsidP="00CE6C74">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w:t>
      </w:r>
      <w:r w:rsidRPr="00CE6C74">
        <w:rPr>
          <w:color w:val="auto"/>
          <w:lang w:val="en-GB"/>
        </w:rPr>
        <w:t xml:space="preserve">-new </w:t>
      </w:r>
      <w:r w:rsidRPr="00CE6C74">
        <w:rPr>
          <w:color w:val="0070C0"/>
          <w:lang w:val="en-GB"/>
        </w:rPr>
        <w:t>–add-mem</w:t>
      </w:r>
      <w:r w:rsidRPr="00751DBB">
        <w:rPr>
          <w:lang w:val="en-GB"/>
        </w:rPr>
        <w:t xml:space="preserve"> c:\temp\test1.txt text/plain </w:t>
      </w:r>
      <w:r w:rsidRPr="00CE6C74">
        <w:rPr>
          <w:color w:val="auto"/>
          <w:lang w:val="en-GB"/>
        </w:rPr>
        <w:t xml:space="preserve">-sign 12345 </w:t>
      </w:r>
      <w:r w:rsidRPr="00CE6C74">
        <w:rPr>
          <w:color w:val="0070C0"/>
          <w:lang w:val="en-GB"/>
        </w:rPr>
        <w:t>–out-mem</w:t>
      </w:r>
      <w:r w:rsidRPr="00751DBB">
        <w:rPr>
          <w:lang w:val="en-GB"/>
        </w:rPr>
        <w:t xml:space="preserve"> c:\temp\test1.ddoc</w:t>
      </w:r>
    </w:p>
    <w:p w:rsidR="00CE6C74" w:rsidRPr="00751DBB" w:rsidRDefault="00CE6C74" w:rsidP="00CE6C74">
      <w:pPr>
        <w:pStyle w:val="bat"/>
        <w:rPr>
          <w:lang w:val="en-GB"/>
        </w:rPr>
      </w:pPr>
      <w:r w:rsidRPr="00751DBB">
        <w:rPr>
          <w:lang w:val="en-GB"/>
        </w:rPr>
        <w:tab/>
      </w:r>
    </w:p>
    <w:p w:rsidR="00CE6C74" w:rsidRPr="00751DBB" w:rsidRDefault="00CE6C74" w:rsidP="00CE6C74">
      <w:pPr>
        <w:pStyle w:val="bat"/>
        <w:rPr>
          <w:lang w:val="en-GB"/>
        </w:rPr>
      </w:pPr>
      <w:r w:rsidRPr="00751DBB">
        <w:rPr>
          <w:lang w:val="en-GB"/>
        </w:rPr>
        <w:t>Input:</w:t>
      </w:r>
    </w:p>
    <w:p w:rsidR="00CE6C74" w:rsidRPr="00751DBB" w:rsidRDefault="00CE6C74" w:rsidP="00CE6C74">
      <w:pPr>
        <w:pStyle w:val="bat"/>
        <w:rPr>
          <w:lang w:val="en-GB"/>
        </w:rPr>
      </w:pPr>
      <w:r w:rsidRPr="00751DBB">
        <w:rPr>
          <w:lang w:val="en-GB"/>
        </w:rPr>
        <w:tab/>
        <w:t>- c:\temp\test1.txt</w:t>
      </w:r>
      <w:r w:rsidRPr="00751DBB">
        <w:rPr>
          <w:lang w:val="en-GB"/>
        </w:rPr>
        <w:tab/>
        <w:t>- a data file to be added to container</w:t>
      </w:r>
    </w:p>
    <w:p w:rsidR="00CE6C74" w:rsidRPr="00751DBB" w:rsidRDefault="00CE6C74" w:rsidP="00CE6C74">
      <w:pPr>
        <w:pStyle w:val="bat"/>
        <w:rPr>
          <w:lang w:val="en-GB"/>
        </w:rPr>
      </w:pPr>
      <w:r w:rsidRPr="00751DBB">
        <w:rPr>
          <w:lang w:val="en-GB"/>
        </w:rPr>
        <w:tab/>
        <w:t>- text/plain</w:t>
      </w:r>
      <w:r w:rsidRPr="00751DBB">
        <w:rPr>
          <w:lang w:val="en-GB"/>
        </w:rPr>
        <w:tab/>
      </w:r>
      <w:r w:rsidRPr="00751DBB">
        <w:rPr>
          <w:lang w:val="en-GB"/>
        </w:rPr>
        <w:tab/>
        <w:t>- mime type of the data file</w:t>
      </w:r>
    </w:p>
    <w:p w:rsidR="00CE6C74" w:rsidRDefault="00CE6C74" w:rsidP="00CE6C74">
      <w:pPr>
        <w:pStyle w:val="bat"/>
        <w:rPr>
          <w:lang w:val="en-GB"/>
        </w:rPr>
      </w:pPr>
      <w:r w:rsidRPr="00751DBB">
        <w:rPr>
          <w:lang w:val="en-GB"/>
        </w:rPr>
        <w:tab/>
        <w:t xml:space="preserve">- </w:t>
      </w:r>
      <w:r w:rsidRPr="00CE6C74">
        <w:rPr>
          <w:color w:val="auto"/>
          <w:lang w:val="en-GB"/>
        </w:rPr>
        <w:t>12345</w:t>
      </w:r>
      <w:r w:rsidRPr="00CE6C74">
        <w:rPr>
          <w:color w:val="auto"/>
          <w:lang w:val="en-GB"/>
        </w:rPr>
        <w:tab/>
      </w:r>
      <w:r w:rsidRPr="00751DBB">
        <w:rPr>
          <w:lang w:val="en-GB"/>
        </w:rPr>
        <w:tab/>
      </w:r>
      <w:r w:rsidRPr="00751DBB">
        <w:rPr>
          <w:lang w:val="en-GB"/>
        </w:rPr>
        <w:tab/>
        <w:t>- id-card pin2</w:t>
      </w:r>
    </w:p>
    <w:p w:rsidR="00CE6C74" w:rsidRDefault="00CE6C74" w:rsidP="00CE6C74">
      <w:pPr>
        <w:pStyle w:val="bat"/>
        <w:rPr>
          <w:lang w:val="en-GB"/>
        </w:rPr>
      </w:pPr>
      <w:r w:rsidRPr="00751DBB">
        <w:rPr>
          <w:lang w:val="en-GB"/>
        </w:rPr>
        <w:tab/>
        <w:t>- c:\temp\test1.ddoc</w:t>
      </w:r>
      <w:r w:rsidRPr="00751DBB">
        <w:rPr>
          <w:lang w:val="en-GB"/>
        </w:rPr>
        <w:tab/>
        <w:t>- container to be created</w:t>
      </w:r>
    </w:p>
    <w:p w:rsidR="00CE6C74" w:rsidRDefault="00CE6C74" w:rsidP="00CE6C74">
      <w:pPr>
        <w:pStyle w:val="bat"/>
        <w:rPr>
          <w:lang w:val="en-GB"/>
        </w:rPr>
      </w:pPr>
    </w:p>
    <w:p w:rsidR="00CE6C74" w:rsidRPr="00751DBB" w:rsidRDefault="00CE6C74" w:rsidP="00CE6C74">
      <w:pPr>
        <w:pStyle w:val="bat"/>
        <w:rPr>
          <w:b/>
          <w:u w:val="single"/>
          <w:lang w:val="en-GB"/>
        </w:rPr>
      </w:pPr>
      <w:r w:rsidRPr="00751DBB">
        <w:rPr>
          <w:b/>
          <w:u w:val="single"/>
          <w:lang w:val="en-GB"/>
        </w:rPr>
        <w:t>Sample: signing an existing DigiDoc container (adding signatures)</w:t>
      </w:r>
      <w:r>
        <w:rPr>
          <w:b/>
          <w:u w:val="single"/>
          <w:lang w:val="en-GB"/>
        </w:rPr>
        <w:t>, operation in memory</w:t>
      </w:r>
    </w:p>
    <w:p w:rsidR="00CE6C74" w:rsidRPr="00751DBB" w:rsidRDefault="00CE6C74" w:rsidP="00CE6C74">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w:t>
      </w:r>
      <w:r w:rsidRPr="00CE6C74">
        <w:rPr>
          <w:color w:val="0070C0"/>
          <w:lang w:val="en-GB"/>
        </w:rPr>
        <w:t>–in-mem</w:t>
      </w:r>
      <w:r w:rsidRPr="00751DBB">
        <w:rPr>
          <w:lang w:val="en-GB"/>
        </w:rPr>
        <w:t xml:space="preserve"> c:\temp\test1.</w:t>
      </w:r>
      <w:r w:rsidRPr="00CE6C74">
        <w:rPr>
          <w:color w:val="auto"/>
          <w:lang w:val="en-GB"/>
        </w:rPr>
        <w:t xml:space="preserve">ddoc -sign 12345 </w:t>
      </w:r>
      <w:r w:rsidRPr="00CE6C74">
        <w:rPr>
          <w:color w:val="0070C0"/>
          <w:lang w:val="en-GB"/>
        </w:rPr>
        <w:t>–out-mem</w:t>
      </w:r>
      <w:r w:rsidRPr="00751DBB">
        <w:rPr>
          <w:lang w:val="en-GB"/>
        </w:rPr>
        <w:t xml:space="preserve"> c:\temp\test1.ddoc</w:t>
      </w:r>
    </w:p>
    <w:p w:rsidR="00CE6C74" w:rsidRPr="00751DBB" w:rsidRDefault="00CE6C74" w:rsidP="00CE6C74">
      <w:pPr>
        <w:pStyle w:val="bat"/>
        <w:rPr>
          <w:lang w:val="en-GB"/>
        </w:rPr>
      </w:pPr>
      <w:r w:rsidRPr="00751DBB">
        <w:rPr>
          <w:lang w:val="en-GB"/>
        </w:rPr>
        <w:tab/>
      </w:r>
    </w:p>
    <w:p w:rsidR="00CE6C74" w:rsidRPr="00751DBB" w:rsidRDefault="00CE6C74" w:rsidP="00CE6C74">
      <w:pPr>
        <w:pStyle w:val="bat"/>
        <w:rPr>
          <w:lang w:val="en-GB"/>
        </w:rPr>
      </w:pPr>
      <w:r w:rsidRPr="00751DBB">
        <w:rPr>
          <w:lang w:val="en-GB"/>
        </w:rPr>
        <w:t>Input:</w:t>
      </w:r>
    </w:p>
    <w:p w:rsidR="00CE6C74" w:rsidRPr="000F27E8" w:rsidRDefault="00CE6C74" w:rsidP="00CE6C74">
      <w:pPr>
        <w:pStyle w:val="bat"/>
        <w:rPr>
          <w:color w:val="auto"/>
          <w:lang w:val="en-GB"/>
        </w:rPr>
      </w:pPr>
      <w:r w:rsidRPr="00751DBB">
        <w:rPr>
          <w:lang w:val="en-GB"/>
        </w:rPr>
        <w:tab/>
      </w:r>
      <w:r w:rsidRPr="000F27E8">
        <w:rPr>
          <w:color w:val="auto"/>
          <w:lang w:val="en-GB"/>
        </w:rPr>
        <w:t>- c:\temp\test1.ddoc</w:t>
      </w:r>
      <w:r w:rsidRPr="000F27E8">
        <w:rPr>
          <w:color w:val="auto"/>
          <w:lang w:val="en-GB"/>
        </w:rPr>
        <w:tab/>
      </w:r>
      <w:r w:rsidRPr="000F27E8">
        <w:rPr>
          <w:color w:val="auto"/>
          <w:lang w:val="en-GB"/>
        </w:rPr>
        <w:tab/>
        <w:t>- container to be signed</w:t>
      </w:r>
    </w:p>
    <w:p w:rsidR="00CE6C74" w:rsidRPr="00751DBB" w:rsidRDefault="00CE6C74" w:rsidP="00CE6C74">
      <w:pPr>
        <w:pStyle w:val="bat"/>
        <w:rPr>
          <w:lang w:val="en-GB"/>
        </w:rPr>
      </w:pPr>
      <w:r w:rsidRPr="000F27E8">
        <w:rPr>
          <w:color w:val="auto"/>
          <w:lang w:val="en-GB"/>
        </w:rPr>
        <w:tab/>
        <w:t xml:space="preserve">- 12345 </w:t>
      </w:r>
      <w:r w:rsidRPr="00751DBB">
        <w:rPr>
          <w:lang w:val="en-GB"/>
        </w:rPr>
        <w:tab/>
      </w:r>
      <w:r w:rsidRPr="00751DBB">
        <w:rPr>
          <w:lang w:val="en-GB"/>
        </w:rPr>
        <w:tab/>
      </w:r>
      <w:r w:rsidRPr="00751DBB">
        <w:rPr>
          <w:lang w:val="en-GB"/>
        </w:rPr>
        <w:tab/>
        <w:t>- id-card pin2</w:t>
      </w:r>
    </w:p>
    <w:p w:rsidR="00CE6C74" w:rsidRPr="00CE6C74" w:rsidRDefault="00CE6C74" w:rsidP="00CE6C74">
      <w:pPr>
        <w:pStyle w:val="bat"/>
        <w:rPr>
          <w:lang w:val="en-GB"/>
        </w:rPr>
      </w:pPr>
      <w:r w:rsidRPr="00751DBB">
        <w:rPr>
          <w:lang w:val="en-GB"/>
        </w:rPr>
        <w:tab/>
        <w:t>- c:\temp\test1.ddoc</w:t>
      </w:r>
      <w:r w:rsidRPr="00751DBB">
        <w:rPr>
          <w:lang w:val="en-GB"/>
        </w:rPr>
        <w:tab/>
      </w:r>
      <w:r w:rsidRPr="00751DBB">
        <w:rPr>
          <w:lang w:val="en-GB"/>
        </w:rPr>
        <w:tab/>
        <w:t xml:space="preserve">- output (modified) digidoc container </w:t>
      </w:r>
    </w:p>
    <w:p w:rsidR="00D921AC" w:rsidRDefault="00D921AC" w:rsidP="00E37966">
      <w:pPr>
        <w:spacing w:after="60"/>
        <w:rPr>
          <w:b/>
          <w:u w:val="single"/>
          <w:lang w:val="en-GB"/>
        </w:rPr>
      </w:pPr>
    </w:p>
    <w:p w:rsidR="00E37966" w:rsidRDefault="00D921AC" w:rsidP="00E37966">
      <w:pPr>
        <w:spacing w:after="60"/>
        <w:rPr>
          <w:b/>
          <w:u w:val="single"/>
          <w:lang w:val="en-GB"/>
        </w:rPr>
      </w:pPr>
      <w:r>
        <w:rPr>
          <w:b/>
          <w:u w:val="single"/>
          <w:lang w:val="en-GB"/>
        </w:rPr>
        <w:t>Sample commands for s</w:t>
      </w:r>
      <w:r w:rsidR="00E37966" w:rsidRPr="00751DBB">
        <w:rPr>
          <w:b/>
          <w:u w:val="single"/>
          <w:lang w:val="en-GB"/>
        </w:rPr>
        <w:t xml:space="preserve">igning </w:t>
      </w:r>
      <w:r w:rsidR="00E37966">
        <w:rPr>
          <w:b/>
          <w:u w:val="single"/>
          <w:lang w:val="en-GB"/>
        </w:rPr>
        <w:t xml:space="preserve">with technical signature </w:t>
      </w:r>
    </w:p>
    <w:p w:rsidR="00390C21" w:rsidRPr="00390C21" w:rsidRDefault="00390C21" w:rsidP="00390C21">
      <w:pPr>
        <w:rPr>
          <w:lang w:val="en-GB"/>
        </w:rPr>
      </w:pPr>
      <w:r w:rsidRPr="00390C21">
        <w:rPr>
          <w:lang w:val="en-GB"/>
        </w:rPr>
        <w:t>T</w:t>
      </w:r>
      <w:r>
        <w:rPr>
          <w:lang w:val="en-GB"/>
        </w:rPr>
        <w:t xml:space="preserve">echnical signature is a signature with no OCSP confirmation or a signature created with </w:t>
      </w:r>
      <w:proofErr w:type="gramStart"/>
      <w:r>
        <w:rPr>
          <w:lang w:val="en-GB"/>
        </w:rPr>
        <w:t>a software</w:t>
      </w:r>
      <w:proofErr w:type="gramEnd"/>
      <w:r>
        <w:rPr>
          <w:lang w:val="en-GB"/>
        </w:rPr>
        <w:t xml:space="preserve"> token. </w:t>
      </w:r>
      <w:r w:rsidRPr="00751DBB">
        <w:rPr>
          <w:lang w:val="en-GB"/>
        </w:rPr>
        <w:t>Note that when verifying a signature that has no OCSP confirmation,</w:t>
      </w:r>
      <w:r>
        <w:rPr>
          <w:lang w:val="en-GB"/>
        </w:rPr>
        <w:t xml:space="preserve"> an error message “</w:t>
      </w:r>
      <w:r w:rsidRPr="00751DBB">
        <w:rPr>
          <w:lang w:val="en-GB"/>
        </w:rPr>
        <w:t>Signature has no O</w:t>
      </w:r>
      <w:r>
        <w:rPr>
          <w:lang w:val="en-GB"/>
        </w:rPr>
        <w:t>CSP confirmation!” is produced.</w:t>
      </w:r>
      <w:r w:rsidR="00665126">
        <w:rPr>
          <w:lang w:val="en-GB"/>
        </w:rPr>
        <w:t xml:space="preserve"> When verifying signature</w:t>
      </w:r>
      <w:r w:rsidR="00665126" w:rsidRPr="00665126">
        <w:rPr>
          <w:lang w:val="en-GB"/>
        </w:rPr>
        <w:t xml:space="preserve"> that </w:t>
      </w:r>
      <w:r w:rsidR="00665126">
        <w:rPr>
          <w:lang w:val="en-GB"/>
        </w:rPr>
        <w:t>is</w:t>
      </w:r>
      <w:r w:rsidR="00665126" w:rsidRPr="00665126">
        <w:rPr>
          <w:lang w:val="en-GB"/>
        </w:rPr>
        <w:t xml:space="preserve"> created with </w:t>
      </w:r>
      <w:proofErr w:type="gramStart"/>
      <w:r w:rsidR="00665126">
        <w:rPr>
          <w:lang w:val="en-GB"/>
        </w:rPr>
        <w:t>a software</w:t>
      </w:r>
      <w:proofErr w:type="gramEnd"/>
      <w:r w:rsidR="00665126">
        <w:rPr>
          <w:lang w:val="en-GB"/>
        </w:rPr>
        <w:t xml:space="preserve"> token, an error message “</w:t>
      </w:r>
      <w:r w:rsidR="00665126" w:rsidRPr="00665126">
        <w:rPr>
          <w:lang w:val="en-GB"/>
        </w:rPr>
        <w:t>Signer’s cert does not have non-repudiation bit set!” is produced.</w:t>
      </w:r>
    </w:p>
    <w:p w:rsidR="00E37966" w:rsidRPr="00751DBB" w:rsidRDefault="00E37966" w:rsidP="00E37966">
      <w:pPr>
        <w:pStyle w:val="bat"/>
        <w:rPr>
          <w:b/>
          <w:u w:val="single"/>
          <w:lang w:val="en-GB"/>
        </w:rPr>
      </w:pPr>
      <w:r w:rsidRPr="00751DBB">
        <w:rPr>
          <w:b/>
          <w:u w:val="single"/>
          <w:lang w:val="en-GB"/>
        </w:rPr>
        <w:t>Sample: signing an existing digidoc container with a technical signature</w:t>
      </w:r>
      <w:r>
        <w:rPr>
          <w:b/>
          <w:u w:val="single"/>
          <w:lang w:val="en-GB"/>
        </w:rPr>
        <w:t xml:space="preserve"> (via default (PKCS#11) module) </w:t>
      </w:r>
    </w:p>
    <w:p w:rsidR="00E37966" w:rsidRPr="00751DBB" w:rsidRDefault="00E37966" w:rsidP="00E37966">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-in c:\temp\test1.ddoc -sign 67890 “” “” “” “” “” </w:t>
      </w:r>
      <w:r w:rsidRPr="00751DBB">
        <w:rPr>
          <w:color w:val="548DD4" w:themeColor="text2" w:themeTint="99"/>
          <w:lang w:val="en-GB"/>
        </w:rPr>
        <w:t xml:space="preserve">0 0 </w:t>
      </w:r>
      <w:r w:rsidRPr="00751DBB">
        <w:rPr>
          <w:lang w:val="en-GB"/>
        </w:rPr>
        <w:t>-out c:\temp\test1.ddoc</w:t>
      </w:r>
    </w:p>
    <w:p w:rsidR="00E37966" w:rsidRPr="00751DBB" w:rsidRDefault="00E37966" w:rsidP="00E37966">
      <w:pPr>
        <w:pStyle w:val="bat"/>
        <w:rPr>
          <w:lang w:val="en-GB"/>
        </w:rPr>
      </w:pPr>
    </w:p>
    <w:p w:rsidR="00E37966" w:rsidRPr="00751DBB" w:rsidRDefault="00E37966" w:rsidP="00E37966">
      <w:pPr>
        <w:pStyle w:val="bat"/>
        <w:rPr>
          <w:lang w:val="en-GB"/>
        </w:rPr>
      </w:pPr>
      <w:r w:rsidRPr="00751DBB">
        <w:rPr>
          <w:lang w:val="en-GB"/>
        </w:rPr>
        <w:t>Input:</w:t>
      </w:r>
    </w:p>
    <w:p w:rsidR="00E37966" w:rsidRPr="00751DBB" w:rsidRDefault="00E37966" w:rsidP="00E37966">
      <w:pPr>
        <w:pStyle w:val="bat"/>
        <w:ind w:firstLine="153"/>
        <w:rPr>
          <w:lang w:val="en-GB"/>
        </w:rPr>
      </w:pPr>
      <w:r w:rsidRPr="00751DBB">
        <w:rPr>
          <w:lang w:val="en-GB"/>
        </w:rPr>
        <w:lastRenderedPageBreak/>
        <w:t>- c:\temp\test1.ddoc</w:t>
      </w:r>
      <w:r w:rsidRPr="00751DBB">
        <w:rPr>
          <w:lang w:val="en-GB"/>
        </w:rPr>
        <w:tab/>
        <w:t>- unsigned container to be read and modified</w:t>
      </w:r>
    </w:p>
    <w:p w:rsidR="00E37966" w:rsidRPr="00751DBB" w:rsidRDefault="00E37966" w:rsidP="00E37966">
      <w:pPr>
        <w:pStyle w:val="bat"/>
        <w:ind w:firstLine="153"/>
        <w:rPr>
          <w:lang w:val="en-GB"/>
        </w:rPr>
      </w:pPr>
      <w:r w:rsidRPr="00751DBB">
        <w:rPr>
          <w:color w:val="auto"/>
          <w:lang w:val="en-GB"/>
        </w:rPr>
        <w:t>- 67890</w:t>
      </w:r>
      <w:r w:rsidRPr="00751DBB">
        <w:rPr>
          <w:color w:val="auto"/>
          <w:lang w:val="en-GB"/>
        </w:rPr>
        <w:tab/>
      </w:r>
      <w:r w:rsidRPr="00751DBB">
        <w:rPr>
          <w:color w:val="auto"/>
          <w:lang w:val="en-GB"/>
        </w:rPr>
        <w:tab/>
      </w:r>
      <w:r w:rsidRPr="00751DBB">
        <w:rPr>
          <w:color w:val="auto"/>
          <w:lang w:val="en-GB"/>
        </w:rPr>
        <w:tab/>
        <w:t xml:space="preserve">- PIN </w:t>
      </w:r>
      <w:r>
        <w:rPr>
          <w:color w:val="auto"/>
          <w:lang w:val="en-GB"/>
        </w:rPr>
        <w:t>code</w:t>
      </w:r>
    </w:p>
    <w:p w:rsidR="00E37966" w:rsidRPr="00751DBB" w:rsidRDefault="00E37966" w:rsidP="00E37966">
      <w:pPr>
        <w:pStyle w:val="bat"/>
        <w:ind w:firstLine="153"/>
        <w:rPr>
          <w:lang w:val="en-GB"/>
        </w:rPr>
      </w:pPr>
      <w:r w:rsidRPr="00751DBB">
        <w:rPr>
          <w:color w:val="auto"/>
          <w:lang w:val="en-GB"/>
        </w:rPr>
        <w:t>- “”</w:t>
      </w:r>
      <w:r w:rsidRPr="00751DBB">
        <w:rPr>
          <w:lang w:val="en-GB"/>
        </w:rPr>
        <w:tab/>
      </w:r>
      <w:r w:rsidRPr="00751DBB">
        <w:rPr>
          <w:lang w:val="en-GB"/>
        </w:rPr>
        <w:tab/>
      </w:r>
      <w:r w:rsidRPr="00751DBB">
        <w:rPr>
          <w:lang w:val="en-GB"/>
        </w:rPr>
        <w:tab/>
        <w:t xml:space="preserve">- empty strings for optional parameter values </w:t>
      </w:r>
      <w:r w:rsidRPr="00751DBB">
        <w:rPr>
          <w:lang w:val="en-GB"/>
        </w:rPr>
        <w:tab/>
      </w:r>
      <w:r w:rsidRPr="00751DBB">
        <w:rPr>
          <w:lang w:val="en-GB"/>
        </w:rPr>
        <w:tab/>
        <w:t>(manifest, country, state, city, zip)</w:t>
      </w:r>
    </w:p>
    <w:p w:rsidR="00E37966" w:rsidRPr="006270A0" w:rsidRDefault="00E37966" w:rsidP="00E37966">
      <w:pPr>
        <w:pStyle w:val="bat"/>
        <w:ind w:firstLine="153"/>
        <w:rPr>
          <w:color w:val="0070C0"/>
          <w:lang w:val="en-GB"/>
        </w:rPr>
      </w:pPr>
      <w:r w:rsidRPr="00751DBB">
        <w:rPr>
          <w:color w:val="auto"/>
          <w:lang w:val="en-GB"/>
        </w:rPr>
        <w:t>-</w:t>
      </w:r>
      <w:r w:rsidRPr="00751DBB">
        <w:rPr>
          <w:color w:val="548DD4" w:themeColor="text2" w:themeTint="99"/>
          <w:lang w:val="en-GB"/>
        </w:rPr>
        <w:t xml:space="preserve"> 0</w:t>
      </w:r>
      <w:r w:rsidRPr="00751DBB">
        <w:rPr>
          <w:color w:val="548DD4" w:themeColor="text2" w:themeTint="99"/>
          <w:lang w:val="en-GB"/>
        </w:rPr>
        <w:tab/>
      </w:r>
      <w:r w:rsidRPr="00751DBB">
        <w:rPr>
          <w:color w:val="548DD4" w:themeColor="text2" w:themeTint="99"/>
          <w:lang w:val="en-GB"/>
        </w:rPr>
        <w:tab/>
      </w:r>
      <w:r w:rsidRPr="00751DBB">
        <w:rPr>
          <w:color w:val="548DD4" w:themeColor="text2" w:themeTint="99"/>
          <w:lang w:val="en-GB"/>
        </w:rPr>
        <w:tab/>
      </w:r>
      <w:r w:rsidRPr="006270A0">
        <w:rPr>
          <w:color w:val="0070C0"/>
          <w:lang w:val="en-GB"/>
        </w:rPr>
        <w:t>- signature slot</w:t>
      </w:r>
    </w:p>
    <w:p w:rsidR="00E37966" w:rsidRPr="006270A0" w:rsidRDefault="00E37966" w:rsidP="00E37966">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xml:space="preserve">- OCSP confirmation </w:t>
      </w:r>
      <w:r>
        <w:rPr>
          <w:color w:val="0070C0"/>
          <w:lang w:val="en-GB"/>
        </w:rPr>
        <w:t>is not added</w:t>
      </w:r>
      <w:r w:rsidRPr="006270A0">
        <w:rPr>
          <w:color w:val="0070C0"/>
          <w:lang w:val="en-GB"/>
        </w:rPr>
        <w:t xml:space="preserve"> </w:t>
      </w:r>
    </w:p>
    <w:p w:rsidR="00E37966" w:rsidRDefault="00E37966" w:rsidP="00E37966">
      <w:pPr>
        <w:pStyle w:val="bat"/>
        <w:ind w:firstLine="153"/>
        <w:rPr>
          <w:lang w:val="en-GB"/>
        </w:rPr>
      </w:pPr>
      <w:r w:rsidRPr="00751DBB">
        <w:rPr>
          <w:lang w:val="en-GB"/>
        </w:rPr>
        <w:t>- c:\temp\test1.ddoc</w:t>
      </w:r>
      <w:r w:rsidRPr="00751DBB">
        <w:rPr>
          <w:lang w:val="en-GB"/>
        </w:rPr>
        <w:tab/>
        <w:t>- output (modified) digidoc container</w:t>
      </w:r>
    </w:p>
    <w:p w:rsidR="00E37966" w:rsidRDefault="00E37966" w:rsidP="00E37966">
      <w:pPr>
        <w:pStyle w:val="bat"/>
        <w:ind w:firstLine="153"/>
        <w:rPr>
          <w:lang w:val="en-GB"/>
        </w:rPr>
      </w:pPr>
    </w:p>
    <w:p w:rsidR="00E37966" w:rsidRPr="00751DBB" w:rsidRDefault="00E37966" w:rsidP="00E37966">
      <w:pPr>
        <w:pStyle w:val="bat"/>
        <w:rPr>
          <w:b/>
          <w:u w:val="single"/>
          <w:lang w:val="en-GB"/>
        </w:rPr>
      </w:pPr>
      <w:r w:rsidRPr="00751DBB">
        <w:rPr>
          <w:b/>
          <w:u w:val="single"/>
          <w:lang w:val="en-GB"/>
        </w:rPr>
        <w:t xml:space="preserve">Sample: signing an existing digidoc container with a </w:t>
      </w:r>
      <w:r>
        <w:rPr>
          <w:b/>
          <w:u w:val="single"/>
          <w:lang w:val="en-GB"/>
        </w:rPr>
        <w:t>technical signature by using a PKCS#12 software token (via PKCS#12 module)</w:t>
      </w:r>
    </w:p>
    <w:p w:rsidR="00E37966" w:rsidRPr="00751DBB" w:rsidRDefault="00E37966" w:rsidP="00E37966">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-in c:\temp\test1.ddoc -sign 67890 “” “” “” “” “” </w:t>
      </w:r>
      <w:r w:rsidRPr="00751DBB">
        <w:rPr>
          <w:color w:val="548DD4" w:themeColor="text2" w:themeTint="99"/>
          <w:lang w:val="en-GB"/>
        </w:rPr>
        <w:t xml:space="preserve">0 0 </w:t>
      </w:r>
      <w:r>
        <w:rPr>
          <w:color w:val="548DD4" w:themeColor="text2" w:themeTint="99"/>
          <w:lang w:val="en-GB"/>
        </w:rPr>
        <w:t xml:space="preserve">PKCS12 </w:t>
      </w:r>
      <w:r w:rsidRPr="00A578F7">
        <w:rPr>
          <w:lang w:val="en-GB"/>
        </w:rPr>
        <w:t>c:\test\</w:t>
      </w:r>
      <w:r>
        <w:rPr>
          <w:lang w:val="en-GB"/>
        </w:rPr>
        <w:t xml:space="preserve">pkcs12.pfx </w:t>
      </w:r>
      <w:r w:rsidRPr="00751DBB">
        <w:rPr>
          <w:lang w:val="en-GB"/>
        </w:rPr>
        <w:t>-out c:\temp\test1.ddoc</w:t>
      </w:r>
    </w:p>
    <w:p w:rsidR="00E37966" w:rsidRPr="00751DBB" w:rsidRDefault="00E37966" w:rsidP="00E37966">
      <w:pPr>
        <w:pStyle w:val="bat"/>
        <w:rPr>
          <w:lang w:val="en-GB"/>
        </w:rPr>
      </w:pPr>
    </w:p>
    <w:p w:rsidR="00E37966" w:rsidRPr="00751DBB" w:rsidRDefault="00E37966" w:rsidP="00E37966">
      <w:pPr>
        <w:pStyle w:val="bat"/>
        <w:rPr>
          <w:lang w:val="en-GB"/>
        </w:rPr>
      </w:pPr>
      <w:r w:rsidRPr="00751DBB">
        <w:rPr>
          <w:lang w:val="en-GB"/>
        </w:rPr>
        <w:t>Input:</w:t>
      </w:r>
    </w:p>
    <w:p w:rsidR="00E37966" w:rsidRPr="00751DBB" w:rsidRDefault="00E37966" w:rsidP="00E37966">
      <w:pPr>
        <w:pStyle w:val="bat"/>
        <w:ind w:firstLine="153"/>
        <w:rPr>
          <w:lang w:val="en-GB"/>
        </w:rPr>
      </w:pPr>
      <w:r w:rsidRPr="00751DBB">
        <w:rPr>
          <w:lang w:val="en-GB"/>
        </w:rPr>
        <w:t>- c:\temp\test1.ddoc</w:t>
      </w:r>
      <w:r w:rsidRPr="00751DBB">
        <w:rPr>
          <w:lang w:val="en-GB"/>
        </w:rPr>
        <w:tab/>
        <w:t>- unsigned container to be read and modified</w:t>
      </w:r>
    </w:p>
    <w:p w:rsidR="00E37966" w:rsidRPr="00751DBB" w:rsidRDefault="00E37966" w:rsidP="00E37966">
      <w:pPr>
        <w:pStyle w:val="bat"/>
        <w:ind w:firstLine="153"/>
        <w:rPr>
          <w:lang w:val="en-GB"/>
        </w:rPr>
      </w:pPr>
      <w:r>
        <w:rPr>
          <w:color w:val="auto"/>
          <w:lang w:val="en-GB"/>
        </w:rPr>
        <w:t>- 67890</w:t>
      </w:r>
      <w:r>
        <w:rPr>
          <w:color w:val="auto"/>
          <w:lang w:val="en-GB"/>
        </w:rPr>
        <w:tab/>
      </w:r>
      <w:r>
        <w:rPr>
          <w:color w:val="auto"/>
          <w:lang w:val="en-GB"/>
        </w:rPr>
        <w:tab/>
      </w:r>
      <w:r>
        <w:rPr>
          <w:color w:val="auto"/>
          <w:lang w:val="en-GB"/>
        </w:rPr>
        <w:tab/>
        <w:t>- software token’s PIN code</w:t>
      </w:r>
      <w:r w:rsidRPr="00751DBB">
        <w:rPr>
          <w:color w:val="auto"/>
          <w:lang w:val="en-GB"/>
        </w:rPr>
        <w:t xml:space="preserve"> </w:t>
      </w:r>
    </w:p>
    <w:p w:rsidR="00E37966" w:rsidRPr="00751DBB" w:rsidRDefault="00E37966" w:rsidP="00E37966">
      <w:pPr>
        <w:pStyle w:val="bat"/>
        <w:ind w:firstLine="153"/>
        <w:rPr>
          <w:lang w:val="en-GB"/>
        </w:rPr>
      </w:pPr>
      <w:r w:rsidRPr="00751DBB">
        <w:rPr>
          <w:color w:val="auto"/>
          <w:lang w:val="en-GB"/>
        </w:rPr>
        <w:t>- “”</w:t>
      </w:r>
      <w:r w:rsidRPr="00751DBB">
        <w:rPr>
          <w:lang w:val="en-GB"/>
        </w:rPr>
        <w:tab/>
      </w:r>
      <w:r w:rsidRPr="00751DBB">
        <w:rPr>
          <w:lang w:val="en-GB"/>
        </w:rPr>
        <w:tab/>
      </w:r>
      <w:r w:rsidRPr="00751DBB">
        <w:rPr>
          <w:lang w:val="en-GB"/>
        </w:rPr>
        <w:tab/>
        <w:t xml:space="preserve">- empty strings for optional parameter values </w:t>
      </w:r>
      <w:r w:rsidRPr="00751DBB">
        <w:rPr>
          <w:lang w:val="en-GB"/>
        </w:rPr>
        <w:tab/>
      </w:r>
      <w:r w:rsidRPr="00751DBB">
        <w:rPr>
          <w:lang w:val="en-GB"/>
        </w:rPr>
        <w:tab/>
        <w:t>(manifest, country, state, city, zip)</w:t>
      </w:r>
    </w:p>
    <w:p w:rsidR="00E37966" w:rsidRPr="006270A0" w:rsidRDefault="00E37966" w:rsidP="00E37966">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signature slot</w:t>
      </w:r>
    </w:p>
    <w:p w:rsidR="00E37966" w:rsidRPr="006270A0" w:rsidRDefault="00E37966" w:rsidP="00E37966">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xml:space="preserve">- OCSP confirmation identifier </w:t>
      </w:r>
    </w:p>
    <w:p w:rsidR="00E37966" w:rsidRPr="006270A0" w:rsidRDefault="00E37966" w:rsidP="00E37966">
      <w:pPr>
        <w:pStyle w:val="bat"/>
        <w:ind w:firstLine="153"/>
        <w:rPr>
          <w:color w:val="0070C0"/>
          <w:lang w:val="en-GB"/>
        </w:rPr>
      </w:pPr>
      <w:r w:rsidRPr="006270A0">
        <w:rPr>
          <w:color w:val="0070C0"/>
          <w:lang w:val="en-GB"/>
        </w:rPr>
        <w:t>- PKCS12</w:t>
      </w:r>
      <w:r w:rsidRPr="006270A0">
        <w:rPr>
          <w:color w:val="0070C0"/>
          <w:lang w:val="en-GB"/>
        </w:rPr>
        <w:tab/>
      </w:r>
      <w:r w:rsidRPr="006270A0">
        <w:rPr>
          <w:color w:val="0070C0"/>
          <w:lang w:val="en-GB"/>
        </w:rPr>
        <w:tab/>
        <w:t xml:space="preserve">- identifier of PKCS12 module  </w:t>
      </w:r>
    </w:p>
    <w:p w:rsidR="00E37966" w:rsidRPr="006270A0" w:rsidRDefault="00E37966" w:rsidP="00E37966">
      <w:pPr>
        <w:pStyle w:val="bat"/>
        <w:ind w:firstLine="153"/>
        <w:rPr>
          <w:color w:val="0070C0"/>
          <w:lang w:val="en-GB"/>
        </w:rPr>
      </w:pPr>
      <w:r w:rsidRPr="006270A0">
        <w:rPr>
          <w:color w:val="0070C0"/>
          <w:lang w:val="en-GB"/>
        </w:rPr>
        <w:t>- c:\test\pkcs12.pfx</w:t>
      </w:r>
      <w:r w:rsidRPr="006270A0">
        <w:rPr>
          <w:color w:val="0070C0"/>
          <w:lang w:val="en-GB"/>
        </w:rPr>
        <w:tab/>
        <w:t>- your software token’s PKCS#12 container file</w:t>
      </w:r>
    </w:p>
    <w:p w:rsidR="00E37966" w:rsidRPr="00751DBB" w:rsidRDefault="00E37966" w:rsidP="00E37966">
      <w:pPr>
        <w:pStyle w:val="bat"/>
        <w:ind w:firstLine="153"/>
        <w:rPr>
          <w:lang w:val="en-GB"/>
        </w:rPr>
      </w:pPr>
      <w:r w:rsidRPr="00751DBB">
        <w:rPr>
          <w:lang w:val="en-GB"/>
        </w:rPr>
        <w:t>- c:\temp\test1.ddoc</w:t>
      </w:r>
      <w:r w:rsidRPr="00751DBB">
        <w:rPr>
          <w:lang w:val="en-GB"/>
        </w:rPr>
        <w:tab/>
        <w:t>- output (modified) digidoc container</w:t>
      </w:r>
    </w:p>
    <w:p w:rsidR="00E37966" w:rsidRPr="00751DBB" w:rsidRDefault="00E37966" w:rsidP="00207556">
      <w:pPr>
        <w:spacing w:after="60"/>
        <w:rPr>
          <w:b/>
          <w:lang w:val="en-GB"/>
        </w:rPr>
      </w:pPr>
    </w:p>
    <w:p w:rsidR="00207556" w:rsidRPr="00751DBB" w:rsidRDefault="00207556" w:rsidP="00207556">
      <w:pPr>
        <w:spacing w:after="60"/>
        <w:rPr>
          <w:b/>
          <w:u w:val="single"/>
          <w:lang w:val="en-GB"/>
        </w:rPr>
      </w:pPr>
      <w:r w:rsidRPr="00751DBB">
        <w:rPr>
          <w:b/>
          <w:u w:val="single"/>
          <w:lang w:val="en-GB"/>
        </w:rPr>
        <w:t>Reading DigiDoc files and verifying signatures</w:t>
      </w:r>
    </w:p>
    <w:p w:rsidR="00207556" w:rsidRPr="00751DBB" w:rsidRDefault="00207556" w:rsidP="00207556">
      <w:pPr>
        <w:rPr>
          <w:b/>
          <w:lang w:val="en-GB"/>
        </w:rPr>
      </w:pPr>
      <w:r w:rsidRPr="00751DBB">
        <w:rPr>
          <w:b/>
          <w:lang w:val="en-GB"/>
        </w:rPr>
        <w:t>-in &lt;input-digidoc-file&gt;</w:t>
      </w:r>
    </w:p>
    <w:p w:rsidR="00207556" w:rsidRDefault="00207556" w:rsidP="00207556">
      <w:pPr>
        <w:pStyle w:val="UtilitySyntax"/>
        <w:rPr>
          <w:lang w:val="en-GB"/>
        </w:rPr>
      </w:pPr>
      <w:proofErr w:type="gramStart"/>
      <w:r w:rsidRPr="00751DBB">
        <w:rPr>
          <w:lang w:val="en-GB"/>
        </w:rPr>
        <w:t>Specifies the input DigiDoc file name.</w:t>
      </w:r>
      <w:proofErr w:type="gramEnd"/>
      <w:r w:rsidRPr="00751DBB">
        <w:rPr>
          <w:lang w:val="en-GB"/>
        </w:rPr>
        <w:t xml:space="preserve"> It is recommended to pass the full path </w:t>
      </w:r>
      <w:r w:rsidR="00B62B2D">
        <w:rPr>
          <w:lang w:val="en-GB"/>
        </w:rPr>
        <w:t>of</w:t>
      </w:r>
      <w:r w:rsidRPr="00751DBB">
        <w:rPr>
          <w:lang w:val="en-GB"/>
        </w:rPr>
        <w:t xml:space="preserve"> the DigiDoc file in this parameter.</w:t>
      </w:r>
    </w:p>
    <w:p w:rsidR="009B6EEF" w:rsidRDefault="009B6EEF" w:rsidP="009B6EEF">
      <w:pPr>
        <w:pStyle w:val="UtilitySyntax"/>
        <w:ind w:left="0"/>
        <w:rPr>
          <w:b/>
          <w:lang w:val="en-GB"/>
        </w:rPr>
      </w:pPr>
      <w:r w:rsidRPr="009B6EEF">
        <w:rPr>
          <w:b/>
          <w:lang w:val="en-GB"/>
        </w:rPr>
        <w:t>-</w:t>
      </w:r>
      <w:proofErr w:type="gramStart"/>
      <w:r w:rsidRPr="009B6EEF">
        <w:rPr>
          <w:b/>
          <w:lang w:val="en-GB"/>
        </w:rPr>
        <w:t>in-</w:t>
      </w:r>
      <w:proofErr w:type="gramEnd"/>
      <w:r w:rsidRPr="009B6EEF">
        <w:rPr>
          <w:b/>
          <w:lang w:val="en-GB"/>
        </w:rPr>
        <w:t>mem &lt;input-digidoc-file&gt;</w:t>
      </w:r>
    </w:p>
    <w:p w:rsidR="008743A4" w:rsidRPr="006E1FD1" w:rsidRDefault="006E1FD1" w:rsidP="006E1FD1">
      <w:pPr>
        <w:pStyle w:val="UtilitySyntax"/>
        <w:ind w:left="720"/>
        <w:rPr>
          <w:lang w:val="en-GB"/>
        </w:rPr>
      </w:pPr>
      <w:proofErr w:type="gramStart"/>
      <w:r w:rsidRPr="006E1FD1">
        <w:rPr>
          <w:lang w:val="en-GB"/>
        </w:rPr>
        <w:t>Alternative</w:t>
      </w:r>
      <w:r>
        <w:rPr>
          <w:lang w:val="en-GB"/>
        </w:rPr>
        <w:t xml:space="preserve"> version of the -in command.</w:t>
      </w:r>
      <w:proofErr w:type="gramEnd"/>
      <w:r>
        <w:rPr>
          <w:lang w:val="en-GB"/>
        </w:rPr>
        <w:t xml:space="preserve"> </w:t>
      </w:r>
      <w:r w:rsidRPr="002D50CD">
        <w:rPr>
          <w:lang w:val="en-GB"/>
        </w:rPr>
        <w:t>The operation is conducted “in memory”, meaning that the data is kept in memory buffers and no intermediary data is written to temporary files on the disk.</w:t>
      </w:r>
    </w:p>
    <w:p w:rsidR="00207556" w:rsidRPr="00751DBB" w:rsidRDefault="00207556" w:rsidP="00207556">
      <w:pPr>
        <w:rPr>
          <w:lang w:val="en-GB"/>
        </w:rPr>
      </w:pPr>
      <w:r w:rsidRPr="00751DBB">
        <w:rPr>
          <w:b/>
          <w:lang w:val="en-GB"/>
        </w:rPr>
        <w:t>-list</w:t>
      </w:r>
      <w:r w:rsidRPr="00751DBB">
        <w:rPr>
          <w:lang w:val="en-GB"/>
        </w:rPr>
        <w:t xml:space="preserve"> </w:t>
      </w:r>
    </w:p>
    <w:p w:rsidR="00207556" w:rsidRPr="00751DBB" w:rsidRDefault="00207556" w:rsidP="00207556">
      <w:pPr>
        <w:pStyle w:val="UtilitySyntax"/>
        <w:rPr>
          <w:lang w:val="en-GB"/>
        </w:rPr>
      </w:pPr>
      <w:r w:rsidRPr="00751DBB">
        <w:rPr>
          <w:lang w:val="en-GB"/>
        </w:rPr>
        <w:t>Displays the dat</w:t>
      </w:r>
      <w:r w:rsidR="00621635" w:rsidRPr="00751DBB">
        <w:rPr>
          <w:lang w:val="en-GB"/>
        </w:rPr>
        <w:t>a file and signature info of a DigiD</w:t>
      </w:r>
      <w:r w:rsidRPr="00751DBB">
        <w:rPr>
          <w:lang w:val="en-GB"/>
        </w:rPr>
        <w:t xml:space="preserve">oc </w:t>
      </w:r>
      <w:r w:rsidR="00621635" w:rsidRPr="00751DBB">
        <w:rPr>
          <w:lang w:val="en-GB"/>
        </w:rPr>
        <w:t xml:space="preserve">document </w:t>
      </w:r>
      <w:r w:rsidRPr="00751DBB">
        <w:rPr>
          <w:lang w:val="en-GB"/>
        </w:rPr>
        <w:t>just read in; verifies all signatures. Returns:</w:t>
      </w:r>
    </w:p>
    <w:p w:rsidR="00F00AB9" w:rsidRPr="00751DBB" w:rsidRDefault="00207556" w:rsidP="00602608">
      <w:pPr>
        <w:pStyle w:val="UtilitySyntax"/>
        <w:numPr>
          <w:ilvl w:val="0"/>
          <w:numId w:val="21"/>
        </w:numPr>
        <w:rPr>
          <w:lang w:val="en-GB"/>
        </w:rPr>
      </w:pPr>
      <w:r w:rsidRPr="00751DBB">
        <w:rPr>
          <w:b/>
          <w:lang w:val="en-GB"/>
        </w:rPr>
        <w:t>Digidoc container data</w:t>
      </w:r>
      <w:r w:rsidRPr="00751DBB">
        <w:rPr>
          <w:lang w:val="en-GB"/>
        </w:rPr>
        <w:t>, in format</w:t>
      </w:r>
      <w:r w:rsidR="00783140" w:rsidRPr="00751DBB">
        <w:rPr>
          <w:lang w:val="en-GB"/>
        </w:rPr>
        <w:t>:</w:t>
      </w:r>
      <w:r w:rsidRPr="00751DBB">
        <w:rPr>
          <w:lang w:val="en-GB"/>
        </w:rPr>
        <w:t xml:space="preserve"> </w:t>
      </w:r>
    </w:p>
    <w:p w:rsidR="00F00AB9" w:rsidRPr="00751DBB" w:rsidRDefault="00F00AB9" w:rsidP="00F00AB9">
      <w:pPr>
        <w:pStyle w:val="UtilitySyntax"/>
        <w:ind w:left="1287"/>
        <w:rPr>
          <w:lang w:val="en-GB"/>
        </w:rPr>
      </w:pPr>
      <w:r w:rsidRPr="00751DBB">
        <w:rPr>
          <w:lang w:val="en-GB"/>
        </w:rPr>
        <w:t>SignedDoc | &lt;format-</w:t>
      </w:r>
      <w:r w:rsidR="00207556" w:rsidRPr="00751DBB">
        <w:rPr>
          <w:lang w:val="en-GB"/>
        </w:rPr>
        <w:t>identifier&gt;</w:t>
      </w:r>
      <w:r w:rsidRPr="00751DBB">
        <w:rPr>
          <w:lang w:val="en-GB"/>
        </w:rPr>
        <w:t xml:space="preserve"> |</w:t>
      </w:r>
      <w:r w:rsidR="00207556" w:rsidRPr="00751DBB">
        <w:rPr>
          <w:lang w:val="en-GB"/>
        </w:rPr>
        <w:t xml:space="preserve"> &lt;version&gt; </w:t>
      </w:r>
    </w:p>
    <w:p w:rsidR="00207556" w:rsidRPr="00751DBB" w:rsidRDefault="00F00AB9" w:rsidP="00F00AB9">
      <w:pPr>
        <w:pStyle w:val="UtilitySyntax"/>
        <w:ind w:left="1287"/>
        <w:rPr>
          <w:lang w:val="en-GB"/>
        </w:rPr>
      </w:pPr>
      <w:r w:rsidRPr="00751DBB">
        <w:rPr>
          <w:lang w:val="en-GB"/>
        </w:rPr>
        <w:t>For example: SignedDoc | DIGIDOC-XML | 1.3</w:t>
      </w:r>
    </w:p>
    <w:p w:rsidR="00F00AB9" w:rsidRPr="00751DBB" w:rsidRDefault="00207556" w:rsidP="00602608">
      <w:pPr>
        <w:pStyle w:val="UtilitySyntax"/>
        <w:numPr>
          <w:ilvl w:val="0"/>
          <w:numId w:val="21"/>
        </w:numPr>
        <w:rPr>
          <w:lang w:val="en-GB"/>
        </w:rPr>
      </w:pPr>
      <w:r w:rsidRPr="00751DBB">
        <w:rPr>
          <w:b/>
          <w:lang w:val="en-GB"/>
        </w:rPr>
        <w:t>List of all data files</w:t>
      </w:r>
      <w:r w:rsidR="00783140" w:rsidRPr="00751DBB">
        <w:rPr>
          <w:lang w:val="en-GB"/>
        </w:rPr>
        <w:t>, in format:</w:t>
      </w:r>
    </w:p>
    <w:p w:rsidR="00F00AB9" w:rsidRPr="00751DBB" w:rsidRDefault="00207556" w:rsidP="00F00AB9">
      <w:pPr>
        <w:pStyle w:val="UtilitySyntax"/>
        <w:ind w:left="1287"/>
        <w:rPr>
          <w:lang w:val="en-GB"/>
        </w:rPr>
      </w:pPr>
      <w:r w:rsidRPr="00751DBB">
        <w:rPr>
          <w:lang w:val="en-GB"/>
        </w:rPr>
        <w:t>DataFile</w:t>
      </w:r>
      <w:r w:rsidR="00F00AB9" w:rsidRPr="00751DBB">
        <w:rPr>
          <w:lang w:val="en-GB"/>
        </w:rPr>
        <w:t xml:space="preserve"> | &lt;file</w:t>
      </w:r>
      <w:r w:rsidR="00783140" w:rsidRPr="00751DBB">
        <w:rPr>
          <w:lang w:val="en-GB"/>
        </w:rPr>
        <w:t xml:space="preserve"> </w:t>
      </w:r>
      <w:r w:rsidRPr="00751DBB">
        <w:rPr>
          <w:lang w:val="en-GB"/>
        </w:rPr>
        <w:t xml:space="preserve">identifier&gt; </w:t>
      </w:r>
      <w:r w:rsidR="00F00AB9" w:rsidRPr="00751DBB">
        <w:rPr>
          <w:lang w:val="en-GB"/>
        </w:rPr>
        <w:t>| &lt;file</w:t>
      </w:r>
      <w:r w:rsidR="00783140" w:rsidRPr="00751DBB">
        <w:rPr>
          <w:lang w:val="en-GB"/>
        </w:rPr>
        <w:t xml:space="preserve"> </w:t>
      </w:r>
      <w:r w:rsidR="00F00AB9" w:rsidRPr="00751DBB">
        <w:rPr>
          <w:lang w:val="en-GB"/>
        </w:rPr>
        <w:t>name&gt; | &lt;file</w:t>
      </w:r>
      <w:r w:rsidR="00783140" w:rsidRPr="00751DBB">
        <w:rPr>
          <w:lang w:val="en-GB"/>
        </w:rPr>
        <w:t xml:space="preserve"> </w:t>
      </w:r>
      <w:r w:rsidR="00F00AB9" w:rsidRPr="00751DBB">
        <w:rPr>
          <w:lang w:val="en-GB"/>
        </w:rPr>
        <w:t>size</w:t>
      </w:r>
      <w:r w:rsidR="00783140" w:rsidRPr="00751DBB">
        <w:rPr>
          <w:lang w:val="en-GB"/>
        </w:rPr>
        <w:t xml:space="preserve"> </w:t>
      </w:r>
      <w:r w:rsidR="00F00AB9" w:rsidRPr="00751DBB">
        <w:rPr>
          <w:lang w:val="en-GB"/>
        </w:rPr>
        <w:t>in</w:t>
      </w:r>
      <w:r w:rsidR="00783140" w:rsidRPr="00751DBB">
        <w:rPr>
          <w:lang w:val="en-GB"/>
        </w:rPr>
        <w:t xml:space="preserve"> </w:t>
      </w:r>
      <w:r w:rsidR="00F00AB9" w:rsidRPr="00751DBB">
        <w:rPr>
          <w:lang w:val="en-GB"/>
        </w:rPr>
        <w:t>bytes&gt; | &lt;mime</w:t>
      </w:r>
      <w:r w:rsidR="00783140" w:rsidRPr="00751DBB">
        <w:rPr>
          <w:lang w:val="en-GB"/>
        </w:rPr>
        <w:t xml:space="preserve"> </w:t>
      </w:r>
      <w:r w:rsidR="00F00AB9" w:rsidRPr="00751DBB">
        <w:rPr>
          <w:lang w:val="en-GB"/>
        </w:rPr>
        <w:t>type&gt; | &lt;</w:t>
      </w:r>
      <w:r w:rsidR="00783140" w:rsidRPr="00751DBB">
        <w:rPr>
          <w:lang w:val="en-GB"/>
        </w:rPr>
        <w:t>data file embedding option</w:t>
      </w:r>
      <w:r w:rsidR="00F00AB9" w:rsidRPr="00751DBB">
        <w:rPr>
          <w:lang w:val="en-GB"/>
        </w:rPr>
        <w:t>&gt;</w:t>
      </w:r>
    </w:p>
    <w:p w:rsidR="00207556" w:rsidRPr="00751DBB" w:rsidRDefault="00F00AB9" w:rsidP="00F00AB9">
      <w:pPr>
        <w:pStyle w:val="UtilitySyntax"/>
        <w:ind w:left="1287"/>
        <w:rPr>
          <w:lang w:val="en-GB"/>
        </w:rPr>
      </w:pPr>
      <w:r w:rsidRPr="00751DBB">
        <w:rPr>
          <w:lang w:val="en-GB"/>
        </w:rPr>
        <w:t>For example: DataFile |</w:t>
      </w:r>
      <w:r w:rsidR="00207556" w:rsidRPr="00751DBB">
        <w:rPr>
          <w:lang w:val="en-GB"/>
        </w:rPr>
        <w:t xml:space="preserve"> D0</w:t>
      </w:r>
      <w:r w:rsidRPr="00751DBB">
        <w:rPr>
          <w:lang w:val="en-GB"/>
        </w:rPr>
        <w:t xml:space="preserve"> | test1.txt | </w:t>
      </w:r>
      <w:r w:rsidR="005B7F4C" w:rsidRPr="00751DBB">
        <w:rPr>
          <w:lang w:val="en-GB"/>
        </w:rPr>
        <w:t>44</w:t>
      </w:r>
      <w:r w:rsidRPr="00751DBB">
        <w:rPr>
          <w:lang w:val="en-GB"/>
        </w:rPr>
        <w:t xml:space="preserve"> | text/plain | EMBEDDED_BASE64</w:t>
      </w:r>
    </w:p>
    <w:p w:rsidR="00783140" w:rsidRPr="00751DBB" w:rsidRDefault="00207556" w:rsidP="00602608">
      <w:pPr>
        <w:pStyle w:val="UtilitySyntax"/>
        <w:numPr>
          <w:ilvl w:val="0"/>
          <w:numId w:val="21"/>
        </w:numPr>
        <w:rPr>
          <w:lang w:val="en-GB"/>
        </w:rPr>
      </w:pPr>
      <w:r w:rsidRPr="00751DBB">
        <w:rPr>
          <w:b/>
          <w:lang w:val="en-GB"/>
        </w:rPr>
        <w:t>List of all signatures</w:t>
      </w:r>
      <w:r w:rsidRPr="00751DBB">
        <w:rPr>
          <w:lang w:val="en-GB"/>
        </w:rPr>
        <w:t xml:space="preserve"> (if existing), in format: </w:t>
      </w:r>
    </w:p>
    <w:p w:rsidR="00783140" w:rsidRPr="00751DBB" w:rsidRDefault="00207556" w:rsidP="00783140">
      <w:pPr>
        <w:pStyle w:val="UtilitySyntax"/>
        <w:ind w:left="1287"/>
        <w:rPr>
          <w:lang w:val="en-GB"/>
        </w:rPr>
      </w:pPr>
      <w:r w:rsidRPr="00751DBB">
        <w:rPr>
          <w:lang w:val="en-GB"/>
        </w:rPr>
        <w:t>Signature</w:t>
      </w:r>
      <w:r w:rsidR="00783140" w:rsidRPr="00751DBB">
        <w:rPr>
          <w:lang w:val="en-GB"/>
        </w:rPr>
        <w:t xml:space="preserve"> |</w:t>
      </w:r>
      <w:r w:rsidRPr="00751DBB">
        <w:rPr>
          <w:lang w:val="en-GB"/>
        </w:rPr>
        <w:t xml:space="preserve"> </w:t>
      </w:r>
      <w:r w:rsidR="00FF4108" w:rsidRPr="00751DBB">
        <w:rPr>
          <w:lang w:val="en-GB"/>
        </w:rPr>
        <w:t xml:space="preserve">&lt;signature identifier&gt; </w:t>
      </w:r>
      <w:r w:rsidR="00783140" w:rsidRPr="00751DBB">
        <w:rPr>
          <w:lang w:val="en-GB"/>
        </w:rPr>
        <w:t>| &lt;signer’s key info: last name, first name, personal code&gt; | &lt;</w:t>
      </w:r>
      <w:r w:rsidR="00321FF3" w:rsidRPr="00751DBB">
        <w:rPr>
          <w:lang w:val="en-GB"/>
        </w:rPr>
        <w:t>verification</w:t>
      </w:r>
      <w:r w:rsidR="00783140" w:rsidRPr="00751DBB">
        <w:rPr>
          <w:lang w:val="en-GB"/>
        </w:rPr>
        <w:t xml:space="preserve"> return code&gt; | &lt;v</w:t>
      </w:r>
      <w:r w:rsidR="00321FF3" w:rsidRPr="00751DBB">
        <w:rPr>
          <w:lang w:val="en-GB"/>
        </w:rPr>
        <w:t>erification</w:t>
      </w:r>
      <w:r w:rsidR="00783140" w:rsidRPr="00751DBB">
        <w:rPr>
          <w:lang w:val="en-GB"/>
        </w:rPr>
        <w:t xml:space="preserve"> result&gt;</w:t>
      </w:r>
    </w:p>
    <w:p w:rsidR="00207556" w:rsidRPr="00751DBB" w:rsidRDefault="00783140" w:rsidP="00783140">
      <w:pPr>
        <w:pStyle w:val="UtilitySyntax"/>
        <w:ind w:left="1287"/>
        <w:rPr>
          <w:lang w:val="en-GB"/>
        </w:rPr>
      </w:pPr>
      <w:r w:rsidRPr="00751DBB">
        <w:rPr>
          <w:lang w:val="en-GB"/>
        </w:rPr>
        <w:t>For example: Signature | S0 | MÄNNIK</w:t>
      </w:r>
      <w:proofErr w:type="gramStart"/>
      <w:r w:rsidRPr="00751DBB">
        <w:rPr>
          <w:lang w:val="en-GB"/>
        </w:rPr>
        <w:t>,MARI</w:t>
      </w:r>
      <w:proofErr w:type="gramEnd"/>
      <w:r w:rsidRPr="00751DBB">
        <w:rPr>
          <w:lang w:val="en-GB"/>
        </w:rPr>
        <w:t>-LIIS,47101010033 | 0 | No errors</w:t>
      </w:r>
    </w:p>
    <w:p w:rsidR="00FF4108" w:rsidRPr="00751DBB" w:rsidRDefault="007D1C3C" w:rsidP="009F1D86">
      <w:pPr>
        <w:pStyle w:val="UtilitySyntax"/>
        <w:numPr>
          <w:ilvl w:val="0"/>
          <w:numId w:val="35"/>
        </w:numPr>
        <w:rPr>
          <w:lang w:val="en-GB"/>
        </w:rPr>
      </w:pPr>
      <w:r w:rsidRPr="00751DBB">
        <w:rPr>
          <w:b/>
          <w:lang w:val="en-GB"/>
        </w:rPr>
        <w:t>Signer’s certificate information</w:t>
      </w:r>
    </w:p>
    <w:p w:rsidR="00154955" w:rsidRPr="00751DBB" w:rsidRDefault="00154955" w:rsidP="009F1D86">
      <w:pPr>
        <w:pStyle w:val="UtilitySyntax"/>
        <w:numPr>
          <w:ilvl w:val="0"/>
          <w:numId w:val="35"/>
        </w:numPr>
        <w:rPr>
          <w:lang w:val="en-GB"/>
        </w:rPr>
      </w:pPr>
      <w:r w:rsidRPr="00751DBB">
        <w:rPr>
          <w:b/>
          <w:lang w:val="en-GB"/>
        </w:rPr>
        <w:lastRenderedPageBreak/>
        <w:t>OCSP responder certificate information</w:t>
      </w:r>
    </w:p>
    <w:p w:rsidR="00207556" w:rsidRPr="00751DBB" w:rsidRDefault="00207556" w:rsidP="00207556">
      <w:pPr>
        <w:rPr>
          <w:lang w:val="en-GB"/>
        </w:rPr>
      </w:pPr>
      <w:r w:rsidRPr="00751DBB">
        <w:rPr>
          <w:b/>
          <w:lang w:val="en-GB"/>
        </w:rPr>
        <w:t>-v</w:t>
      </w:r>
      <w:r w:rsidR="00FF4108" w:rsidRPr="00751DBB">
        <w:rPr>
          <w:b/>
          <w:lang w:val="en-GB"/>
        </w:rPr>
        <w:t>erify</w:t>
      </w:r>
      <w:r w:rsidRPr="00751DBB">
        <w:rPr>
          <w:lang w:val="en-GB"/>
        </w:rPr>
        <w:t xml:space="preserve"> </w:t>
      </w:r>
    </w:p>
    <w:p w:rsidR="00207556" w:rsidRPr="00751DBB" w:rsidRDefault="00207556" w:rsidP="00207556">
      <w:pPr>
        <w:pStyle w:val="UtilitySyntax"/>
        <w:rPr>
          <w:lang w:val="en-GB"/>
        </w:rPr>
      </w:pPr>
      <w:r w:rsidRPr="00751DBB">
        <w:rPr>
          <w:lang w:val="en-GB"/>
        </w:rPr>
        <w:t xml:space="preserve">Returns signature </w:t>
      </w:r>
      <w:r w:rsidRPr="00751DBB">
        <w:rPr>
          <w:b/>
          <w:lang w:val="en-GB"/>
        </w:rPr>
        <w:t xml:space="preserve">verification results </w:t>
      </w:r>
      <w:r w:rsidRPr="00751DBB">
        <w:rPr>
          <w:lang w:val="en-GB"/>
        </w:rPr>
        <w:t xml:space="preserve">(if </w:t>
      </w:r>
      <w:r w:rsidR="00621635" w:rsidRPr="00751DBB">
        <w:rPr>
          <w:lang w:val="en-GB"/>
        </w:rPr>
        <w:t>signatures exist</w:t>
      </w:r>
      <w:r w:rsidRPr="00751DBB">
        <w:rPr>
          <w:lang w:val="en-GB"/>
        </w:rPr>
        <w:t>):</w:t>
      </w:r>
    </w:p>
    <w:p w:rsidR="00AE1F7A" w:rsidRPr="00751DBB" w:rsidRDefault="00AE1F7A" w:rsidP="009F1D86">
      <w:pPr>
        <w:pStyle w:val="UtilitySyntax"/>
        <w:numPr>
          <w:ilvl w:val="0"/>
          <w:numId w:val="35"/>
        </w:numPr>
        <w:rPr>
          <w:lang w:val="en-GB"/>
        </w:rPr>
      </w:pPr>
      <w:r w:rsidRPr="00751DBB">
        <w:rPr>
          <w:lang w:val="en-GB"/>
        </w:rPr>
        <w:t>Signature | &lt;signature identifier&gt; | &lt;signer’s key info: last name, first name, personal code&gt; | &lt;verification return code</w:t>
      </w:r>
      <w:r w:rsidR="00B62B2D">
        <w:rPr>
          <w:lang w:val="en-GB"/>
        </w:rPr>
        <w:t xml:space="preserve"> (‘0’ for success)</w:t>
      </w:r>
      <w:r w:rsidRPr="00751DBB">
        <w:rPr>
          <w:lang w:val="en-GB"/>
        </w:rPr>
        <w:t>&gt; | &lt;verification result&gt;</w:t>
      </w:r>
    </w:p>
    <w:p w:rsidR="00AE1F7A" w:rsidRPr="00751DBB" w:rsidRDefault="00AE1F7A" w:rsidP="00AE1F7A">
      <w:pPr>
        <w:pStyle w:val="UtilitySyntax"/>
        <w:ind w:left="1287"/>
        <w:rPr>
          <w:lang w:val="en-GB"/>
        </w:rPr>
      </w:pPr>
      <w:r w:rsidRPr="00751DBB">
        <w:rPr>
          <w:lang w:val="en-GB"/>
        </w:rPr>
        <w:t>For example: Signature | S0 | MÄNNIK</w:t>
      </w:r>
      <w:proofErr w:type="gramStart"/>
      <w:r w:rsidRPr="00751DBB">
        <w:rPr>
          <w:lang w:val="en-GB"/>
        </w:rPr>
        <w:t>,MARI</w:t>
      </w:r>
      <w:proofErr w:type="gramEnd"/>
      <w:r w:rsidRPr="00751DBB">
        <w:rPr>
          <w:lang w:val="en-GB"/>
        </w:rPr>
        <w:t>-LIIS,47101010033 | 0 | No errors</w:t>
      </w:r>
    </w:p>
    <w:p w:rsidR="00AE1F7A" w:rsidRPr="00751DBB" w:rsidRDefault="00AE1F7A" w:rsidP="00154955">
      <w:pPr>
        <w:pStyle w:val="UtilitySyntax"/>
        <w:ind w:left="720"/>
        <w:rPr>
          <w:lang w:val="en-GB"/>
        </w:rPr>
      </w:pPr>
      <w:r w:rsidRPr="00751DBB">
        <w:rPr>
          <w:lang w:val="en-GB"/>
        </w:rPr>
        <w:t>Returns signer’s certificate</w:t>
      </w:r>
      <w:r w:rsidR="00154955" w:rsidRPr="00751DBB">
        <w:rPr>
          <w:lang w:val="en-GB"/>
        </w:rPr>
        <w:t xml:space="preserve"> </w:t>
      </w:r>
      <w:r w:rsidR="00ED3355" w:rsidRPr="00751DBB">
        <w:rPr>
          <w:lang w:val="en-GB"/>
        </w:rPr>
        <w:t>and</w:t>
      </w:r>
      <w:r w:rsidRPr="00751DBB">
        <w:rPr>
          <w:lang w:val="en-GB"/>
        </w:rPr>
        <w:t xml:space="preserve"> </w:t>
      </w:r>
      <w:r w:rsidR="00154955" w:rsidRPr="00751DBB">
        <w:rPr>
          <w:lang w:val="en-GB"/>
        </w:rPr>
        <w:t>OCSP Responder certificate</w:t>
      </w:r>
      <w:r w:rsidRPr="00751DBB">
        <w:rPr>
          <w:lang w:val="en-GB"/>
        </w:rPr>
        <w:t xml:space="preserve"> information</w:t>
      </w:r>
      <w:r w:rsidR="00154955" w:rsidRPr="00751DBB">
        <w:rPr>
          <w:lang w:val="en-GB"/>
        </w:rPr>
        <w:t>.</w:t>
      </w:r>
    </w:p>
    <w:p w:rsidR="00207556" w:rsidRPr="00751DBB" w:rsidRDefault="00207556" w:rsidP="00207556">
      <w:pPr>
        <w:rPr>
          <w:lang w:val="en-GB"/>
        </w:rPr>
      </w:pPr>
      <w:r w:rsidRPr="00751DBB">
        <w:rPr>
          <w:b/>
          <w:lang w:val="en-GB"/>
        </w:rPr>
        <w:t>-extract &lt;data-file-id&gt; &lt;output-file&gt;</w:t>
      </w:r>
      <w:r w:rsidRPr="00751DBB">
        <w:rPr>
          <w:lang w:val="en-GB"/>
        </w:rPr>
        <w:t xml:space="preserve"> </w:t>
      </w:r>
    </w:p>
    <w:p w:rsidR="00AE1F7A" w:rsidRPr="00751DBB" w:rsidRDefault="00207556" w:rsidP="00207556">
      <w:pPr>
        <w:pStyle w:val="UtilitySyntax"/>
        <w:rPr>
          <w:lang w:val="en-GB"/>
        </w:rPr>
      </w:pPr>
      <w:r w:rsidRPr="00751DBB">
        <w:rPr>
          <w:lang w:val="en-GB"/>
        </w:rPr>
        <w:t>Extracts the selected data file from the DigiDoc container and</w:t>
      </w:r>
      <w:r w:rsidRPr="00751DBB">
        <w:rPr>
          <w:b/>
          <w:lang w:val="en-GB"/>
        </w:rPr>
        <w:t xml:space="preserve"> </w:t>
      </w:r>
      <w:r w:rsidRPr="00751DBB">
        <w:rPr>
          <w:lang w:val="en-GB"/>
        </w:rPr>
        <w:t xml:space="preserve">stores it in a file. </w:t>
      </w:r>
    </w:p>
    <w:p w:rsidR="00AE1F7A" w:rsidRPr="00751DBB" w:rsidRDefault="00207556" w:rsidP="00207556">
      <w:pPr>
        <w:pStyle w:val="UtilitySyntax"/>
        <w:rPr>
          <w:lang w:val="en-GB"/>
        </w:rPr>
      </w:pPr>
      <w:r w:rsidRPr="00751DBB">
        <w:rPr>
          <w:b/>
          <w:lang w:val="en-GB"/>
        </w:rPr>
        <w:t xml:space="preserve">Data file id </w:t>
      </w:r>
      <w:r w:rsidRPr="00751DBB">
        <w:rPr>
          <w:lang w:val="en-GB"/>
        </w:rPr>
        <w:t>represents the ID for data file to be extracted fro</w:t>
      </w:r>
      <w:r w:rsidR="00AE1F7A" w:rsidRPr="00751DBB">
        <w:rPr>
          <w:lang w:val="en-GB"/>
        </w:rPr>
        <w:t>m inside the DigiDoc container</w:t>
      </w:r>
      <w:r w:rsidR="002964CE" w:rsidRPr="00751DBB">
        <w:rPr>
          <w:lang w:val="en-GB"/>
        </w:rPr>
        <w:t xml:space="preserve"> (e.g. D0, D1</w:t>
      </w:r>
      <w:r w:rsidR="00AE1F7A" w:rsidRPr="00751DBB">
        <w:rPr>
          <w:lang w:val="en-GB"/>
        </w:rPr>
        <w:t>…).</w:t>
      </w:r>
    </w:p>
    <w:p w:rsidR="00207556" w:rsidRPr="00751DBB" w:rsidRDefault="00207556" w:rsidP="00207556">
      <w:pPr>
        <w:pStyle w:val="UtilitySyntax"/>
        <w:rPr>
          <w:lang w:val="en-GB"/>
        </w:rPr>
      </w:pPr>
      <w:r w:rsidRPr="00751DBB">
        <w:rPr>
          <w:b/>
          <w:lang w:val="en-GB"/>
        </w:rPr>
        <w:t xml:space="preserve">Output file </w:t>
      </w:r>
      <w:r w:rsidRPr="00751DBB">
        <w:rPr>
          <w:lang w:val="en-GB"/>
        </w:rPr>
        <w:t>represents the</w:t>
      </w:r>
      <w:r w:rsidRPr="00751DBB">
        <w:rPr>
          <w:b/>
          <w:lang w:val="en-GB"/>
        </w:rPr>
        <w:t xml:space="preserve"> </w:t>
      </w:r>
      <w:r w:rsidRPr="00751DBB">
        <w:rPr>
          <w:lang w:val="en-GB"/>
        </w:rPr>
        <w:t>name of the output file.</w:t>
      </w:r>
    </w:p>
    <w:p w:rsidR="00207556" w:rsidRPr="00751DBB" w:rsidRDefault="00207556" w:rsidP="00207556">
      <w:pPr>
        <w:spacing w:after="60"/>
        <w:rPr>
          <w:lang w:val="en-GB"/>
        </w:rPr>
      </w:pPr>
      <w:r w:rsidRPr="00751DBB">
        <w:rPr>
          <w:b/>
          <w:u w:val="single"/>
          <w:lang w:val="en-GB"/>
        </w:rPr>
        <w:t>Sample commands for reading/validating/extracting from DigiDoc files</w:t>
      </w:r>
      <w:r w:rsidRPr="00751DBB">
        <w:rPr>
          <w:lang w:val="en-GB"/>
        </w:rPr>
        <w:t>:</w:t>
      </w:r>
    </w:p>
    <w:p w:rsidR="00207556" w:rsidRPr="00751DBB" w:rsidRDefault="00207556" w:rsidP="00207556">
      <w:pPr>
        <w:pStyle w:val="bat"/>
        <w:rPr>
          <w:b/>
          <w:szCs w:val="20"/>
          <w:u w:val="single"/>
          <w:lang w:val="en-GB"/>
        </w:rPr>
      </w:pPr>
      <w:r w:rsidRPr="00751DBB">
        <w:rPr>
          <w:b/>
          <w:szCs w:val="20"/>
          <w:u w:val="single"/>
          <w:lang w:val="en-GB"/>
        </w:rPr>
        <w:t>Sample: listing DigiDoc file’s contents, not signed</w:t>
      </w:r>
    </w:p>
    <w:p w:rsidR="00207556" w:rsidRPr="00751DBB" w:rsidRDefault="00207556" w:rsidP="00207556">
      <w:pPr>
        <w:pStyle w:val="bat"/>
        <w:rPr>
          <w:color w:val="0070C0"/>
          <w:lang w:val="en-GB"/>
        </w:rPr>
      </w:pPr>
      <w:r w:rsidRPr="00751DBB">
        <w:rPr>
          <w:szCs w:val="20"/>
          <w:lang w:val="en-GB"/>
        </w:rPr>
        <w:t xml:space="preserve">&gt; </w:t>
      </w:r>
      <w:proofErr w:type="gramStart"/>
      <w:r w:rsidR="00380563" w:rsidRPr="00751DBB">
        <w:rPr>
          <w:szCs w:val="20"/>
          <w:lang w:val="en-GB"/>
        </w:rPr>
        <w:t>cdigidoc</w:t>
      </w:r>
      <w:proofErr w:type="gramEnd"/>
      <w:r w:rsidRPr="00751DBB">
        <w:rPr>
          <w:szCs w:val="20"/>
          <w:lang w:val="en-GB"/>
        </w:rPr>
        <w:t xml:space="preserve"> </w:t>
      </w:r>
      <w:r w:rsidRPr="00751DBB">
        <w:rPr>
          <w:lang w:val="en-GB"/>
        </w:rPr>
        <w:t xml:space="preserve">-in c:\temp\test1.ddoc </w:t>
      </w:r>
      <w:r w:rsidRPr="00751DBB">
        <w:rPr>
          <w:color w:val="0070C0"/>
          <w:lang w:val="en-GB"/>
        </w:rPr>
        <w:t>-list</w:t>
      </w:r>
    </w:p>
    <w:p w:rsidR="00207556" w:rsidRPr="00751DBB" w:rsidRDefault="00207556" w:rsidP="00207556">
      <w:pPr>
        <w:pStyle w:val="bat"/>
        <w:rPr>
          <w:color w:val="0070C0"/>
          <w:szCs w:val="20"/>
          <w:lang w:val="en-GB"/>
        </w:rPr>
      </w:pPr>
    </w:p>
    <w:p w:rsidR="00207556" w:rsidRPr="00751DBB" w:rsidRDefault="00207556" w:rsidP="00207556">
      <w:pPr>
        <w:pStyle w:val="bat"/>
        <w:rPr>
          <w:szCs w:val="20"/>
          <w:lang w:val="en-GB"/>
        </w:rPr>
      </w:pPr>
      <w:r w:rsidRPr="00751DBB">
        <w:rPr>
          <w:szCs w:val="20"/>
          <w:lang w:val="en-GB"/>
        </w:rPr>
        <w:t xml:space="preserve">Input: </w:t>
      </w:r>
    </w:p>
    <w:p w:rsidR="00207556" w:rsidRPr="00751DBB" w:rsidRDefault="00207556" w:rsidP="00207556">
      <w:pPr>
        <w:pStyle w:val="bat"/>
        <w:rPr>
          <w:szCs w:val="20"/>
          <w:lang w:val="en-GB"/>
        </w:rPr>
      </w:pPr>
      <w:r w:rsidRPr="00751DBB">
        <w:rPr>
          <w:szCs w:val="20"/>
          <w:lang w:val="en-GB"/>
        </w:rPr>
        <w:t>- c:\temp\test1.ddoc – the digidoc file which contents are to be listed</w:t>
      </w:r>
    </w:p>
    <w:p w:rsidR="00207556" w:rsidRPr="00751DBB" w:rsidRDefault="00207556" w:rsidP="00207556">
      <w:pPr>
        <w:pStyle w:val="bat"/>
        <w:rPr>
          <w:szCs w:val="20"/>
          <w:lang w:val="en-GB"/>
        </w:rPr>
      </w:pPr>
    </w:p>
    <w:p w:rsidR="00207556" w:rsidRPr="00751DBB" w:rsidRDefault="00207556" w:rsidP="00207556">
      <w:pPr>
        <w:pStyle w:val="bat"/>
        <w:rPr>
          <w:szCs w:val="20"/>
          <w:lang w:val="en-GB"/>
        </w:rPr>
      </w:pPr>
      <w:r w:rsidRPr="00751DBB">
        <w:rPr>
          <w:szCs w:val="20"/>
          <w:lang w:val="en-GB"/>
        </w:rPr>
        <w:t>Returns:</w:t>
      </w:r>
    </w:p>
    <w:p w:rsidR="002C5A95" w:rsidRPr="00751DBB" w:rsidRDefault="002C5A95" w:rsidP="002C5A95">
      <w:pPr>
        <w:pStyle w:val="bat"/>
        <w:rPr>
          <w:szCs w:val="20"/>
          <w:lang w:val="en-GB"/>
        </w:rPr>
      </w:pPr>
      <w:r w:rsidRPr="00751DBB">
        <w:rPr>
          <w:szCs w:val="20"/>
          <w:lang w:val="en-GB"/>
        </w:rPr>
        <w:t>SignedDoc|DIGIDOC-XML|1.3</w:t>
      </w:r>
    </w:p>
    <w:p w:rsidR="00207556" w:rsidRPr="00751DBB" w:rsidRDefault="002C5A95" w:rsidP="002C5A95">
      <w:pPr>
        <w:pStyle w:val="bat"/>
        <w:rPr>
          <w:szCs w:val="20"/>
          <w:lang w:val="en-GB"/>
        </w:rPr>
      </w:pPr>
      <w:r w:rsidRPr="00751DBB">
        <w:rPr>
          <w:szCs w:val="20"/>
          <w:lang w:val="en-GB"/>
        </w:rPr>
        <w:t>DataFile|D0|test1.txt|44|text/plain|EMBEDDED_BASE64</w:t>
      </w:r>
    </w:p>
    <w:p w:rsidR="005B7F4C" w:rsidRPr="00751DBB" w:rsidRDefault="005B7F4C" w:rsidP="005B7F4C">
      <w:pPr>
        <w:pStyle w:val="bat"/>
        <w:rPr>
          <w:szCs w:val="20"/>
          <w:lang w:val="en-GB"/>
        </w:rPr>
      </w:pPr>
      <w:r w:rsidRPr="00751DBB">
        <w:rPr>
          <w:szCs w:val="20"/>
          <w:lang w:val="en-GB"/>
        </w:rPr>
        <w:t>DataFile|D1|test2.txt|84|text/plain|EMBEDDED_BASE64</w:t>
      </w:r>
    </w:p>
    <w:p w:rsidR="002C5A95" w:rsidRPr="00751DBB" w:rsidRDefault="002C5A95" w:rsidP="002C5A95">
      <w:pPr>
        <w:pStyle w:val="bat"/>
        <w:rPr>
          <w:b/>
          <w:szCs w:val="20"/>
          <w:u w:val="single"/>
          <w:lang w:val="en-GB"/>
        </w:rPr>
      </w:pPr>
    </w:p>
    <w:p w:rsidR="00207556" w:rsidRPr="00751DBB" w:rsidRDefault="00207556" w:rsidP="00207556">
      <w:pPr>
        <w:pStyle w:val="bat"/>
        <w:rPr>
          <w:b/>
          <w:szCs w:val="20"/>
          <w:u w:val="single"/>
          <w:lang w:val="en-GB"/>
        </w:rPr>
      </w:pPr>
      <w:r w:rsidRPr="00751DBB">
        <w:rPr>
          <w:b/>
          <w:szCs w:val="20"/>
          <w:u w:val="single"/>
          <w:lang w:val="en-GB"/>
        </w:rPr>
        <w:t>Sample: listing DigiDoc file’s contents, signed</w:t>
      </w:r>
    </w:p>
    <w:p w:rsidR="00207556" w:rsidRPr="00751DBB" w:rsidRDefault="00380563" w:rsidP="00207556">
      <w:pPr>
        <w:pStyle w:val="bat"/>
        <w:rPr>
          <w:lang w:val="en-GB"/>
        </w:rPr>
      </w:pPr>
      <w:r w:rsidRPr="00751DBB">
        <w:rPr>
          <w:szCs w:val="20"/>
          <w:lang w:val="en-GB"/>
        </w:rPr>
        <w:t xml:space="preserve">&gt; </w:t>
      </w:r>
      <w:proofErr w:type="gramStart"/>
      <w:r w:rsidRPr="00751DBB">
        <w:rPr>
          <w:szCs w:val="20"/>
          <w:lang w:val="en-GB"/>
        </w:rPr>
        <w:t>c</w:t>
      </w:r>
      <w:r w:rsidR="00207556" w:rsidRPr="00751DBB">
        <w:rPr>
          <w:szCs w:val="20"/>
          <w:lang w:val="en-GB"/>
        </w:rPr>
        <w:t>digidoc</w:t>
      </w:r>
      <w:proofErr w:type="gramEnd"/>
      <w:r w:rsidR="00207556" w:rsidRPr="00751DBB">
        <w:rPr>
          <w:szCs w:val="20"/>
          <w:lang w:val="en-GB"/>
        </w:rPr>
        <w:t xml:space="preserve"> </w:t>
      </w:r>
      <w:r w:rsidR="00ED3355" w:rsidRPr="00751DBB">
        <w:rPr>
          <w:lang w:val="en-GB"/>
        </w:rPr>
        <w:t>-in c:\Temp\test1_s</w:t>
      </w:r>
      <w:r w:rsidR="00207556" w:rsidRPr="00751DBB">
        <w:rPr>
          <w:lang w:val="en-GB"/>
        </w:rPr>
        <w:t xml:space="preserve">.ddoc </w:t>
      </w:r>
      <w:r w:rsidR="00207556" w:rsidRPr="00751DBB">
        <w:rPr>
          <w:color w:val="0070C0"/>
          <w:lang w:val="en-GB"/>
        </w:rPr>
        <w:t>-list</w:t>
      </w:r>
    </w:p>
    <w:p w:rsidR="00207556" w:rsidRPr="00751DBB" w:rsidRDefault="00207556" w:rsidP="00207556">
      <w:pPr>
        <w:pStyle w:val="bat"/>
        <w:rPr>
          <w:szCs w:val="20"/>
          <w:lang w:val="en-GB"/>
        </w:rPr>
      </w:pPr>
    </w:p>
    <w:p w:rsidR="00207556" w:rsidRPr="00751DBB" w:rsidRDefault="00207556" w:rsidP="00207556">
      <w:pPr>
        <w:pStyle w:val="bat"/>
        <w:rPr>
          <w:lang w:val="en-GB"/>
        </w:rPr>
      </w:pPr>
      <w:r w:rsidRPr="00751DBB">
        <w:rPr>
          <w:szCs w:val="20"/>
          <w:lang w:val="en-GB"/>
        </w:rPr>
        <w:t xml:space="preserve">Input: </w:t>
      </w:r>
    </w:p>
    <w:p w:rsidR="00207556" w:rsidRPr="00751DBB" w:rsidRDefault="00207556" w:rsidP="00207556">
      <w:pPr>
        <w:pStyle w:val="bat"/>
        <w:rPr>
          <w:szCs w:val="20"/>
          <w:lang w:val="en-GB"/>
        </w:rPr>
      </w:pPr>
      <w:r w:rsidRPr="00751DBB">
        <w:rPr>
          <w:lang w:val="en-GB"/>
        </w:rPr>
        <w:tab/>
      </w:r>
      <w:r w:rsidR="00ED3355" w:rsidRPr="00751DBB">
        <w:rPr>
          <w:szCs w:val="20"/>
          <w:lang w:val="en-GB"/>
        </w:rPr>
        <w:t>- c:\temp\test1_s</w:t>
      </w:r>
      <w:r w:rsidRPr="00751DBB">
        <w:rPr>
          <w:szCs w:val="20"/>
          <w:lang w:val="en-GB"/>
        </w:rPr>
        <w:t xml:space="preserve">.ddoc – </w:t>
      </w:r>
      <w:r w:rsidR="00ED3355" w:rsidRPr="00751DBB">
        <w:rPr>
          <w:szCs w:val="20"/>
          <w:lang w:val="en-GB"/>
        </w:rPr>
        <w:t xml:space="preserve">the digidoc file which </w:t>
      </w:r>
      <w:r w:rsidRPr="00751DBB">
        <w:rPr>
          <w:szCs w:val="20"/>
          <w:lang w:val="en-GB"/>
        </w:rPr>
        <w:t xml:space="preserve">contents </w:t>
      </w:r>
      <w:r w:rsidR="00ED3355" w:rsidRPr="00751DBB">
        <w:rPr>
          <w:szCs w:val="20"/>
          <w:lang w:val="en-GB"/>
        </w:rPr>
        <w:t xml:space="preserve">are to be </w:t>
      </w:r>
      <w:r w:rsidRPr="00751DBB">
        <w:rPr>
          <w:szCs w:val="20"/>
          <w:lang w:val="en-GB"/>
        </w:rPr>
        <w:t>listed</w:t>
      </w:r>
    </w:p>
    <w:p w:rsidR="005B7F4C" w:rsidRPr="00751DBB" w:rsidRDefault="005B7F4C" w:rsidP="00207556">
      <w:pPr>
        <w:pStyle w:val="bat"/>
        <w:rPr>
          <w:szCs w:val="20"/>
          <w:highlight w:val="yellow"/>
          <w:lang w:val="en-GB"/>
        </w:rPr>
      </w:pPr>
    </w:p>
    <w:p w:rsidR="00207556" w:rsidRPr="00751DBB" w:rsidRDefault="00207556" w:rsidP="00207556">
      <w:pPr>
        <w:pStyle w:val="bat"/>
        <w:rPr>
          <w:lang w:val="en-GB"/>
        </w:rPr>
      </w:pPr>
      <w:r w:rsidRPr="00751DBB">
        <w:rPr>
          <w:szCs w:val="20"/>
          <w:lang w:val="en-GB"/>
        </w:rPr>
        <w:t>Returns:</w:t>
      </w:r>
    </w:p>
    <w:p w:rsidR="00ED3355" w:rsidRPr="00751DBB" w:rsidRDefault="00ED3355" w:rsidP="00ED3355">
      <w:pPr>
        <w:pStyle w:val="bat"/>
        <w:rPr>
          <w:szCs w:val="20"/>
          <w:lang w:val="en-GB"/>
        </w:rPr>
      </w:pPr>
      <w:r w:rsidRPr="00751DBB">
        <w:rPr>
          <w:szCs w:val="20"/>
          <w:lang w:val="en-GB"/>
        </w:rPr>
        <w:t>SignedDoc|DIGIDOC-XML|1.3</w:t>
      </w:r>
    </w:p>
    <w:p w:rsidR="00ED3355" w:rsidRPr="00751DBB" w:rsidRDefault="00ED3355" w:rsidP="00ED3355">
      <w:pPr>
        <w:pStyle w:val="bat"/>
        <w:rPr>
          <w:szCs w:val="20"/>
          <w:lang w:val="en-GB"/>
        </w:rPr>
      </w:pPr>
      <w:r w:rsidRPr="00751DBB">
        <w:rPr>
          <w:szCs w:val="20"/>
          <w:lang w:val="en-GB"/>
        </w:rPr>
        <w:t>DataFile|D0|test1.txt|44|text/plain|EMBEDDED_BASE64</w:t>
      </w:r>
    </w:p>
    <w:p w:rsidR="00ED3355" w:rsidRPr="00751DBB" w:rsidRDefault="00ED3355" w:rsidP="00ED3355">
      <w:pPr>
        <w:pStyle w:val="bat"/>
        <w:rPr>
          <w:szCs w:val="20"/>
          <w:lang w:val="en-GB"/>
        </w:rPr>
      </w:pPr>
      <w:r w:rsidRPr="00751DBB">
        <w:rPr>
          <w:szCs w:val="20"/>
          <w:lang w:val="en-GB"/>
        </w:rPr>
        <w:t>DataFile|D1|test2.txt|84|text/plain|EMBEDDED_BASE64</w:t>
      </w:r>
    </w:p>
    <w:p w:rsidR="00ED3355" w:rsidRPr="00751DBB" w:rsidRDefault="00ED3355" w:rsidP="00ED3355">
      <w:pPr>
        <w:pStyle w:val="bat"/>
        <w:rPr>
          <w:color w:val="0070C0"/>
          <w:lang w:val="en-GB"/>
        </w:rPr>
      </w:pPr>
      <w:r w:rsidRPr="00751DBB">
        <w:rPr>
          <w:color w:val="0070C0"/>
          <w:lang w:val="en-GB"/>
        </w:rPr>
        <w:t>Signature|S0|MÄNNIK</w:t>
      </w:r>
      <w:proofErr w:type="gramStart"/>
      <w:r w:rsidRPr="00751DBB">
        <w:rPr>
          <w:color w:val="0070C0"/>
          <w:lang w:val="en-GB"/>
        </w:rPr>
        <w:t>,MARI</w:t>
      </w:r>
      <w:proofErr w:type="gramEnd"/>
      <w:r w:rsidRPr="00751DBB">
        <w:rPr>
          <w:color w:val="0070C0"/>
          <w:lang w:val="en-GB"/>
        </w:rPr>
        <w:t>-LIIS,47101010033|0|No errors</w:t>
      </w:r>
    </w:p>
    <w:p w:rsidR="00ED3355" w:rsidRPr="00751DBB" w:rsidRDefault="00ED3355" w:rsidP="00ED3355">
      <w:pPr>
        <w:pStyle w:val="bat"/>
        <w:rPr>
          <w:color w:val="auto"/>
          <w:lang w:val="en-GB"/>
        </w:rPr>
      </w:pPr>
      <w:r w:rsidRPr="00751DBB">
        <w:rPr>
          <w:color w:val="auto"/>
          <w:lang w:val="en-GB"/>
        </w:rPr>
        <w:t>/prints out signer’s and OCSP responder’s certificate data/</w:t>
      </w:r>
    </w:p>
    <w:p w:rsidR="00ED3355" w:rsidRPr="00751DBB" w:rsidRDefault="00ED3355" w:rsidP="00207556">
      <w:pPr>
        <w:pStyle w:val="bat"/>
        <w:rPr>
          <w:szCs w:val="20"/>
          <w:lang w:val="en-GB"/>
        </w:rPr>
      </w:pPr>
    </w:p>
    <w:p w:rsidR="00207556" w:rsidRPr="00751DBB" w:rsidRDefault="00207556" w:rsidP="00207556">
      <w:pPr>
        <w:pStyle w:val="bat"/>
        <w:rPr>
          <w:b/>
          <w:u w:val="single"/>
          <w:lang w:val="en-GB"/>
        </w:rPr>
      </w:pPr>
      <w:r w:rsidRPr="00751DBB">
        <w:rPr>
          <w:b/>
          <w:u w:val="single"/>
          <w:lang w:val="en-GB"/>
        </w:rPr>
        <w:t xml:space="preserve">Sample: </w:t>
      </w:r>
      <w:r w:rsidR="00380563" w:rsidRPr="00751DBB">
        <w:rPr>
          <w:b/>
          <w:u w:val="single"/>
          <w:lang w:val="en-GB"/>
        </w:rPr>
        <w:t>verifying</w:t>
      </w:r>
      <w:r w:rsidRPr="00751DBB">
        <w:rPr>
          <w:b/>
          <w:u w:val="single"/>
          <w:lang w:val="en-GB"/>
        </w:rPr>
        <w:t xml:space="preserve"> DigiDoc file</w:t>
      </w:r>
      <w:r w:rsidR="005B7F4C" w:rsidRPr="00751DBB">
        <w:rPr>
          <w:b/>
          <w:u w:val="single"/>
          <w:lang w:val="en-GB"/>
        </w:rPr>
        <w:t>’s signatures</w:t>
      </w:r>
    </w:p>
    <w:p w:rsidR="00207556" w:rsidRPr="00751DBB" w:rsidRDefault="00380563" w:rsidP="00207556">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w:t>
      </w:r>
      <w:r w:rsidR="00207556" w:rsidRPr="00751DBB">
        <w:rPr>
          <w:lang w:val="en-GB"/>
        </w:rPr>
        <w:t xml:space="preserve">-in c:\Temp\test2.ddoc </w:t>
      </w:r>
      <w:r w:rsidR="00207556" w:rsidRPr="00751DBB">
        <w:rPr>
          <w:color w:val="0070C0"/>
          <w:lang w:val="en-GB"/>
        </w:rPr>
        <w:t>-v</w:t>
      </w:r>
      <w:r w:rsidRPr="00751DBB">
        <w:rPr>
          <w:color w:val="0070C0"/>
          <w:lang w:val="en-GB"/>
        </w:rPr>
        <w:t>erify</w:t>
      </w:r>
    </w:p>
    <w:p w:rsidR="005B7F4C" w:rsidRPr="00751DBB" w:rsidRDefault="005B7F4C" w:rsidP="00207556">
      <w:pPr>
        <w:pStyle w:val="bat"/>
        <w:rPr>
          <w:lang w:val="en-GB"/>
        </w:rPr>
      </w:pP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lang w:val="en-GB"/>
        </w:rPr>
      </w:pPr>
      <w:r w:rsidRPr="00751DBB">
        <w:rPr>
          <w:lang w:val="en-GB"/>
        </w:rPr>
        <w:t xml:space="preserve">- C:\temp\test2.ddoc </w:t>
      </w:r>
      <w:r w:rsidRPr="00751DBB">
        <w:rPr>
          <w:lang w:val="en-GB"/>
        </w:rPr>
        <w:tab/>
        <w:t xml:space="preserve">– the digidoc file to be </w:t>
      </w:r>
      <w:r w:rsidR="00A76B7A" w:rsidRPr="00751DBB">
        <w:rPr>
          <w:lang w:val="en-GB"/>
        </w:rPr>
        <w:t>verified</w:t>
      </w:r>
    </w:p>
    <w:p w:rsidR="005B7F4C" w:rsidRPr="00751DBB" w:rsidRDefault="005B7F4C" w:rsidP="00207556">
      <w:pPr>
        <w:pStyle w:val="bat"/>
        <w:rPr>
          <w:lang w:val="en-GB"/>
        </w:rPr>
      </w:pPr>
    </w:p>
    <w:p w:rsidR="00207556" w:rsidRPr="00751DBB" w:rsidRDefault="00207556" w:rsidP="00207556">
      <w:pPr>
        <w:pStyle w:val="bat"/>
        <w:rPr>
          <w:lang w:val="en-GB"/>
        </w:rPr>
      </w:pPr>
      <w:r w:rsidRPr="00751DBB">
        <w:rPr>
          <w:lang w:val="en-GB"/>
        </w:rPr>
        <w:t>Returns:</w:t>
      </w:r>
    </w:p>
    <w:p w:rsidR="00207556" w:rsidRPr="00751DBB" w:rsidRDefault="00ED3355" w:rsidP="00207556">
      <w:pPr>
        <w:pStyle w:val="bat"/>
        <w:rPr>
          <w:color w:val="0070C0"/>
          <w:lang w:val="en-GB"/>
        </w:rPr>
      </w:pPr>
      <w:r w:rsidRPr="00751DBB">
        <w:rPr>
          <w:color w:val="0070C0"/>
          <w:lang w:val="en-GB"/>
        </w:rPr>
        <w:t>Signature|S0|MÄNNIK</w:t>
      </w:r>
      <w:proofErr w:type="gramStart"/>
      <w:r w:rsidRPr="00751DBB">
        <w:rPr>
          <w:color w:val="0070C0"/>
          <w:lang w:val="en-GB"/>
        </w:rPr>
        <w:t>,MARI</w:t>
      </w:r>
      <w:proofErr w:type="gramEnd"/>
      <w:r w:rsidRPr="00751DBB">
        <w:rPr>
          <w:color w:val="0070C0"/>
          <w:lang w:val="en-GB"/>
        </w:rPr>
        <w:t>-LIIS,47101010033|0|No errors</w:t>
      </w:r>
    </w:p>
    <w:p w:rsidR="00ED3355" w:rsidRPr="00751DBB" w:rsidRDefault="00ED3355" w:rsidP="00207556">
      <w:pPr>
        <w:pStyle w:val="bat"/>
        <w:rPr>
          <w:color w:val="auto"/>
          <w:lang w:val="en-GB"/>
        </w:rPr>
      </w:pPr>
      <w:r w:rsidRPr="00751DBB">
        <w:rPr>
          <w:color w:val="auto"/>
          <w:lang w:val="en-GB"/>
        </w:rPr>
        <w:t>/prints out signer’s and OCSP responder’s certificate data/</w:t>
      </w:r>
    </w:p>
    <w:p w:rsidR="00ED3355" w:rsidRPr="00751DBB" w:rsidRDefault="00ED3355" w:rsidP="00207556">
      <w:pPr>
        <w:pStyle w:val="bat"/>
        <w:rPr>
          <w:rFonts w:ascii="Helvetica 45" w:eastAsia="Times New Roman" w:hAnsi="Helvetica 45" w:cs="Times New Roman"/>
          <w:color w:val="auto"/>
          <w:kern w:val="0"/>
          <w:sz w:val="20"/>
          <w:szCs w:val="24"/>
          <w:lang w:val="en-GB" w:eastAsia="en-US" w:bidi="ar-SA"/>
        </w:rPr>
      </w:pPr>
    </w:p>
    <w:p w:rsidR="00207556" w:rsidRPr="00751DBB" w:rsidRDefault="00207556" w:rsidP="00207556">
      <w:pPr>
        <w:pStyle w:val="bat"/>
        <w:rPr>
          <w:b/>
          <w:szCs w:val="20"/>
          <w:u w:val="single"/>
          <w:lang w:val="en-GB"/>
        </w:rPr>
      </w:pPr>
      <w:r w:rsidRPr="00751DBB">
        <w:rPr>
          <w:b/>
          <w:u w:val="single"/>
          <w:lang w:val="en-GB"/>
        </w:rPr>
        <w:t>Sample: Extracting a data file from an existing DigiDoc file</w:t>
      </w:r>
    </w:p>
    <w:p w:rsidR="00207556" w:rsidRPr="00751DBB" w:rsidRDefault="00380563" w:rsidP="00207556">
      <w:pPr>
        <w:pStyle w:val="bat"/>
        <w:rPr>
          <w:lang w:val="en-GB"/>
        </w:rPr>
      </w:pPr>
      <w:r w:rsidRPr="00751DBB">
        <w:rPr>
          <w:szCs w:val="20"/>
          <w:lang w:val="en-GB"/>
        </w:rPr>
        <w:t xml:space="preserve">&gt; </w:t>
      </w:r>
      <w:proofErr w:type="gramStart"/>
      <w:r w:rsidRPr="00751DBB">
        <w:rPr>
          <w:szCs w:val="20"/>
          <w:lang w:val="en-GB"/>
        </w:rPr>
        <w:t>c</w:t>
      </w:r>
      <w:r w:rsidR="00207556" w:rsidRPr="00751DBB">
        <w:rPr>
          <w:szCs w:val="20"/>
          <w:lang w:val="en-GB"/>
        </w:rPr>
        <w:t>digidoc</w:t>
      </w:r>
      <w:proofErr w:type="gramEnd"/>
      <w:r w:rsidR="00207556" w:rsidRPr="00751DBB">
        <w:rPr>
          <w:szCs w:val="20"/>
          <w:lang w:val="en-GB"/>
        </w:rPr>
        <w:t xml:space="preserve"> </w:t>
      </w:r>
      <w:r w:rsidR="00207556" w:rsidRPr="00751DBB">
        <w:rPr>
          <w:lang w:val="en-GB"/>
        </w:rPr>
        <w:t xml:space="preserve">-in c:\temp\test1.ddoc </w:t>
      </w:r>
      <w:r w:rsidR="00207556" w:rsidRPr="00751DBB">
        <w:rPr>
          <w:color w:val="0070C0"/>
          <w:lang w:val="en-GB"/>
        </w:rPr>
        <w:t>-extract D</w:t>
      </w:r>
      <w:r w:rsidR="00A76B7A" w:rsidRPr="00751DBB">
        <w:rPr>
          <w:color w:val="0070C0"/>
          <w:lang w:val="en-GB"/>
        </w:rPr>
        <w:t>0</w:t>
      </w:r>
      <w:r w:rsidR="00207556" w:rsidRPr="00751DBB">
        <w:rPr>
          <w:lang w:val="en-GB"/>
        </w:rPr>
        <w:t xml:space="preserve"> </w:t>
      </w:r>
      <w:r w:rsidR="00207556" w:rsidRPr="00751DBB">
        <w:rPr>
          <w:color w:val="0070C0"/>
          <w:lang w:val="en-GB"/>
        </w:rPr>
        <w:t>c:\temp\test_ext.txt</w:t>
      </w:r>
    </w:p>
    <w:p w:rsidR="00207556" w:rsidRPr="00751DBB" w:rsidRDefault="00207556" w:rsidP="00207556">
      <w:pPr>
        <w:pStyle w:val="bat"/>
        <w:rPr>
          <w:lang w:val="en-GB"/>
        </w:rPr>
      </w:pPr>
    </w:p>
    <w:p w:rsidR="00207556" w:rsidRPr="00751DBB" w:rsidRDefault="00207556" w:rsidP="00207556">
      <w:pPr>
        <w:pStyle w:val="bat"/>
        <w:rPr>
          <w:szCs w:val="20"/>
          <w:lang w:val="en-GB"/>
        </w:rPr>
      </w:pPr>
      <w:r w:rsidRPr="00751DBB">
        <w:rPr>
          <w:szCs w:val="20"/>
          <w:lang w:val="en-GB"/>
        </w:rPr>
        <w:t xml:space="preserve">Input: </w:t>
      </w:r>
    </w:p>
    <w:p w:rsidR="00207556" w:rsidRPr="00751DBB" w:rsidRDefault="00207556" w:rsidP="00207556">
      <w:pPr>
        <w:pStyle w:val="bat"/>
        <w:rPr>
          <w:szCs w:val="20"/>
          <w:lang w:val="en-GB"/>
        </w:rPr>
      </w:pPr>
      <w:r w:rsidRPr="00751DBB">
        <w:rPr>
          <w:szCs w:val="20"/>
          <w:lang w:val="en-GB"/>
        </w:rPr>
        <w:t xml:space="preserve">- c:\temp\test1.ddoc </w:t>
      </w:r>
      <w:r w:rsidRPr="00751DBB">
        <w:rPr>
          <w:szCs w:val="20"/>
          <w:lang w:val="en-GB"/>
        </w:rPr>
        <w:tab/>
        <w:t>– the digidoc file to be extracted from</w:t>
      </w:r>
    </w:p>
    <w:p w:rsidR="00207556" w:rsidRPr="00751DBB" w:rsidRDefault="00207556" w:rsidP="00207556">
      <w:pPr>
        <w:pStyle w:val="bat"/>
        <w:rPr>
          <w:szCs w:val="20"/>
          <w:lang w:val="en-GB"/>
        </w:rPr>
      </w:pPr>
      <w:r w:rsidRPr="00751DBB">
        <w:rPr>
          <w:szCs w:val="20"/>
          <w:lang w:val="en-GB"/>
        </w:rPr>
        <w:lastRenderedPageBreak/>
        <w:t xml:space="preserve">- </w:t>
      </w:r>
      <w:r w:rsidRPr="00751DBB">
        <w:rPr>
          <w:color w:val="0070C0"/>
          <w:szCs w:val="20"/>
          <w:lang w:val="en-GB"/>
        </w:rPr>
        <w:t>D</w:t>
      </w:r>
      <w:r w:rsidR="00EB1826" w:rsidRPr="00751DBB">
        <w:rPr>
          <w:color w:val="0070C0"/>
          <w:szCs w:val="20"/>
          <w:lang w:val="en-GB"/>
        </w:rPr>
        <w:t>0</w:t>
      </w:r>
      <w:r w:rsidRPr="00751DBB">
        <w:rPr>
          <w:color w:val="0070C0"/>
          <w:szCs w:val="20"/>
          <w:lang w:val="en-GB"/>
        </w:rPr>
        <w:tab/>
      </w:r>
      <w:r w:rsidRPr="00751DBB">
        <w:rPr>
          <w:color w:val="0070C0"/>
          <w:szCs w:val="20"/>
          <w:lang w:val="en-GB"/>
        </w:rPr>
        <w:tab/>
      </w:r>
      <w:r w:rsidRPr="00751DBB">
        <w:rPr>
          <w:color w:val="0070C0"/>
          <w:szCs w:val="20"/>
          <w:lang w:val="en-GB"/>
        </w:rPr>
        <w:tab/>
        <w:t>- the data file ID to be extracted</w:t>
      </w:r>
    </w:p>
    <w:p w:rsidR="00207556" w:rsidRPr="00751DBB" w:rsidRDefault="00207556" w:rsidP="00207556">
      <w:pPr>
        <w:pStyle w:val="bat"/>
        <w:rPr>
          <w:color w:val="0070C0"/>
          <w:szCs w:val="20"/>
          <w:lang w:val="en-GB"/>
        </w:rPr>
      </w:pPr>
      <w:r w:rsidRPr="00751DBB">
        <w:rPr>
          <w:color w:val="0070C0"/>
          <w:lang w:val="en-GB"/>
        </w:rPr>
        <w:t>- c:\temp\test_ext.txt - file for storing the extracted data</w:t>
      </w:r>
    </w:p>
    <w:p w:rsidR="00207556" w:rsidRPr="00751DBB" w:rsidRDefault="00207556" w:rsidP="00207556">
      <w:pPr>
        <w:rPr>
          <w:lang w:val="en-GB"/>
        </w:rPr>
      </w:pPr>
    </w:p>
    <w:p w:rsidR="00857FA3" w:rsidRPr="00751DBB" w:rsidRDefault="00207556" w:rsidP="00857FA3">
      <w:pPr>
        <w:pStyle w:val="Heading2"/>
        <w:rPr>
          <w:lang w:val="en-GB"/>
        </w:rPr>
      </w:pPr>
      <w:bookmarkStart w:id="45" w:name="_Toc313013712"/>
      <w:bookmarkStart w:id="46" w:name="_Toc345343028"/>
      <w:r w:rsidRPr="00751DBB">
        <w:rPr>
          <w:lang w:val="en-GB"/>
        </w:rPr>
        <w:t>Encryption commands</w:t>
      </w:r>
      <w:bookmarkEnd w:id="45"/>
      <w:bookmarkEnd w:id="46"/>
    </w:p>
    <w:p w:rsidR="00380563" w:rsidRPr="00DA44FF" w:rsidRDefault="00380563" w:rsidP="00602608">
      <w:pPr>
        <w:pStyle w:val="ListParagraph"/>
        <w:numPr>
          <w:ilvl w:val="0"/>
          <w:numId w:val="22"/>
        </w:numPr>
        <w:rPr>
          <w:b/>
          <w:lang w:val="en-GB"/>
        </w:rPr>
      </w:pPr>
      <w:r w:rsidRPr="00751DBB">
        <w:rPr>
          <w:b/>
          <w:lang w:val="en-GB"/>
        </w:rPr>
        <w:t>-in</w:t>
      </w:r>
      <w:r w:rsidR="005810E0" w:rsidRPr="00751DBB">
        <w:rPr>
          <w:b/>
          <w:lang w:val="en-GB"/>
        </w:rPr>
        <w:t xml:space="preserve"> &lt;input-encrypted-file&gt;</w:t>
      </w:r>
      <w:r w:rsidR="005810E0" w:rsidRPr="00751DBB">
        <w:rPr>
          <w:lang w:val="en-GB"/>
        </w:rPr>
        <w:t xml:space="preserve"> - </w:t>
      </w:r>
      <w:r w:rsidR="00FC08EE">
        <w:rPr>
          <w:lang w:val="en-GB"/>
        </w:rPr>
        <w:t xml:space="preserve">reads in the </w:t>
      </w:r>
      <w:r w:rsidR="005810E0" w:rsidRPr="00751DBB">
        <w:rPr>
          <w:lang w:val="en-GB"/>
        </w:rPr>
        <w:t>specifie</w:t>
      </w:r>
      <w:r w:rsidR="00FC08EE">
        <w:rPr>
          <w:lang w:val="en-GB"/>
        </w:rPr>
        <w:t>d</w:t>
      </w:r>
      <w:r w:rsidR="005810E0" w:rsidRPr="00751DBB">
        <w:rPr>
          <w:lang w:val="en-GB"/>
        </w:rPr>
        <w:t xml:space="preserve"> encrypted </w:t>
      </w:r>
      <w:r w:rsidR="006F164D" w:rsidRPr="00751DBB">
        <w:rPr>
          <w:lang w:val="en-GB"/>
        </w:rPr>
        <w:t xml:space="preserve">input </w:t>
      </w:r>
      <w:r w:rsidR="005810E0" w:rsidRPr="00751DBB">
        <w:rPr>
          <w:lang w:val="en-GB"/>
        </w:rPr>
        <w:t>document</w:t>
      </w:r>
    </w:p>
    <w:p w:rsidR="00DA44FF" w:rsidRPr="00751DBB" w:rsidRDefault="00DA44FF" w:rsidP="00602608">
      <w:pPr>
        <w:pStyle w:val="ListParagraph"/>
        <w:numPr>
          <w:ilvl w:val="0"/>
          <w:numId w:val="22"/>
        </w:numPr>
        <w:rPr>
          <w:b/>
          <w:lang w:val="en-GB"/>
        </w:rPr>
      </w:pPr>
      <w:r>
        <w:rPr>
          <w:b/>
          <w:lang w:val="en-GB"/>
        </w:rPr>
        <w:t>-</w:t>
      </w:r>
      <w:proofErr w:type="gramStart"/>
      <w:r>
        <w:rPr>
          <w:b/>
          <w:lang w:val="en-GB"/>
        </w:rPr>
        <w:t>in-</w:t>
      </w:r>
      <w:proofErr w:type="gramEnd"/>
      <w:r>
        <w:rPr>
          <w:b/>
          <w:lang w:val="en-GB"/>
        </w:rPr>
        <w:t xml:space="preserve">mem </w:t>
      </w:r>
      <w:r w:rsidRPr="00751DBB">
        <w:rPr>
          <w:b/>
          <w:lang w:val="en-GB"/>
        </w:rPr>
        <w:t>&lt;input-encrypted-file&gt;</w:t>
      </w:r>
      <w:r w:rsidR="00941038" w:rsidRPr="002D50CD">
        <w:rPr>
          <w:b/>
          <w:lang w:val="en-GB"/>
        </w:rPr>
        <w:t xml:space="preserve"> - </w:t>
      </w:r>
      <w:r w:rsidR="00C85C78">
        <w:rPr>
          <w:lang w:val="en-GB"/>
        </w:rPr>
        <w:t xml:space="preserve">reads in an encrypted </w:t>
      </w:r>
      <w:r w:rsidR="00941038" w:rsidRPr="002D50CD">
        <w:rPr>
          <w:lang w:val="en-GB"/>
        </w:rPr>
        <w:t xml:space="preserve">file. </w:t>
      </w:r>
      <w:r w:rsidR="003F4936" w:rsidRPr="00A90F3D">
        <w:rPr>
          <w:lang w:val="en-GB"/>
        </w:rPr>
        <w:t xml:space="preserve">The operation is conducted “in memory”, meaning that </w:t>
      </w:r>
      <w:r w:rsidR="003F4936" w:rsidRPr="00B03459">
        <w:rPr>
          <w:lang w:val="en-GB"/>
        </w:rPr>
        <w:t xml:space="preserve">the data </w:t>
      </w:r>
      <w:r w:rsidR="003F4936">
        <w:rPr>
          <w:lang w:val="en-GB"/>
        </w:rPr>
        <w:t>is read into a</w:t>
      </w:r>
      <w:r w:rsidR="003F4936" w:rsidRPr="00B03459">
        <w:rPr>
          <w:lang w:val="en-GB"/>
        </w:rPr>
        <w:t xml:space="preserve"> memory buffer and no intermediary data is written to temporary files on the disk.</w:t>
      </w:r>
    </w:p>
    <w:p w:rsidR="006F164D" w:rsidRPr="00DA44FF" w:rsidRDefault="006F164D" w:rsidP="00602608">
      <w:pPr>
        <w:pStyle w:val="ListParagraph"/>
        <w:numPr>
          <w:ilvl w:val="0"/>
          <w:numId w:val="22"/>
        </w:numPr>
        <w:rPr>
          <w:b/>
          <w:lang w:val="en-GB"/>
        </w:rPr>
      </w:pPr>
      <w:r w:rsidRPr="00751DBB">
        <w:rPr>
          <w:b/>
          <w:lang w:val="en-GB"/>
        </w:rPr>
        <w:t>-out &lt;output-</w:t>
      </w:r>
      <w:r w:rsidR="00DA44FF">
        <w:rPr>
          <w:b/>
          <w:lang w:val="en-GB"/>
        </w:rPr>
        <w:t>de</w:t>
      </w:r>
      <w:r w:rsidRPr="00751DBB">
        <w:rPr>
          <w:b/>
          <w:lang w:val="en-GB"/>
        </w:rPr>
        <w:t xml:space="preserve">crypted-file&gt; - </w:t>
      </w:r>
      <w:r w:rsidRPr="00751DBB">
        <w:rPr>
          <w:lang w:val="en-GB"/>
        </w:rPr>
        <w:t xml:space="preserve">specifies the </w:t>
      </w:r>
      <w:r w:rsidR="00C85C78">
        <w:rPr>
          <w:lang w:val="en-GB"/>
        </w:rPr>
        <w:t>de</w:t>
      </w:r>
      <w:r w:rsidRPr="00751DBB">
        <w:rPr>
          <w:lang w:val="en-GB"/>
        </w:rPr>
        <w:t>crypted output document’s name</w:t>
      </w:r>
    </w:p>
    <w:p w:rsidR="000C5665" w:rsidRPr="00A578F7" w:rsidRDefault="00041636" w:rsidP="000C5665">
      <w:pPr>
        <w:pStyle w:val="ListParagraph"/>
        <w:numPr>
          <w:ilvl w:val="0"/>
          <w:numId w:val="20"/>
        </w:numPr>
        <w:rPr>
          <w:b/>
          <w:lang w:val="en-GB"/>
        </w:rPr>
      </w:pPr>
      <w:r>
        <w:rPr>
          <w:b/>
          <w:lang w:val="en-GB"/>
        </w:rPr>
        <w:t>-</w:t>
      </w:r>
      <w:proofErr w:type="gramStart"/>
      <w:r>
        <w:rPr>
          <w:b/>
          <w:lang w:val="en-GB"/>
        </w:rPr>
        <w:t>out-</w:t>
      </w:r>
      <w:proofErr w:type="gramEnd"/>
      <w:r>
        <w:rPr>
          <w:b/>
          <w:lang w:val="en-GB"/>
        </w:rPr>
        <w:t xml:space="preserve">mem </w:t>
      </w:r>
      <w:r w:rsidRPr="00751DBB">
        <w:rPr>
          <w:b/>
          <w:lang w:val="en-GB"/>
        </w:rPr>
        <w:t>&lt;output-</w:t>
      </w:r>
      <w:r>
        <w:rPr>
          <w:b/>
          <w:lang w:val="en-GB"/>
        </w:rPr>
        <w:t xml:space="preserve">decrypted-file&gt; - </w:t>
      </w:r>
      <w:r>
        <w:rPr>
          <w:lang w:val="en-GB"/>
        </w:rPr>
        <w:t xml:space="preserve">creates a </w:t>
      </w:r>
      <w:r w:rsidR="00C85C78">
        <w:rPr>
          <w:lang w:val="en-GB"/>
        </w:rPr>
        <w:t>decrypted output document</w:t>
      </w:r>
      <w:r>
        <w:rPr>
          <w:lang w:val="en-GB"/>
        </w:rPr>
        <w:t xml:space="preserve"> at the specified location. </w:t>
      </w:r>
      <w:r w:rsidR="000C5665">
        <w:rPr>
          <w:lang w:val="en-GB"/>
        </w:rPr>
        <w:t>The operation is conducted “in memory”</w:t>
      </w:r>
      <w:proofErr w:type="gramStart"/>
      <w:r w:rsidR="000C5665">
        <w:rPr>
          <w:lang w:val="en-GB"/>
        </w:rPr>
        <w:t>,</w:t>
      </w:r>
      <w:proofErr w:type="gramEnd"/>
      <w:r w:rsidR="000C5665">
        <w:rPr>
          <w:lang w:val="en-GB"/>
        </w:rPr>
        <w:t xml:space="preserve"> meaning that the data is read from and written to a memory buffer, no intermediary data is written to temporary files on the disk.</w:t>
      </w:r>
    </w:p>
    <w:p w:rsidR="00380563" w:rsidRPr="00751DBB" w:rsidRDefault="00380563" w:rsidP="00602608">
      <w:pPr>
        <w:pStyle w:val="ListParagraph"/>
        <w:numPr>
          <w:ilvl w:val="0"/>
          <w:numId w:val="22"/>
        </w:numPr>
        <w:rPr>
          <w:b/>
          <w:lang w:val="en-GB"/>
        </w:rPr>
      </w:pPr>
      <w:r w:rsidRPr="00751DBB">
        <w:rPr>
          <w:b/>
          <w:lang w:val="en-GB"/>
        </w:rPr>
        <w:t>-</w:t>
      </w:r>
      <w:proofErr w:type="gramStart"/>
      <w:r w:rsidRPr="00751DBB">
        <w:rPr>
          <w:b/>
          <w:lang w:val="en-GB"/>
        </w:rPr>
        <w:t>denc-</w:t>
      </w:r>
      <w:proofErr w:type="gramEnd"/>
      <w:r w:rsidRPr="00751DBB">
        <w:rPr>
          <w:b/>
          <w:lang w:val="en-GB"/>
        </w:rPr>
        <w:t>list &lt;</w:t>
      </w:r>
      <w:r w:rsidR="00BC1801" w:rsidRPr="00751DBB">
        <w:rPr>
          <w:b/>
          <w:lang w:val="en-GB"/>
        </w:rPr>
        <w:t>input-</w:t>
      </w:r>
      <w:r w:rsidR="008A76D0" w:rsidRPr="00751DBB">
        <w:rPr>
          <w:b/>
          <w:lang w:val="en-GB"/>
        </w:rPr>
        <w:t>encrypted-</w:t>
      </w:r>
      <w:r w:rsidR="00BC1801" w:rsidRPr="00751DBB">
        <w:rPr>
          <w:b/>
          <w:lang w:val="en-GB"/>
        </w:rPr>
        <w:t>file</w:t>
      </w:r>
      <w:r w:rsidRPr="00751DBB">
        <w:rPr>
          <w:b/>
          <w:lang w:val="en-GB"/>
        </w:rPr>
        <w:t>&gt;</w:t>
      </w:r>
      <w:r w:rsidRPr="00751DBB">
        <w:rPr>
          <w:lang w:val="en-GB"/>
        </w:rPr>
        <w:t xml:space="preserve"> - </w:t>
      </w:r>
      <w:r w:rsidR="00BC1801" w:rsidRPr="00751DBB">
        <w:rPr>
          <w:lang w:val="en-GB"/>
        </w:rPr>
        <w:t>displays the encrypted document data and recipient</w:t>
      </w:r>
      <w:r w:rsidR="006F164D" w:rsidRPr="00751DBB">
        <w:rPr>
          <w:lang w:val="en-GB"/>
        </w:rPr>
        <w:t>’</w:t>
      </w:r>
      <w:r w:rsidR="00BC1801" w:rsidRPr="00751DBB">
        <w:rPr>
          <w:lang w:val="en-GB"/>
        </w:rPr>
        <w:t>s info</w:t>
      </w:r>
      <w:r w:rsidR="006F164D" w:rsidRPr="00751DBB">
        <w:rPr>
          <w:lang w:val="en-GB"/>
        </w:rPr>
        <w:t xml:space="preserve">. </w:t>
      </w:r>
    </w:p>
    <w:p w:rsidR="00CE097C" w:rsidRPr="00751DBB" w:rsidRDefault="00CE097C" w:rsidP="00602608">
      <w:pPr>
        <w:pStyle w:val="ListParagraph"/>
        <w:numPr>
          <w:ilvl w:val="0"/>
          <w:numId w:val="22"/>
        </w:numPr>
        <w:rPr>
          <w:lang w:val="en-GB"/>
        </w:rPr>
      </w:pPr>
      <w:r w:rsidRPr="00751DBB">
        <w:rPr>
          <w:b/>
          <w:lang w:val="en-GB"/>
        </w:rPr>
        <w:t xml:space="preserve">-encrecv &lt;certificate-file&gt; - </w:t>
      </w:r>
      <w:r w:rsidRPr="00751DBB">
        <w:rPr>
          <w:lang w:val="en-GB"/>
        </w:rPr>
        <w:t xml:space="preserve">adds recipient to an encrypted document </w:t>
      </w:r>
    </w:p>
    <w:p w:rsidR="00380563" w:rsidRPr="00751DBB" w:rsidRDefault="00380563" w:rsidP="00602608">
      <w:pPr>
        <w:pStyle w:val="ListParagraph"/>
        <w:numPr>
          <w:ilvl w:val="0"/>
          <w:numId w:val="22"/>
        </w:numPr>
        <w:jc w:val="both"/>
        <w:rPr>
          <w:b/>
          <w:lang w:val="en-GB"/>
        </w:rPr>
      </w:pPr>
      <w:r w:rsidRPr="00751DBB">
        <w:rPr>
          <w:b/>
          <w:lang w:val="en-GB"/>
        </w:rPr>
        <w:t>-encrypt-sk &lt;input-file&gt;</w:t>
      </w:r>
      <w:r w:rsidRPr="00751DBB">
        <w:rPr>
          <w:lang w:val="en-GB"/>
        </w:rPr>
        <w:t xml:space="preserve"> - </w:t>
      </w:r>
      <w:r w:rsidR="007B6177" w:rsidRPr="00751DBB">
        <w:rPr>
          <w:lang w:val="en-GB"/>
        </w:rPr>
        <w:t xml:space="preserve">encrypts the input document; recommended for compatibility with other DigiDoc software components, places the data file to be encrypted inside a new DigiDoc container. </w:t>
      </w:r>
    </w:p>
    <w:p w:rsidR="00CE097C" w:rsidRPr="00751DBB" w:rsidRDefault="00CE097C" w:rsidP="00602608">
      <w:pPr>
        <w:pStyle w:val="ListParagraph"/>
        <w:numPr>
          <w:ilvl w:val="1"/>
          <w:numId w:val="22"/>
        </w:numPr>
        <w:rPr>
          <w:b/>
          <w:lang w:val="en-GB"/>
        </w:rPr>
      </w:pPr>
      <w:r w:rsidRPr="00751DBB">
        <w:rPr>
          <w:i/>
          <w:lang w:val="en-GB"/>
        </w:rPr>
        <w:t>-</w:t>
      </w:r>
      <w:proofErr w:type="gramStart"/>
      <w:r w:rsidRPr="00751DBB">
        <w:rPr>
          <w:i/>
          <w:lang w:val="en-GB"/>
        </w:rPr>
        <w:t>encrypt</w:t>
      </w:r>
      <w:proofErr w:type="gramEnd"/>
      <w:r w:rsidRPr="00751DBB">
        <w:rPr>
          <w:i/>
          <w:lang w:val="en-GB"/>
        </w:rPr>
        <w:t xml:space="preserve"> &lt;input-file&gt;</w:t>
      </w:r>
      <w:r w:rsidR="0011748D" w:rsidRPr="00751DBB">
        <w:rPr>
          <w:b/>
          <w:lang w:val="en-GB"/>
        </w:rPr>
        <w:t xml:space="preserve"> </w:t>
      </w:r>
      <w:r w:rsidR="0011748D" w:rsidRPr="00751DBB">
        <w:rPr>
          <w:lang w:val="en-GB"/>
        </w:rPr>
        <w:t xml:space="preserve"> - </w:t>
      </w:r>
      <w:r w:rsidR="007B6177" w:rsidRPr="00751DBB">
        <w:rPr>
          <w:lang w:val="en-GB"/>
        </w:rPr>
        <w:t>used for encrypting small files, not recommended for compatibility with other DigiDoc software components.</w:t>
      </w:r>
    </w:p>
    <w:p w:rsidR="00DF7133" w:rsidRPr="00751DBB" w:rsidRDefault="00DF7133" w:rsidP="00602608">
      <w:pPr>
        <w:pStyle w:val="ListParagraph"/>
        <w:numPr>
          <w:ilvl w:val="1"/>
          <w:numId w:val="22"/>
        </w:numPr>
        <w:jc w:val="both"/>
        <w:rPr>
          <w:b/>
          <w:lang w:val="en-GB"/>
        </w:rPr>
      </w:pPr>
      <w:r w:rsidRPr="00751DBB">
        <w:rPr>
          <w:i/>
          <w:lang w:val="en-GB"/>
        </w:rPr>
        <w:t>-</w:t>
      </w:r>
      <w:proofErr w:type="gramStart"/>
      <w:r w:rsidRPr="00751DBB">
        <w:rPr>
          <w:i/>
          <w:lang w:val="en-GB"/>
        </w:rPr>
        <w:t>encrypt-</w:t>
      </w:r>
      <w:proofErr w:type="gramEnd"/>
      <w:r w:rsidRPr="00751DBB">
        <w:rPr>
          <w:i/>
          <w:lang w:val="en-GB"/>
        </w:rPr>
        <w:t>file &lt;input-file&gt; &lt;output-file&gt;</w:t>
      </w:r>
      <w:r w:rsidRPr="00751DBB">
        <w:rPr>
          <w:b/>
          <w:lang w:val="en-GB"/>
        </w:rPr>
        <w:t xml:space="preserve"> - </w:t>
      </w:r>
      <w:r w:rsidR="007B6177" w:rsidRPr="00751DBB">
        <w:rPr>
          <w:lang w:val="en-GB"/>
        </w:rPr>
        <w:t xml:space="preserve">used for encrypting large files, not recommended for compatibility with other DigiDoc software components. </w:t>
      </w:r>
    </w:p>
    <w:p w:rsidR="00380563" w:rsidRPr="00751DBB" w:rsidRDefault="00380563" w:rsidP="00602608">
      <w:pPr>
        <w:pStyle w:val="ListParagraph"/>
        <w:numPr>
          <w:ilvl w:val="0"/>
          <w:numId w:val="22"/>
        </w:numPr>
        <w:jc w:val="both"/>
        <w:rPr>
          <w:b/>
          <w:lang w:val="en-GB"/>
        </w:rPr>
      </w:pPr>
      <w:r w:rsidRPr="00751DBB">
        <w:rPr>
          <w:b/>
          <w:lang w:val="en-GB"/>
        </w:rPr>
        <w:t>-</w:t>
      </w:r>
      <w:proofErr w:type="gramStart"/>
      <w:r w:rsidRPr="00751DBB">
        <w:rPr>
          <w:b/>
          <w:lang w:val="en-GB"/>
        </w:rPr>
        <w:t>decrypt-</w:t>
      </w:r>
      <w:proofErr w:type="gramEnd"/>
      <w:r w:rsidRPr="00751DBB">
        <w:rPr>
          <w:b/>
          <w:lang w:val="en-GB"/>
        </w:rPr>
        <w:t>sk &lt;output-file&gt; &lt;pin&gt;</w:t>
      </w:r>
      <w:r w:rsidR="007B6177" w:rsidRPr="00751DBB">
        <w:rPr>
          <w:b/>
          <w:lang w:val="en-GB"/>
        </w:rPr>
        <w:t xml:space="preserve"> - </w:t>
      </w:r>
      <w:r w:rsidR="007B6177" w:rsidRPr="00751DBB">
        <w:rPr>
          <w:lang w:val="en-GB"/>
        </w:rPr>
        <w:t>decrypts the input file; recommended for compatibility with other DigiDoc software components, expects the encrypted input file to be in a DigiDoc container. Alternatives are:</w:t>
      </w:r>
    </w:p>
    <w:p w:rsidR="00CE097C" w:rsidRPr="00751DBB" w:rsidRDefault="00CE097C" w:rsidP="00602608">
      <w:pPr>
        <w:pStyle w:val="ListParagraph"/>
        <w:numPr>
          <w:ilvl w:val="1"/>
          <w:numId w:val="22"/>
        </w:numPr>
        <w:rPr>
          <w:i/>
          <w:lang w:val="en-GB"/>
        </w:rPr>
      </w:pPr>
      <w:r w:rsidRPr="00751DBB">
        <w:rPr>
          <w:i/>
          <w:lang w:val="en-GB"/>
        </w:rPr>
        <w:t>-</w:t>
      </w:r>
      <w:proofErr w:type="gramStart"/>
      <w:r w:rsidRPr="00751DBB">
        <w:rPr>
          <w:i/>
          <w:lang w:val="en-GB"/>
        </w:rPr>
        <w:t>decrypt</w:t>
      </w:r>
      <w:proofErr w:type="gramEnd"/>
      <w:r w:rsidRPr="00751DBB">
        <w:rPr>
          <w:i/>
          <w:lang w:val="en-GB"/>
        </w:rPr>
        <w:t xml:space="preserve"> &lt;output-file&gt; &lt;pin&gt;</w:t>
      </w:r>
      <w:r w:rsidR="007B6177" w:rsidRPr="00751DBB">
        <w:rPr>
          <w:i/>
          <w:lang w:val="en-GB"/>
        </w:rPr>
        <w:t xml:space="preserve"> - </w:t>
      </w:r>
      <w:r w:rsidR="007B6177" w:rsidRPr="00751DBB">
        <w:rPr>
          <w:lang w:val="en-GB"/>
        </w:rPr>
        <w:t>used for decrypting small files in any original format.</w:t>
      </w:r>
    </w:p>
    <w:p w:rsidR="00DF7133" w:rsidRPr="00DA44FF" w:rsidRDefault="00CE097C" w:rsidP="00602608">
      <w:pPr>
        <w:pStyle w:val="ListParagraph"/>
        <w:numPr>
          <w:ilvl w:val="1"/>
          <w:numId w:val="22"/>
        </w:numPr>
        <w:rPr>
          <w:i/>
          <w:lang w:val="en-GB"/>
        </w:rPr>
      </w:pPr>
      <w:r w:rsidRPr="00751DBB">
        <w:rPr>
          <w:i/>
          <w:lang w:val="en-GB"/>
        </w:rPr>
        <w:t>-</w:t>
      </w:r>
      <w:proofErr w:type="gramStart"/>
      <w:r w:rsidRPr="00751DBB">
        <w:rPr>
          <w:i/>
          <w:lang w:val="en-GB"/>
        </w:rPr>
        <w:t>decrypt-</w:t>
      </w:r>
      <w:proofErr w:type="gramEnd"/>
      <w:r w:rsidRPr="00751DBB">
        <w:rPr>
          <w:i/>
          <w:lang w:val="en-GB"/>
        </w:rPr>
        <w:t>file</w:t>
      </w:r>
      <w:r w:rsidR="00DF7133" w:rsidRPr="00751DBB">
        <w:rPr>
          <w:i/>
          <w:lang w:val="en-GB"/>
        </w:rPr>
        <w:t xml:space="preserve"> &lt;input-file&gt; &lt;output-file&gt; &lt;pin&gt;</w:t>
      </w:r>
      <w:r w:rsidR="00B857FB" w:rsidRPr="00751DBB">
        <w:rPr>
          <w:i/>
          <w:lang w:val="en-GB"/>
        </w:rPr>
        <w:t xml:space="preserve"> </w:t>
      </w:r>
      <w:r w:rsidR="007B6177" w:rsidRPr="00751DBB">
        <w:rPr>
          <w:i/>
          <w:lang w:val="en-GB"/>
        </w:rPr>
        <w:t xml:space="preserve">- </w:t>
      </w:r>
      <w:r w:rsidR="007B6177" w:rsidRPr="00751DBB">
        <w:rPr>
          <w:lang w:val="en-GB"/>
        </w:rPr>
        <w:t xml:space="preserve">used for decrypting large files in any original format. </w:t>
      </w:r>
    </w:p>
    <w:p w:rsidR="00DA44FF" w:rsidRPr="00751DBB" w:rsidRDefault="00DA44FF" w:rsidP="00602608">
      <w:pPr>
        <w:pStyle w:val="ListParagraph"/>
        <w:numPr>
          <w:ilvl w:val="1"/>
          <w:numId w:val="22"/>
        </w:numPr>
        <w:rPr>
          <w:i/>
          <w:lang w:val="en-GB"/>
        </w:rPr>
      </w:pPr>
      <w:proofErr w:type="gramStart"/>
      <w:r>
        <w:rPr>
          <w:i/>
          <w:lang w:val="en-GB"/>
        </w:rPr>
        <w:t>decrypt-hex</w:t>
      </w:r>
      <w:proofErr w:type="gramEnd"/>
      <w:r w:rsidR="00D765E8">
        <w:rPr>
          <w:i/>
          <w:lang w:val="en-GB"/>
        </w:rPr>
        <w:t xml:space="preserve"> </w:t>
      </w:r>
      <w:r w:rsidR="00D765E8" w:rsidRPr="00D765E8">
        <w:rPr>
          <w:i/>
          <w:lang w:val="en-GB"/>
        </w:rPr>
        <w:t>&lt;input-file&gt; &lt;key&gt; &lt;output-file&gt;</w:t>
      </w:r>
      <w:r w:rsidR="00D765E8">
        <w:rPr>
          <w:i/>
          <w:lang w:val="en-GB"/>
        </w:rPr>
        <w:t xml:space="preserve"> - used for testing decryption operation, Previously decrypted</w:t>
      </w:r>
      <w:r w:rsidR="00D765E8" w:rsidRPr="00D765E8">
        <w:rPr>
          <w:i/>
          <w:lang w:val="en-GB"/>
        </w:rPr>
        <w:t xml:space="preserve"> transport key value</w:t>
      </w:r>
      <w:r w:rsidR="00D765E8">
        <w:rPr>
          <w:i/>
          <w:lang w:val="en-GB"/>
        </w:rPr>
        <w:t xml:space="preserve"> has to be provided.</w:t>
      </w:r>
    </w:p>
    <w:p w:rsidR="00207556" w:rsidRPr="00751DBB" w:rsidRDefault="00207556" w:rsidP="00207556">
      <w:pPr>
        <w:rPr>
          <w:b/>
          <w:u w:val="single"/>
          <w:lang w:val="en-GB"/>
        </w:rPr>
      </w:pPr>
      <w:r w:rsidRPr="00751DBB">
        <w:rPr>
          <w:b/>
          <w:u w:val="single"/>
          <w:lang w:val="en-GB"/>
        </w:rPr>
        <w:t>Reading encrypted files</w:t>
      </w:r>
    </w:p>
    <w:p w:rsidR="00207556" w:rsidRPr="00751DBB" w:rsidRDefault="00207556" w:rsidP="00207556">
      <w:pPr>
        <w:rPr>
          <w:lang w:val="en-GB"/>
        </w:rPr>
      </w:pPr>
      <w:r w:rsidRPr="00751DBB">
        <w:rPr>
          <w:b/>
          <w:lang w:val="en-GB"/>
        </w:rPr>
        <w:t>-in &lt;input-encrypted-file&gt;</w:t>
      </w:r>
    </w:p>
    <w:p w:rsidR="00207556" w:rsidRDefault="00207556" w:rsidP="00207556">
      <w:pPr>
        <w:pStyle w:val="ListParagraph"/>
        <w:ind w:left="720"/>
        <w:rPr>
          <w:lang w:val="en-GB"/>
        </w:rPr>
      </w:pPr>
      <w:r w:rsidRPr="00751DBB">
        <w:rPr>
          <w:b/>
          <w:lang w:val="en-GB"/>
        </w:rPr>
        <w:t xml:space="preserve">Input encrypted file </w:t>
      </w:r>
      <w:r w:rsidRPr="00751DBB">
        <w:rPr>
          <w:lang w:val="en-GB"/>
        </w:rPr>
        <w:t>(required)</w:t>
      </w:r>
      <w:r w:rsidRPr="00751DBB">
        <w:rPr>
          <w:b/>
          <w:lang w:val="en-GB"/>
        </w:rPr>
        <w:t xml:space="preserve"> </w:t>
      </w:r>
      <w:r w:rsidRPr="00751DBB">
        <w:rPr>
          <w:lang w:val="en-GB"/>
        </w:rPr>
        <w:t>specifies the encrypted file</w:t>
      </w:r>
      <w:r w:rsidR="00EB1826" w:rsidRPr="00751DBB">
        <w:rPr>
          <w:lang w:val="en-GB"/>
        </w:rPr>
        <w:t>’s name</w:t>
      </w:r>
      <w:r w:rsidRPr="00751DBB">
        <w:rPr>
          <w:lang w:val="en-GB"/>
        </w:rPr>
        <w:t>.</w:t>
      </w:r>
    </w:p>
    <w:p w:rsidR="0095716E" w:rsidRDefault="0095716E" w:rsidP="0095716E">
      <w:pPr>
        <w:rPr>
          <w:b/>
          <w:lang w:val="en-GB"/>
        </w:rPr>
      </w:pPr>
      <w:r w:rsidRPr="0095716E">
        <w:rPr>
          <w:b/>
          <w:lang w:val="en-GB"/>
        </w:rPr>
        <w:t>-</w:t>
      </w:r>
      <w:proofErr w:type="gramStart"/>
      <w:r w:rsidRPr="0095716E">
        <w:rPr>
          <w:b/>
          <w:lang w:val="en-GB"/>
        </w:rPr>
        <w:t>in-</w:t>
      </w:r>
      <w:proofErr w:type="gramEnd"/>
      <w:r w:rsidRPr="0095716E">
        <w:rPr>
          <w:b/>
          <w:lang w:val="en-GB"/>
        </w:rPr>
        <w:t>mem</w:t>
      </w:r>
      <w:r>
        <w:rPr>
          <w:lang w:val="en-GB"/>
        </w:rPr>
        <w:t xml:space="preserve"> </w:t>
      </w:r>
      <w:r w:rsidRPr="00751DBB">
        <w:rPr>
          <w:b/>
          <w:lang w:val="en-GB"/>
        </w:rPr>
        <w:t>&lt;input-encrypted-file&gt;</w:t>
      </w:r>
    </w:p>
    <w:p w:rsidR="00FC08EE" w:rsidRPr="0095716E" w:rsidRDefault="00105E44" w:rsidP="00105E44">
      <w:pPr>
        <w:ind w:left="720"/>
        <w:rPr>
          <w:lang w:val="en-GB"/>
        </w:rPr>
      </w:pPr>
      <w:proofErr w:type="gramStart"/>
      <w:r>
        <w:rPr>
          <w:lang w:val="en-GB"/>
        </w:rPr>
        <w:t>Alternative version of the -in command.</w:t>
      </w:r>
      <w:proofErr w:type="gramEnd"/>
      <w:r>
        <w:rPr>
          <w:lang w:val="en-GB"/>
        </w:rPr>
        <w:t xml:space="preserve"> </w:t>
      </w:r>
      <w:r w:rsidR="00E74CD3" w:rsidRPr="00A90F3D">
        <w:rPr>
          <w:lang w:val="en-GB"/>
        </w:rPr>
        <w:t xml:space="preserve">The operation is conducted “in memory”, meaning that </w:t>
      </w:r>
      <w:r w:rsidR="00E74CD3" w:rsidRPr="00B03459">
        <w:rPr>
          <w:lang w:val="en-GB"/>
        </w:rPr>
        <w:t xml:space="preserve">the data </w:t>
      </w:r>
      <w:r w:rsidR="00E74CD3">
        <w:rPr>
          <w:lang w:val="en-GB"/>
        </w:rPr>
        <w:t>is read into a</w:t>
      </w:r>
      <w:r w:rsidR="00E74CD3" w:rsidRPr="00B03459">
        <w:rPr>
          <w:lang w:val="en-GB"/>
        </w:rPr>
        <w:t xml:space="preserve"> memory buffer and no intermediary data is written to temporary files on the disk.</w:t>
      </w:r>
    </w:p>
    <w:p w:rsidR="00207556" w:rsidRPr="00751DBB" w:rsidRDefault="00556EFA" w:rsidP="00207556">
      <w:pPr>
        <w:rPr>
          <w:lang w:val="en-GB"/>
        </w:rPr>
      </w:pPr>
      <w:r w:rsidRPr="00751DBB">
        <w:rPr>
          <w:b/>
          <w:lang w:val="en-GB"/>
        </w:rPr>
        <w:t>-</w:t>
      </w:r>
      <w:proofErr w:type="gramStart"/>
      <w:r w:rsidRPr="00751DBB">
        <w:rPr>
          <w:b/>
          <w:lang w:val="en-GB"/>
        </w:rPr>
        <w:t>denc</w:t>
      </w:r>
      <w:r w:rsidR="00207556" w:rsidRPr="00751DBB">
        <w:rPr>
          <w:b/>
          <w:lang w:val="en-GB"/>
        </w:rPr>
        <w:t>-</w:t>
      </w:r>
      <w:proofErr w:type="gramEnd"/>
      <w:r w:rsidR="00207556" w:rsidRPr="00751DBB">
        <w:rPr>
          <w:b/>
          <w:lang w:val="en-GB"/>
        </w:rPr>
        <w:t>list</w:t>
      </w:r>
      <w:r w:rsidR="00207556" w:rsidRPr="00751DBB">
        <w:rPr>
          <w:lang w:val="en-GB"/>
        </w:rPr>
        <w:t xml:space="preserve"> </w:t>
      </w:r>
    </w:p>
    <w:p w:rsidR="00207556" w:rsidRPr="00751DBB" w:rsidRDefault="00207556" w:rsidP="00207556">
      <w:pPr>
        <w:pStyle w:val="UtilitySyntax"/>
        <w:rPr>
          <w:lang w:val="en-GB"/>
        </w:rPr>
      </w:pPr>
      <w:r w:rsidRPr="00751DBB">
        <w:rPr>
          <w:lang w:val="en-GB"/>
        </w:rPr>
        <w:t xml:space="preserve">Displays the encrypted data and recipient’s info of an encrypted document just read in. </w:t>
      </w:r>
    </w:p>
    <w:p w:rsidR="00207556" w:rsidRPr="00751DBB" w:rsidRDefault="00207556" w:rsidP="00207556">
      <w:pPr>
        <w:pStyle w:val="bat"/>
        <w:rPr>
          <w:b/>
          <w:u w:val="single"/>
          <w:lang w:val="en-GB"/>
        </w:rPr>
      </w:pPr>
      <w:r w:rsidRPr="00751DBB">
        <w:rPr>
          <w:b/>
          <w:u w:val="single"/>
          <w:lang w:val="en-GB"/>
        </w:rPr>
        <w:lastRenderedPageBreak/>
        <w:t>Sample: Displaying encrypted file’s recipient info and data</w:t>
      </w:r>
    </w:p>
    <w:p w:rsidR="00207556" w:rsidRPr="00751DBB" w:rsidRDefault="00AE0270" w:rsidP="00207556">
      <w:pPr>
        <w:pStyle w:val="bat"/>
        <w:rPr>
          <w:color w:val="0070C0"/>
          <w:lang w:val="en-GB"/>
        </w:rPr>
      </w:pPr>
      <w:r w:rsidRPr="00751DBB">
        <w:rPr>
          <w:lang w:val="en-GB"/>
        </w:rPr>
        <w:t xml:space="preserve">&gt; </w:t>
      </w:r>
      <w:proofErr w:type="gramStart"/>
      <w:r w:rsidRPr="00751DBB">
        <w:rPr>
          <w:lang w:val="en-GB"/>
        </w:rPr>
        <w:t>c</w:t>
      </w:r>
      <w:r w:rsidR="00207556" w:rsidRPr="00751DBB">
        <w:rPr>
          <w:lang w:val="en-GB"/>
        </w:rPr>
        <w:t>digidoc</w:t>
      </w:r>
      <w:proofErr w:type="gramEnd"/>
      <w:r w:rsidR="00207556" w:rsidRPr="00751DBB">
        <w:rPr>
          <w:lang w:val="en-GB"/>
        </w:rPr>
        <w:t xml:space="preserve"> </w:t>
      </w:r>
      <w:r w:rsidR="00556EFA" w:rsidRPr="00751DBB">
        <w:rPr>
          <w:color w:val="0070C0"/>
          <w:lang w:val="en-GB"/>
        </w:rPr>
        <w:t>-denc-list</w:t>
      </w:r>
      <w:r w:rsidRPr="00751DBB">
        <w:rPr>
          <w:color w:val="0070C0"/>
          <w:lang w:val="en-GB"/>
        </w:rPr>
        <w:t xml:space="preserve"> c:\Temp\test1b.cdoc </w:t>
      </w:r>
    </w:p>
    <w:p w:rsidR="00EB1826" w:rsidRPr="00751DBB" w:rsidRDefault="00EB1826" w:rsidP="00207556">
      <w:pPr>
        <w:pStyle w:val="bat"/>
        <w:rPr>
          <w:lang w:val="en-GB"/>
        </w:rPr>
      </w:pP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lang w:val="en-GB"/>
        </w:rPr>
      </w:pPr>
      <w:r w:rsidRPr="00751DBB">
        <w:rPr>
          <w:lang w:val="en-GB"/>
        </w:rPr>
        <w:tab/>
        <w:t xml:space="preserve">- c:\temp\test1b.cdoc </w:t>
      </w:r>
      <w:r w:rsidRPr="00751DBB">
        <w:rPr>
          <w:lang w:val="en-GB"/>
        </w:rPr>
        <w:tab/>
        <w:t>– the encrypted file to be read</w:t>
      </w:r>
    </w:p>
    <w:p w:rsidR="00207556" w:rsidRPr="00751DBB" w:rsidRDefault="00207556" w:rsidP="00207556">
      <w:pPr>
        <w:pStyle w:val="bat"/>
        <w:rPr>
          <w:lang w:val="en-GB"/>
        </w:rPr>
      </w:pPr>
      <w:r w:rsidRPr="00751DBB">
        <w:rPr>
          <w:lang w:val="en-GB"/>
        </w:rPr>
        <w:tab/>
      </w:r>
    </w:p>
    <w:p w:rsidR="00EB1826" w:rsidRPr="00751DBB" w:rsidRDefault="00EB1826" w:rsidP="00556EFA">
      <w:pPr>
        <w:pStyle w:val="bat"/>
        <w:rPr>
          <w:lang w:val="en-GB"/>
        </w:rPr>
      </w:pPr>
      <w:r w:rsidRPr="00751DBB">
        <w:rPr>
          <w:lang w:val="en-GB"/>
        </w:rPr>
        <w:t>Returns:</w:t>
      </w:r>
    </w:p>
    <w:p w:rsidR="009D1A6C" w:rsidRPr="00751DBB" w:rsidRDefault="009D1A6C" w:rsidP="009D1A6C">
      <w:pPr>
        <w:pStyle w:val="bat"/>
        <w:ind w:firstLine="153"/>
        <w:rPr>
          <w:lang w:val="en-GB"/>
        </w:rPr>
      </w:pPr>
      <w:r w:rsidRPr="00751DBB">
        <w:rPr>
          <w:b/>
          <w:lang w:val="en-GB"/>
        </w:rPr>
        <w:t>EncryptedData</w:t>
      </w:r>
      <w:r w:rsidRPr="00751DBB">
        <w:rPr>
          <w:lang w:val="en-GB"/>
        </w:rPr>
        <w:t>|||http://www.isi.edu/in-</w:t>
      </w:r>
      <w:r w:rsidRPr="00751DBB">
        <w:rPr>
          <w:lang w:val="en-GB"/>
        </w:rPr>
        <w:tab/>
        <w:t>noes/iana/assignments/mediatypes/application/zip|http://www.w3.org/2001/04</w:t>
      </w:r>
      <w:r w:rsidRPr="00751DBB">
        <w:rPr>
          <w:lang w:val="en-GB"/>
        </w:rPr>
        <w:tab/>
        <w:t>/xmlenc#aes128-cbc</w:t>
      </w:r>
    </w:p>
    <w:p w:rsidR="009D1A6C" w:rsidRPr="00751DBB" w:rsidRDefault="009D1A6C" w:rsidP="009D1A6C">
      <w:pPr>
        <w:pStyle w:val="bat"/>
        <w:ind w:firstLine="153"/>
        <w:rPr>
          <w:lang w:val="en-GB"/>
        </w:rPr>
      </w:pPr>
      <w:r w:rsidRPr="00751DBB">
        <w:rPr>
          <w:b/>
          <w:lang w:val="en-GB"/>
        </w:rPr>
        <w:t>LIBRARY</w:t>
      </w:r>
      <w:r w:rsidRPr="00751DBB">
        <w:rPr>
          <w:lang w:val="en-GB"/>
        </w:rPr>
        <w:t>|CDigiDoc|2.7.1.59</w:t>
      </w:r>
    </w:p>
    <w:p w:rsidR="009D1A6C" w:rsidRPr="00751DBB" w:rsidRDefault="009D1A6C" w:rsidP="009D1A6C">
      <w:pPr>
        <w:pStyle w:val="bat"/>
        <w:ind w:firstLine="153"/>
        <w:rPr>
          <w:lang w:val="en-GB"/>
        </w:rPr>
      </w:pPr>
      <w:r w:rsidRPr="00751DBB">
        <w:rPr>
          <w:b/>
          <w:lang w:val="en-GB"/>
        </w:rPr>
        <w:t>FORMAT</w:t>
      </w:r>
      <w:r w:rsidRPr="00751DBB">
        <w:rPr>
          <w:lang w:val="en-GB"/>
        </w:rPr>
        <w:t>|ENCDOC-XML|1.0</w:t>
      </w:r>
    </w:p>
    <w:p w:rsidR="009D1A6C" w:rsidRPr="00751DBB" w:rsidRDefault="009D1A6C" w:rsidP="009D1A6C">
      <w:pPr>
        <w:pStyle w:val="bat"/>
        <w:ind w:firstLine="153"/>
        <w:rPr>
          <w:lang w:val="en-GB"/>
        </w:rPr>
      </w:pPr>
      <w:r w:rsidRPr="00751DBB">
        <w:rPr>
          <w:b/>
          <w:lang w:val="en-GB"/>
        </w:rPr>
        <w:t>EncryptedKey</w:t>
      </w:r>
      <w:r w:rsidRPr="00751DBB">
        <w:rPr>
          <w:lang w:val="en-GB"/>
        </w:rPr>
        <w:t>||MÄNNIK</w:t>
      </w:r>
      <w:proofErr w:type="gramStart"/>
      <w:r w:rsidRPr="00751DBB">
        <w:rPr>
          <w:lang w:val="en-GB"/>
        </w:rPr>
        <w:t>,MARI</w:t>
      </w:r>
      <w:proofErr w:type="gramEnd"/>
      <w:r w:rsidRPr="00751DBB">
        <w:rPr>
          <w:lang w:val="en-GB"/>
        </w:rPr>
        <w:t xml:space="preserve">-                   </w:t>
      </w:r>
      <w:r w:rsidRPr="00751DBB">
        <w:rPr>
          <w:lang w:val="en-GB"/>
        </w:rPr>
        <w:tab/>
        <w:t>LIIS,47101010033|||http://www.w3.org/2001/04/xmlenc#rsa-1_5|OK</w:t>
      </w:r>
    </w:p>
    <w:p w:rsidR="009D1A6C" w:rsidRPr="00751DBB" w:rsidRDefault="009D1A6C" w:rsidP="009D1A6C">
      <w:pPr>
        <w:pStyle w:val="bat"/>
        <w:ind w:firstLine="153"/>
        <w:rPr>
          <w:lang w:val="en-GB"/>
        </w:rPr>
      </w:pPr>
      <w:r w:rsidRPr="00751DBB">
        <w:rPr>
          <w:b/>
          <w:lang w:val="en-GB"/>
        </w:rPr>
        <w:t>EncryptionProperties</w:t>
      </w:r>
      <w:r w:rsidRPr="00751DBB">
        <w:rPr>
          <w:lang w:val="en-GB"/>
        </w:rPr>
        <w:t>|</w:t>
      </w:r>
    </w:p>
    <w:p w:rsidR="009D1A6C" w:rsidRPr="00751DBB" w:rsidRDefault="009D1A6C" w:rsidP="009D1A6C">
      <w:pPr>
        <w:pStyle w:val="bat"/>
        <w:ind w:firstLine="153"/>
        <w:rPr>
          <w:lang w:val="en-GB"/>
        </w:rPr>
      </w:pPr>
      <w:r w:rsidRPr="00751DBB">
        <w:rPr>
          <w:lang w:val="en-GB"/>
        </w:rPr>
        <w:t>EncryptionProperty|||</w:t>
      </w:r>
      <w:r w:rsidRPr="00751DBB">
        <w:rPr>
          <w:b/>
          <w:lang w:val="en-GB"/>
        </w:rPr>
        <w:t>LibraryVersion</w:t>
      </w:r>
      <w:r w:rsidRPr="00751DBB">
        <w:rPr>
          <w:lang w:val="en-GB"/>
        </w:rPr>
        <w:t>|CDigiDoc|2.7.1.59</w:t>
      </w:r>
    </w:p>
    <w:p w:rsidR="009D1A6C" w:rsidRPr="00751DBB" w:rsidRDefault="009D1A6C" w:rsidP="009D1A6C">
      <w:pPr>
        <w:pStyle w:val="bat"/>
        <w:ind w:firstLine="153"/>
        <w:rPr>
          <w:lang w:val="en-GB"/>
        </w:rPr>
      </w:pPr>
      <w:r w:rsidRPr="00751DBB">
        <w:rPr>
          <w:lang w:val="en-GB"/>
        </w:rPr>
        <w:t>EncryptionProperty|||</w:t>
      </w:r>
      <w:r w:rsidRPr="00751DBB">
        <w:rPr>
          <w:b/>
          <w:lang w:val="en-GB"/>
        </w:rPr>
        <w:t>DocumentFormat</w:t>
      </w:r>
      <w:r w:rsidRPr="00751DBB">
        <w:rPr>
          <w:lang w:val="en-GB"/>
        </w:rPr>
        <w:t>|ENCDOC-XML|1.0</w:t>
      </w:r>
    </w:p>
    <w:p w:rsidR="009D1A6C" w:rsidRPr="00751DBB" w:rsidRDefault="009D1A6C" w:rsidP="009D1A6C">
      <w:pPr>
        <w:pStyle w:val="bat"/>
        <w:ind w:firstLine="153"/>
        <w:rPr>
          <w:lang w:val="en-GB"/>
        </w:rPr>
      </w:pPr>
      <w:r w:rsidRPr="00751DBB">
        <w:rPr>
          <w:lang w:val="en-GB"/>
        </w:rPr>
        <w:t>EncryptionProperty|||</w:t>
      </w:r>
      <w:r w:rsidRPr="00751DBB">
        <w:rPr>
          <w:b/>
          <w:lang w:val="en-GB"/>
        </w:rPr>
        <w:t>Filename</w:t>
      </w:r>
      <w:r w:rsidRPr="00751DBB">
        <w:rPr>
          <w:lang w:val="en-GB"/>
        </w:rPr>
        <w:t>|test1.txt</w:t>
      </w:r>
    </w:p>
    <w:p w:rsidR="009D1A6C" w:rsidRPr="00751DBB" w:rsidRDefault="009D1A6C" w:rsidP="009D1A6C">
      <w:pPr>
        <w:pStyle w:val="bat"/>
        <w:ind w:firstLine="153"/>
        <w:rPr>
          <w:lang w:val="en-GB"/>
        </w:rPr>
      </w:pPr>
      <w:r w:rsidRPr="00751DBB">
        <w:rPr>
          <w:lang w:val="en-GB"/>
        </w:rPr>
        <w:t>EncryptionProperty|||</w:t>
      </w:r>
      <w:r w:rsidRPr="00751DBB">
        <w:rPr>
          <w:b/>
          <w:lang w:val="en-GB"/>
        </w:rPr>
        <w:t>OriginalMimeType</w:t>
      </w:r>
      <w:r w:rsidRPr="00751DBB">
        <w:rPr>
          <w:lang w:val="en-GB"/>
        </w:rPr>
        <w:t>|http://www.sk.ee/DigiDoc/v1.3.0/digi</w:t>
      </w:r>
      <w:r w:rsidRPr="00751DBB">
        <w:rPr>
          <w:lang w:val="en-GB"/>
        </w:rPr>
        <w:tab/>
        <w:t>doc.xsd</w:t>
      </w:r>
    </w:p>
    <w:p w:rsidR="009D1A6C" w:rsidRPr="00751DBB" w:rsidRDefault="009D1A6C" w:rsidP="009D1A6C">
      <w:pPr>
        <w:pStyle w:val="bat"/>
        <w:ind w:firstLine="153"/>
        <w:rPr>
          <w:lang w:val="en-GB"/>
        </w:rPr>
      </w:pPr>
      <w:r w:rsidRPr="00751DBB">
        <w:rPr>
          <w:lang w:val="en-GB"/>
        </w:rPr>
        <w:t>EncryptionProperty|||</w:t>
      </w:r>
      <w:r w:rsidRPr="00751DBB">
        <w:rPr>
          <w:b/>
          <w:lang w:val="en-GB"/>
        </w:rPr>
        <w:t>orig_file</w:t>
      </w:r>
      <w:r w:rsidRPr="00751DBB">
        <w:rPr>
          <w:lang w:val="en-GB"/>
        </w:rPr>
        <w:t>|c:\temp\test1.txt|44|application/file|D0</w:t>
      </w:r>
    </w:p>
    <w:p w:rsidR="009D1A6C" w:rsidRPr="00751DBB" w:rsidRDefault="009D1A6C" w:rsidP="009D1A6C">
      <w:pPr>
        <w:pStyle w:val="bat"/>
        <w:ind w:firstLine="153"/>
        <w:rPr>
          <w:lang w:val="en-GB"/>
        </w:rPr>
      </w:pPr>
      <w:r w:rsidRPr="00751DBB">
        <w:rPr>
          <w:lang w:val="en-GB"/>
        </w:rPr>
        <w:t>EncryptionProperty|||</w:t>
      </w:r>
      <w:r w:rsidRPr="00751DBB">
        <w:rPr>
          <w:b/>
          <w:lang w:val="en-GB"/>
        </w:rPr>
        <w:t>OriginalSize</w:t>
      </w:r>
      <w:r w:rsidRPr="00751DBB">
        <w:rPr>
          <w:lang w:val="en-GB"/>
        </w:rPr>
        <w:t>|360</w:t>
      </w:r>
    </w:p>
    <w:p w:rsidR="00556EFA" w:rsidRPr="00751DBB" w:rsidRDefault="009D1A6C" w:rsidP="009D1A6C">
      <w:pPr>
        <w:pStyle w:val="bat"/>
        <w:ind w:firstLine="153"/>
        <w:rPr>
          <w:lang w:val="en-GB"/>
        </w:rPr>
      </w:pPr>
      <w:r w:rsidRPr="00751DBB">
        <w:rPr>
          <w:lang w:val="en-GB"/>
        </w:rPr>
        <w:t>EncryptionProperty|||</w:t>
      </w:r>
      <w:r w:rsidRPr="00751DBB">
        <w:rPr>
          <w:b/>
          <w:lang w:val="en-GB"/>
        </w:rPr>
        <w:t>OriginalMimeType</w:t>
      </w:r>
      <w:r w:rsidRPr="00751DBB">
        <w:rPr>
          <w:lang w:val="en-GB"/>
        </w:rPr>
        <w:t>|http://www.sk.ee/DigiDoc/v1.3.0/digi</w:t>
      </w:r>
      <w:r w:rsidRPr="00751DBB">
        <w:rPr>
          <w:lang w:val="en-GB"/>
        </w:rPr>
        <w:tab/>
        <w:t>doc.xsd</w:t>
      </w:r>
    </w:p>
    <w:p w:rsidR="00207556" w:rsidRPr="00751DBB" w:rsidRDefault="00207556" w:rsidP="00207556">
      <w:pPr>
        <w:rPr>
          <w:lang w:val="en-GB"/>
        </w:rPr>
      </w:pPr>
    </w:p>
    <w:p w:rsidR="00207556" w:rsidRPr="00751DBB" w:rsidRDefault="00207556" w:rsidP="00810DDE">
      <w:pPr>
        <w:rPr>
          <w:b/>
          <w:u w:val="single"/>
          <w:lang w:val="en-GB"/>
        </w:rPr>
      </w:pPr>
      <w:r w:rsidRPr="00751DBB">
        <w:rPr>
          <w:b/>
          <w:u w:val="single"/>
          <w:lang w:val="en-GB"/>
        </w:rPr>
        <w:t>Encrypting files</w:t>
      </w:r>
    </w:p>
    <w:p w:rsidR="00207556" w:rsidRPr="00751DBB" w:rsidRDefault="00AE0270" w:rsidP="00207556">
      <w:pPr>
        <w:rPr>
          <w:lang w:val="en-GB"/>
        </w:rPr>
      </w:pPr>
      <w:r w:rsidRPr="00751DBB">
        <w:rPr>
          <w:b/>
          <w:lang w:val="en-GB"/>
        </w:rPr>
        <w:t xml:space="preserve">-encrecv &lt;certificate-file&gt; </w:t>
      </w:r>
      <w:r w:rsidR="00207556" w:rsidRPr="00751DBB">
        <w:rPr>
          <w:b/>
          <w:lang w:val="en-GB"/>
        </w:rPr>
        <w:t>[recipient] [KeyName] [CarriedKeyName]</w:t>
      </w:r>
      <w:r w:rsidR="00207556" w:rsidRPr="00751DBB">
        <w:rPr>
          <w:lang w:val="en-GB"/>
        </w:rPr>
        <w:t xml:space="preserve"> </w:t>
      </w:r>
    </w:p>
    <w:p w:rsidR="00207556" w:rsidRPr="00751DBB" w:rsidRDefault="00207556" w:rsidP="00207556">
      <w:pPr>
        <w:pStyle w:val="UtilitySyntax"/>
        <w:rPr>
          <w:lang w:val="en-GB"/>
        </w:rPr>
      </w:pPr>
      <w:proofErr w:type="gramStart"/>
      <w:r w:rsidRPr="00751DBB">
        <w:rPr>
          <w:lang w:val="en-GB"/>
        </w:rPr>
        <w:t>Adds a new recipient certificate and other metadata to an encrypted document.</w:t>
      </w:r>
      <w:proofErr w:type="gramEnd"/>
      <w:r w:rsidRPr="00751DBB">
        <w:rPr>
          <w:lang w:val="en-GB"/>
        </w:rPr>
        <w:t xml:space="preserve"> </w:t>
      </w:r>
      <w:r w:rsidRPr="00751DBB">
        <w:rPr>
          <w:b/>
          <w:lang w:val="en-GB"/>
        </w:rPr>
        <w:t>Certificate file</w:t>
      </w:r>
      <w:r w:rsidRPr="00751DBB">
        <w:rPr>
          <w:lang w:val="en-GB"/>
        </w:rPr>
        <w:t xml:space="preserve"> (required) specifies the file from which the public key component is fetched for encrypting the data. The decryption can be performed only by using private key corresponding to that certificate.</w:t>
      </w:r>
    </w:p>
    <w:p w:rsidR="00207556" w:rsidRPr="00751DBB" w:rsidRDefault="00207556" w:rsidP="00207556">
      <w:pPr>
        <w:pStyle w:val="UtilitySyntax"/>
        <w:rPr>
          <w:lang w:val="en-GB"/>
        </w:rPr>
      </w:pPr>
      <w:r w:rsidRPr="00751DBB">
        <w:rPr>
          <w:lang w:val="en-GB"/>
        </w:rPr>
        <w:t>The input certificate files for encryption must come from the file system (PEM encodings are supported). Possible sources where the certificate files can be obtained from include:</w:t>
      </w:r>
    </w:p>
    <w:p w:rsidR="00207556" w:rsidRPr="00751DBB" w:rsidRDefault="00207556" w:rsidP="009F1D86">
      <w:pPr>
        <w:pStyle w:val="UtilitySyntax"/>
        <w:numPr>
          <w:ilvl w:val="0"/>
          <w:numId w:val="38"/>
        </w:numPr>
        <w:rPr>
          <w:lang w:val="en-GB"/>
        </w:rPr>
      </w:pPr>
      <w:r w:rsidRPr="00751DBB">
        <w:rPr>
          <w:lang w:val="en-GB"/>
        </w:rPr>
        <w:t>Windows Certificate Store (“Other Persons”)</w:t>
      </w:r>
    </w:p>
    <w:p w:rsidR="00207556" w:rsidRPr="00751DBB" w:rsidRDefault="00207556" w:rsidP="009F1D86">
      <w:pPr>
        <w:pStyle w:val="UtilitySyntax"/>
        <w:numPr>
          <w:ilvl w:val="0"/>
          <w:numId w:val="38"/>
        </w:numPr>
        <w:rPr>
          <w:lang w:val="en-GB"/>
        </w:rPr>
      </w:pPr>
      <w:r w:rsidRPr="00751DBB">
        <w:rPr>
          <w:lang w:val="en-GB"/>
        </w:rPr>
        <w:t>LDAP directories</w:t>
      </w:r>
    </w:p>
    <w:p w:rsidR="00207556" w:rsidRPr="00751DBB" w:rsidRDefault="00207556" w:rsidP="009F1D86">
      <w:pPr>
        <w:pStyle w:val="UtilitySyntax"/>
        <w:numPr>
          <w:ilvl w:val="0"/>
          <w:numId w:val="38"/>
        </w:numPr>
        <w:rPr>
          <w:lang w:val="en-GB"/>
        </w:rPr>
      </w:pPr>
      <w:r w:rsidRPr="00751DBB">
        <w:rPr>
          <w:lang w:val="en-GB"/>
        </w:rPr>
        <w:t>ID-card in smart-card reader</w:t>
      </w:r>
    </w:p>
    <w:p w:rsidR="00207556" w:rsidRPr="00751DBB" w:rsidRDefault="00207556" w:rsidP="00207556">
      <w:pPr>
        <w:pStyle w:val="UtilitySyntax"/>
        <w:rPr>
          <w:lang w:val="en-GB"/>
        </w:rPr>
      </w:pPr>
      <w:r w:rsidRPr="00751DBB">
        <w:rPr>
          <w:lang w:val="en-GB"/>
        </w:rPr>
        <w:t>For example the certificate files for Estonian ID card owners can be retrieved from a LDAP directory at ldap://ldap.sk.ee. The query can be made in following format through the web browser (IE): ldap://ldap.sk.ee:389/c=EE??</w:t>
      </w:r>
      <w:proofErr w:type="gramStart"/>
      <w:r w:rsidRPr="00751DBB">
        <w:rPr>
          <w:lang w:val="en-GB"/>
        </w:rPr>
        <w:t>sub</w:t>
      </w:r>
      <w:proofErr w:type="gramEnd"/>
      <w:r w:rsidRPr="00751DBB">
        <w:rPr>
          <w:lang w:val="en-GB"/>
        </w:rPr>
        <w:t>?(serialNumber= xxxxxxxxxxx) where serial Number is the recipient’s personal identification number, e,g.38307240240)</w:t>
      </w:r>
      <w:r w:rsidR="00AE0270" w:rsidRPr="00751DBB">
        <w:rPr>
          <w:lang w:val="en-GB"/>
        </w:rPr>
        <w:t>.</w:t>
      </w:r>
    </w:p>
    <w:p w:rsidR="00207556" w:rsidRPr="00751DBB" w:rsidRDefault="00207556" w:rsidP="00207556">
      <w:pPr>
        <w:pStyle w:val="UtilitySyntax"/>
        <w:rPr>
          <w:lang w:val="en-GB"/>
        </w:rPr>
      </w:pPr>
      <w:r w:rsidRPr="00751DBB">
        <w:rPr>
          <w:lang w:val="en-GB"/>
        </w:rPr>
        <w:t>Other parameters include:</w:t>
      </w:r>
    </w:p>
    <w:tbl>
      <w:tblPr>
        <w:tblStyle w:val="Param"/>
        <w:tblW w:w="0" w:type="auto"/>
        <w:tblInd w:w="675" w:type="dxa"/>
        <w:shd w:val="clear" w:color="auto" w:fill="FFFFFF" w:themeFill="background1"/>
        <w:tblLayout w:type="fixed"/>
        <w:tblLook w:val="04A0" w:firstRow="1" w:lastRow="0" w:firstColumn="1" w:lastColumn="0" w:noHBand="0" w:noVBand="1"/>
      </w:tblPr>
      <w:tblGrid>
        <w:gridCol w:w="1701"/>
        <w:gridCol w:w="5954"/>
      </w:tblGrid>
      <w:tr w:rsidR="00207556" w:rsidRPr="00751DBB" w:rsidTr="005865BF">
        <w:trPr>
          <w:cnfStyle w:val="100000000000" w:firstRow="1" w:lastRow="0" w:firstColumn="0" w:lastColumn="0" w:oddVBand="0" w:evenVBand="0" w:oddHBand="0" w:evenHBand="0" w:firstRowFirstColumn="0" w:firstRowLastColumn="0" w:lastRowFirstColumn="0" w:lastRowLastColumn="0"/>
        </w:trPr>
        <w:tc>
          <w:tcPr>
            <w:tcW w:w="1701" w:type="dxa"/>
            <w:tcBorders>
              <w:top w:val="nil"/>
              <w:bottom w:val="single" w:sz="4" w:space="0" w:color="auto"/>
            </w:tcBorders>
            <w:shd w:val="clear" w:color="auto" w:fill="FFFFFF" w:themeFill="background1"/>
          </w:tcPr>
          <w:p w:rsidR="00207556" w:rsidRPr="00751DBB" w:rsidRDefault="00207556" w:rsidP="003C712B">
            <w:pPr>
              <w:rPr>
                <w:lang w:val="en-GB"/>
              </w:rPr>
            </w:pPr>
            <w:r w:rsidRPr="00751DBB">
              <w:rPr>
                <w:lang w:val="en-GB"/>
              </w:rPr>
              <w:t>recipient</w:t>
            </w:r>
          </w:p>
        </w:tc>
        <w:tc>
          <w:tcPr>
            <w:tcW w:w="5954" w:type="dxa"/>
            <w:tcBorders>
              <w:top w:val="nil"/>
              <w:bottom w:val="single" w:sz="4" w:space="0" w:color="auto"/>
            </w:tcBorders>
            <w:shd w:val="clear" w:color="auto" w:fill="FFFFFF" w:themeFill="background1"/>
          </w:tcPr>
          <w:p w:rsidR="00207556" w:rsidRPr="00751DBB" w:rsidRDefault="00207556" w:rsidP="003C712B">
            <w:pPr>
              <w:rPr>
                <w:lang w:val="en-GB"/>
              </w:rPr>
            </w:pPr>
            <w:r w:rsidRPr="00751DBB">
              <w:rPr>
                <w:lang w:val="en-GB"/>
              </w:rPr>
              <w:t>If left unspecified, then the program assigns a unique</w:t>
            </w:r>
            <w:r w:rsidR="00B857FB" w:rsidRPr="00751DBB">
              <w:rPr>
                <w:lang w:val="en-GB"/>
              </w:rPr>
              <w:t xml:space="preserve"> value to this attribute</w:t>
            </w:r>
            <w:r w:rsidRPr="00751DBB">
              <w:rPr>
                <w:lang w:val="en-GB"/>
              </w:rPr>
              <w:t xml:space="preserve">. </w:t>
            </w:r>
          </w:p>
          <w:p w:rsidR="00207556" w:rsidRPr="00751DBB" w:rsidRDefault="00207556" w:rsidP="003C712B">
            <w:pPr>
              <w:rPr>
                <w:lang w:val="en-GB"/>
              </w:rPr>
            </w:pPr>
            <w:r w:rsidRPr="00751DBB">
              <w:rPr>
                <w:lang w:val="en-GB"/>
              </w:rPr>
              <w:t xml:space="preserve">This is later used as a command line option to identify the recipient whose key and smart card is used to decrypt the data. </w:t>
            </w:r>
          </w:p>
          <w:p w:rsidR="00207556" w:rsidRPr="00751DBB" w:rsidRDefault="00207556" w:rsidP="003C712B">
            <w:pPr>
              <w:rPr>
                <w:b/>
                <w:lang w:val="en-GB"/>
              </w:rPr>
            </w:pPr>
            <w:r w:rsidRPr="00751DBB">
              <w:rPr>
                <w:b/>
                <w:lang w:val="en-GB"/>
              </w:rPr>
              <w:t xml:space="preserve">Note: </w:t>
            </w:r>
          </w:p>
          <w:p w:rsidR="00207556" w:rsidRPr="00751DBB" w:rsidRDefault="00207556" w:rsidP="003C712B">
            <w:pPr>
              <w:rPr>
                <w:lang w:val="en-GB"/>
              </w:rPr>
            </w:pPr>
            <w:r w:rsidRPr="00751DBB">
              <w:rPr>
                <w:lang w:val="en-GB"/>
              </w:rPr>
              <w:t xml:space="preserve">Although this parameter is optional, it is recommended to pass on the entire CN value from the recipient’s certificate as the recipient identifier </w:t>
            </w:r>
            <w:r w:rsidRPr="00751DBB">
              <w:rPr>
                <w:lang w:val="en-GB"/>
              </w:rPr>
              <w:lastRenderedPageBreak/>
              <w:t>here, especially when dealing with multip</w:t>
            </w:r>
            <w:r w:rsidR="00B857FB" w:rsidRPr="00751DBB">
              <w:rPr>
                <w:lang w:val="en-GB"/>
              </w:rPr>
              <w:t>le recipients</w:t>
            </w:r>
            <w:r w:rsidR="00BF547E" w:rsidRPr="00751DBB">
              <w:rPr>
                <w:lang w:val="en-GB"/>
              </w:rPr>
              <w:t>.</w:t>
            </w:r>
          </w:p>
          <w:p w:rsidR="00207556" w:rsidRPr="00751DBB" w:rsidRDefault="00207556" w:rsidP="003C712B">
            <w:pPr>
              <w:rPr>
                <w:lang w:val="en-GB"/>
              </w:rPr>
            </w:pPr>
            <w:r w:rsidRPr="00751DBB">
              <w:rPr>
                <w:lang w:val="en-GB"/>
              </w:rPr>
              <w:t>For example  if CN = MÄNNIK,MARI-LIIS,41110212444, then recipient = MÄNNIK,MARI-LIIS,41110212444</w:t>
            </w:r>
          </w:p>
        </w:tc>
      </w:tr>
      <w:tr w:rsidR="00207556" w:rsidRPr="00751DBB" w:rsidTr="003C712B">
        <w:tc>
          <w:tcPr>
            <w:tcW w:w="1701" w:type="dxa"/>
            <w:tcBorders>
              <w:top w:val="single" w:sz="4" w:space="0" w:color="auto"/>
            </w:tcBorders>
          </w:tcPr>
          <w:p w:rsidR="00207556" w:rsidRPr="00751DBB" w:rsidRDefault="00207556" w:rsidP="003C712B">
            <w:pPr>
              <w:rPr>
                <w:lang w:val="en-GB"/>
              </w:rPr>
            </w:pPr>
            <w:r w:rsidRPr="00751DBB">
              <w:rPr>
                <w:lang w:val="en-GB"/>
              </w:rPr>
              <w:lastRenderedPageBreak/>
              <w:t>KeyName</w:t>
            </w:r>
          </w:p>
        </w:tc>
        <w:tc>
          <w:tcPr>
            <w:tcW w:w="5954" w:type="dxa"/>
            <w:tcBorders>
              <w:top w:val="single" w:sz="4" w:space="0" w:color="auto"/>
            </w:tcBorders>
          </w:tcPr>
          <w:p w:rsidR="00207556" w:rsidRPr="00751DBB" w:rsidRDefault="00AE0270" w:rsidP="00AE0270">
            <w:pPr>
              <w:rPr>
                <w:lang w:val="en-GB"/>
              </w:rPr>
            </w:pPr>
            <w:r w:rsidRPr="00751DBB">
              <w:rPr>
                <w:lang w:val="en-GB"/>
              </w:rPr>
              <w:t>S</w:t>
            </w:r>
            <w:r w:rsidR="00207556" w:rsidRPr="00751DBB">
              <w:rPr>
                <w:lang w:val="en-GB"/>
              </w:rPr>
              <w:t>ub</w:t>
            </w:r>
            <w:r w:rsidRPr="00751DBB">
              <w:rPr>
                <w:lang w:val="en-GB"/>
              </w:rPr>
              <w:t>-</w:t>
            </w:r>
            <w:r w:rsidR="00207556" w:rsidRPr="00751DBB">
              <w:rPr>
                <w:lang w:val="en-GB"/>
              </w:rPr>
              <w:t>element &lt;KeyName&gt; can be added to better identify the key object. Optional, but can be used to search for the right recipient’s key or display its data in an application.</w:t>
            </w:r>
          </w:p>
        </w:tc>
      </w:tr>
      <w:tr w:rsidR="00207556" w:rsidRPr="00751DBB" w:rsidTr="003C712B">
        <w:tc>
          <w:tcPr>
            <w:tcW w:w="1701" w:type="dxa"/>
          </w:tcPr>
          <w:p w:rsidR="00207556" w:rsidRPr="00751DBB" w:rsidRDefault="00207556" w:rsidP="003C712B">
            <w:pPr>
              <w:rPr>
                <w:lang w:val="en-GB"/>
              </w:rPr>
            </w:pPr>
            <w:r w:rsidRPr="00751DBB">
              <w:rPr>
                <w:lang w:val="en-GB"/>
              </w:rPr>
              <w:t>CarriedKeyName</w:t>
            </w:r>
          </w:p>
        </w:tc>
        <w:tc>
          <w:tcPr>
            <w:tcW w:w="5954" w:type="dxa"/>
          </w:tcPr>
          <w:p w:rsidR="00207556" w:rsidRPr="00751DBB" w:rsidRDefault="00AE0270" w:rsidP="003C712B">
            <w:pPr>
              <w:rPr>
                <w:lang w:val="en-GB"/>
              </w:rPr>
            </w:pPr>
            <w:r w:rsidRPr="00751DBB">
              <w:rPr>
                <w:lang w:val="en-GB"/>
              </w:rPr>
              <w:t>S</w:t>
            </w:r>
            <w:r w:rsidR="00207556" w:rsidRPr="00751DBB">
              <w:rPr>
                <w:lang w:val="en-GB"/>
              </w:rPr>
              <w:t>ub</w:t>
            </w:r>
            <w:r w:rsidRPr="00751DBB">
              <w:rPr>
                <w:lang w:val="en-GB"/>
              </w:rPr>
              <w:t>-</w:t>
            </w:r>
            <w:r w:rsidR="00207556" w:rsidRPr="00751DBB">
              <w:rPr>
                <w:lang w:val="en-GB"/>
              </w:rPr>
              <w:t xml:space="preserve">element &lt;CarriedKeyName&gt; can be added to better identify the key object. Optional, but can be used to search for the right recipient’s key or display its data in an application. </w:t>
            </w:r>
          </w:p>
        </w:tc>
      </w:tr>
    </w:tbl>
    <w:p w:rsidR="00207556" w:rsidRPr="00751DBB" w:rsidRDefault="00207556" w:rsidP="00207556">
      <w:pPr>
        <w:rPr>
          <w:lang w:val="en-GB"/>
        </w:rPr>
      </w:pPr>
    </w:p>
    <w:p w:rsidR="00B857FB" w:rsidRPr="00751DBB" w:rsidRDefault="00B857FB" w:rsidP="00207556">
      <w:pPr>
        <w:rPr>
          <w:b/>
          <w:lang w:val="en-GB"/>
        </w:rPr>
      </w:pPr>
      <w:r w:rsidRPr="00751DBB">
        <w:rPr>
          <w:b/>
          <w:lang w:val="en-GB"/>
        </w:rPr>
        <w:t xml:space="preserve">-out &lt;output-encrypted-file&gt; </w:t>
      </w:r>
    </w:p>
    <w:p w:rsidR="00B857FB" w:rsidRDefault="00B857FB" w:rsidP="00B857FB">
      <w:pPr>
        <w:pStyle w:val="UtilitySyntax"/>
        <w:rPr>
          <w:lang w:val="en-GB"/>
        </w:rPr>
      </w:pPr>
      <w:r w:rsidRPr="00751DBB">
        <w:rPr>
          <w:b/>
          <w:lang w:val="en-GB"/>
        </w:rPr>
        <w:t>Output encrypted file</w:t>
      </w:r>
      <w:r w:rsidRPr="00751DBB">
        <w:rPr>
          <w:lang w:val="en-GB"/>
        </w:rPr>
        <w:t xml:space="preserve"> (required) specifies the name of the output file which will be created in the current encrypted document format (ENCDOC-XML ver 1.0), with file extension </w:t>
      </w:r>
      <w:r w:rsidRPr="00751DBB">
        <w:rPr>
          <w:b/>
          <w:lang w:val="en-GB"/>
        </w:rPr>
        <w:t>.cdoc</w:t>
      </w:r>
      <w:r w:rsidRPr="00751DBB">
        <w:rPr>
          <w:lang w:val="en-GB"/>
        </w:rPr>
        <w:t>.</w:t>
      </w:r>
    </w:p>
    <w:p w:rsidR="00005F37" w:rsidRDefault="00005F37" w:rsidP="00005F37">
      <w:pPr>
        <w:pStyle w:val="UtilitySyntax"/>
        <w:ind w:left="0"/>
        <w:rPr>
          <w:b/>
          <w:lang w:val="en-GB"/>
        </w:rPr>
      </w:pPr>
      <w:r>
        <w:rPr>
          <w:b/>
          <w:lang w:val="en-GB"/>
        </w:rPr>
        <w:t>-</w:t>
      </w:r>
      <w:proofErr w:type="gramStart"/>
      <w:r>
        <w:rPr>
          <w:b/>
          <w:lang w:val="en-GB"/>
        </w:rPr>
        <w:t>out-</w:t>
      </w:r>
      <w:proofErr w:type="gramEnd"/>
      <w:r>
        <w:rPr>
          <w:b/>
          <w:lang w:val="en-GB"/>
        </w:rPr>
        <w:t xml:space="preserve">mem </w:t>
      </w:r>
      <w:r w:rsidRPr="00751DBB">
        <w:rPr>
          <w:b/>
          <w:lang w:val="en-GB"/>
        </w:rPr>
        <w:t>&lt;output-encrypted-file&gt;</w:t>
      </w:r>
    </w:p>
    <w:p w:rsidR="00FC08EE" w:rsidRPr="00FC08EE" w:rsidRDefault="00FC08EE" w:rsidP="00C85C78">
      <w:pPr>
        <w:pStyle w:val="UtilitySyntax"/>
        <w:ind w:left="720"/>
        <w:rPr>
          <w:lang w:val="en-GB"/>
        </w:rPr>
      </w:pPr>
      <w:proofErr w:type="gramStart"/>
      <w:r w:rsidRPr="00FC08EE">
        <w:rPr>
          <w:lang w:val="en-GB"/>
        </w:rPr>
        <w:t xml:space="preserve">Alternative version of </w:t>
      </w:r>
      <w:r>
        <w:rPr>
          <w:lang w:val="en-GB"/>
        </w:rPr>
        <w:t>the -out command</w:t>
      </w:r>
      <w:r w:rsidR="005E17B6">
        <w:rPr>
          <w:lang w:val="en-GB"/>
        </w:rPr>
        <w:t>.</w:t>
      </w:r>
      <w:proofErr w:type="gramEnd"/>
      <w:r w:rsidR="00C85C78" w:rsidRPr="002D50CD">
        <w:rPr>
          <w:lang w:val="en-GB"/>
        </w:rPr>
        <w:t xml:space="preserve"> </w:t>
      </w:r>
      <w:r w:rsidR="00B211B9">
        <w:rPr>
          <w:lang w:val="en-GB"/>
        </w:rPr>
        <w:t>The operation is conducted “in memory”</w:t>
      </w:r>
      <w:proofErr w:type="gramStart"/>
      <w:r w:rsidR="00B211B9">
        <w:rPr>
          <w:lang w:val="en-GB"/>
        </w:rPr>
        <w:t>,</w:t>
      </w:r>
      <w:proofErr w:type="gramEnd"/>
      <w:r w:rsidR="00B211B9">
        <w:rPr>
          <w:lang w:val="en-GB"/>
        </w:rPr>
        <w:t xml:space="preserve"> meaning that the data is read from and written to a memory buffer, no intermediary data is written to temporary files on the disk. </w:t>
      </w:r>
    </w:p>
    <w:p w:rsidR="00207556" w:rsidRPr="00751DBB" w:rsidRDefault="00207556" w:rsidP="00207556">
      <w:pPr>
        <w:rPr>
          <w:b/>
          <w:lang w:val="en-GB"/>
        </w:rPr>
      </w:pPr>
      <w:r w:rsidRPr="00751DBB">
        <w:rPr>
          <w:b/>
          <w:lang w:val="en-GB"/>
        </w:rPr>
        <w:t>-</w:t>
      </w:r>
      <w:proofErr w:type="gramStart"/>
      <w:r w:rsidRPr="00751DBB">
        <w:rPr>
          <w:b/>
          <w:lang w:val="en-GB"/>
        </w:rPr>
        <w:t>encrypt-</w:t>
      </w:r>
      <w:proofErr w:type="gramEnd"/>
      <w:r w:rsidRPr="00751DBB">
        <w:rPr>
          <w:b/>
          <w:lang w:val="en-GB"/>
        </w:rPr>
        <w:t xml:space="preserve">sk &lt;input-file&gt; </w:t>
      </w:r>
    </w:p>
    <w:p w:rsidR="00207556" w:rsidRPr="00751DBB" w:rsidRDefault="00207556" w:rsidP="00207556">
      <w:pPr>
        <w:pStyle w:val="UtilitySyntax"/>
        <w:rPr>
          <w:b/>
          <w:lang w:val="en-GB"/>
        </w:rPr>
      </w:pPr>
      <w:r w:rsidRPr="00751DBB">
        <w:rPr>
          <w:lang w:val="en-GB"/>
        </w:rPr>
        <w:t xml:space="preserve">Encrypts the data from the given input file and writes the completed encrypted document in a file. </w:t>
      </w:r>
      <w:proofErr w:type="gramStart"/>
      <w:r w:rsidRPr="00751DBB">
        <w:rPr>
          <w:b/>
          <w:lang w:val="en-GB"/>
        </w:rPr>
        <w:t>Recommended for providing cross-usability with other DigiDoc software components.</w:t>
      </w:r>
      <w:proofErr w:type="gramEnd"/>
      <w:r w:rsidRPr="00751DBB">
        <w:rPr>
          <w:b/>
          <w:lang w:val="en-GB"/>
        </w:rPr>
        <w:t xml:space="preserve"> </w:t>
      </w:r>
    </w:p>
    <w:p w:rsidR="00207556" w:rsidRPr="00751DBB" w:rsidRDefault="00207556" w:rsidP="00207556">
      <w:pPr>
        <w:pStyle w:val="UtilitySyntax"/>
        <w:rPr>
          <w:lang w:val="en-GB"/>
        </w:rPr>
      </w:pPr>
      <w:r w:rsidRPr="00751DBB">
        <w:rPr>
          <w:lang w:val="en-GB"/>
        </w:rPr>
        <w:t>This command places the data file to be encrypted in a new DigiDoc container. Therefore handling such encrypted documents later with other DigiDoc applications is fully supported (e.g. DigiDoc3 client).</w:t>
      </w:r>
    </w:p>
    <w:p w:rsidR="00207556" w:rsidRPr="00751DBB" w:rsidRDefault="00207556" w:rsidP="00207556">
      <w:pPr>
        <w:pStyle w:val="UtilitySyntax"/>
        <w:rPr>
          <w:lang w:val="en-GB"/>
        </w:rPr>
      </w:pPr>
      <w:r w:rsidRPr="00751DBB">
        <w:rPr>
          <w:b/>
          <w:lang w:val="en-GB"/>
        </w:rPr>
        <w:t xml:space="preserve">Input file </w:t>
      </w:r>
      <w:r w:rsidRPr="00751DBB">
        <w:rPr>
          <w:lang w:val="en-GB"/>
        </w:rPr>
        <w:t xml:space="preserve">(required) specifies the original data file to be encrypted. </w:t>
      </w:r>
    </w:p>
    <w:p w:rsidR="00207556" w:rsidRPr="00751DBB" w:rsidRDefault="00207556" w:rsidP="00207556">
      <w:pPr>
        <w:pStyle w:val="UtilitySyntax"/>
        <w:rPr>
          <w:lang w:val="en-GB"/>
        </w:rPr>
      </w:pPr>
      <w:r w:rsidRPr="00751DBB">
        <w:rPr>
          <w:b/>
          <w:lang w:val="en-GB"/>
        </w:rPr>
        <w:t>Note:</w:t>
      </w:r>
      <w:r w:rsidRPr="00751DBB">
        <w:rPr>
          <w:lang w:val="en-GB"/>
        </w:rPr>
        <w:t xml:space="preserve"> There are also alternative encryption commands which are however </w:t>
      </w:r>
      <w:r w:rsidRPr="00751DBB">
        <w:rPr>
          <w:b/>
          <w:lang w:val="en-GB"/>
        </w:rPr>
        <w:t>not recommended for providing cross-usability with other DigiDoc software components</w:t>
      </w:r>
      <w:r w:rsidRPr="00751DBB">
        <w:rPr>
          <w:lang w:val="en-GB"/>
        </w:rPr>
        <w:t>:</w:t>
      </w:r>
    </w:p>
    <w:p w:rsidR="00207556" w:rsidRPr="00751DBB" w:rsidRDefault="00207556" w:rsidP="00207556">
      <w:pPr>
        <w:pStyle w:val="UtilitySyntax"/>
        <w:rPr>
          <w:i/>
          <w:lang w:val="en-GB"/>
        </w:rPr>
      </w:pPr>
      <w:r w:rsidRPr="00751DBB">
        <w:rPr>
          <w:b/>
          <w:i/>
          <w:lang w:val="en-GB"/>
        </w:rPr>
        <w:t>-encrypt &lt;input-file&gt;</w:t>
      </w:r>
    </w:p>
    <w:p w:rsidR="00207556" w:rsidRPr="00751DBB" w:rsidRDefault="00207556" w:rsidP="00207556">
      <w:pPr>
        <w:pStyle w:val="UtilitySyntax"/>
        <w:ind w:left="1134"/>
        <w:rPr>
          <w:lang w:val="en-GB"/>
        </w:rPr>
      </w:pPr>
      <w:r w:rsidRPr="00751DBB">
        <w:rPr>
          <w:lang w:val="en-GB"/>
        </w:rPr>
        <w:t xml:space="preserve">Encrypts the data from the given input file and writes the completed encrypted document in a file. </w:t>
      </w:r>
      <w:proofErr w:type="gramStart"/>
      <w:r w:rsidRPr="00751DBB">
        <w:rPr>
          <w:lang w:val="en-GB"/>
        </w:rPr>
        <w:t xml:space="preserve">Should be used only for encrypting </w:t>
      </w:r>
      <w:r w:rsidRPr="00751DBB">
        <w:rPr>
          <w:b/>
          <w:lang w:val="en-GB"/>
        </w:rPr>
        <w:t>small</w:t>
      </w:r>
      <w:r w:rsidRPr="00751DBB">
        <w:rPr>
          <w:lang w:val="en-GB"/>
        </w:rPr>
        <w:t xml:space="preserve"> documents, </w:t>
      </w:r>
      <w:r w:rsidRPr="00751DBB">
        <w:rPr>
          <w:b/>
          <w:lang w:val="en-GB"/>
        </w:rPr>
        <w:t>already in DIGIDOC-XML format.</w:t>
      </w:r>
      <w:proofErr w:type="gramEnd"/>
    </w:p>
    <w:p w:rsidR="00207556" w:rsidRPr="00751DBB" w:rsidRDefault="00207556" w:rsidP="00207556">
      <w:pPr>
        <w:pStyle w:val="UtilitySyntax"/>
        <w:ind w:left="1134"/>
        <w:rPr>
          <w:lang w:val="en-GB"/>
        </w:rPr>
      </w:pPr>
      <w:r w:rsidRPr="00751DBB">
        <w:rPr>
          <w:b/>
          <w:lang w:val="en-GB"/>
        </w:rPr>
        <w:t xml:space="preserve">Input file </w:t>
      </w:r>
      <w:r w:rsidRPr="00751DBB">
        <w:rPr>
          <w:lang w:val="en-GB"/>
        </w:rPr>
        <w:t xml:space="preserve">(required) specifies the original data file to be encrypted. </w:t>
      </w:r>
    </w:p>
    <w:p w:rsidR="00207556" w:rsidRPr="00751DBB" w:rsidRDefault="00207556" w:rsidP="00207556">
      <w:pPr>
        <w:ind w:left="567"/>
        <w:rPr>
          <w:i/>
          <w:lang w:val="en-GB"/>
        </w:rPr>
      </w:pPr>
      <w:r w:rsidRPr="00751DBB">
        <w:rPr>
          <w:b/>
          <w:i/>
          <w:lang w:val="en-GB"/>
        </w:rPr>
        <w:t>-</w:t>
      </w:r>
      <w:proofErr w:type="gramStart"/>
      <w:r w:rsidRPr="00751DBB">
        <w:rPr>
          <w:b/>
          <w:i/>
          <w:lang w:val="en-GB"/>
        </w:rPr>
        <w:t>encrypt-</w:t>
      </w:r>
      <w:proofErr w:type="gramEnd"/>
      <w:r w:rsidR="003056BD" w:rsidRPr="00751DBB">
        <w:rPr>
          <w:b/>
          <w:i/>
          <w:lang w:val="en-GB"/>
        </w:rPr>
        <w:t>file</w:t>
      </w:r>
      <w:r w:rsidRPr="00751DBB">
        <w:rPr>
          <w:b/>
          <w:i/>
          <w:lang w:val="en-GB"/>
        </w:rPr>
        <w:t xml:space="preserve"> &lt;input-file&gt; &lt;output-file&gt;</w:t>
      </w:r>
      <w:r w:rsidRPr="00751DBB">
        <w:rPr>
          <w:i/>
          <w:lang w:val="en-GB"/>
        </w:rPr>
        <w:t xml:space="preserve"> </w:t>
      </w:r>
    </w:p>
    <w:p w:rsidR="00207556" w:rsidRPr="00751DBB" w:rsidRDefault="00207556" w:rsidP="00207556">
      <w:pPr>
        <w:pStyle w:val="UtilitySyntax"/>
        <w:ind w:left="1134"/>
        <w:rPr>
          <w:b/>
          <w:lang w:val="en-GB"/>
        </w:rPr>
      </w:pPr>
      <w:r w:rsidRPr="00751DBB">
        <w:rPr>
          <w:lang w:val="en-GB"/>
        </w:rPr>
        <w:t xml:space="preserve">Encrypts the input file and writes to output file. </w:t>
      </w:r>
      <w:proofErr w:type="gramStart"/>
      <w:r w:rsidRPr="00751DBB">
        <w:rPr>
          <w:lang w:val="en-GB"/>
        </w:rPr>
        <w:t xml:space="preserve">Should be used only for encrypting </w:t>
      </w:r>
      <w:r w:rsidRPr="00751DBB">
        <w:rPr>
          <w:b/>
          <w:lang w:val="en-GB"/>
        </w:rPr>
        <w:t>large</w:t>
      </w:r>
      <w:r w:rsidRPr="00751DBB">
        <w:rPr>
          <w:lang w:val="en-GB"/>
        </w:rPr>
        <w:t xml:space="preserve"> documents, </w:t>
      </w:r>
      <w:r w:rsidRPr="00751DBB">
        <w:rPr>
          <w:b/>
          <w:lang w:val="en-GB"/>
        </w:rPr>
        <w:t>already in DIGIDOC-XML format.</w:t>
      </w:r>
      <w:proofErr w:type="gramEnd"/>
      <w:r w:rsidR="00B94454" w:rsidRPr="00751DBB">
        <w:rPr>
          <w:b/>
          <w:lang w:val="en-GB"/>
        </w:rPr>
        <w:t xml:space="preserve"> </w:t>
      </w:r>
      <w:r w:rsidR="00B94454" w:rsidRPr="00751DBB">
        <w:rPr>
          <w:lang w:val="en-GB"/>
        </w:rPr>
        <w:t>Note that the command in not currently tested.</w:t>
      </w:r>
    </w:p>
    <w:p w:rsidR="00207556" w:rsidRPr="00751DBB" w:rsidRDefault="00207556" w:rsidP="00207556">
      <w:pPr>
        <w:pStyle w:val="UtilitySyntax"/>
        <w:ind w:left="1134"/>
        <w:rPr>
          <w:lang w:val="en-GB"/>
        </w:rPr>
      </w:pPr>
      <w:r w:rsidRPr="00751DBB">
        <w:rPr>
          <w:b/>
          <w:lang w:val="en-GB"/>
        </w:rPr>
        <w:t xml:space="preserve">Input file </w:t>
      </w:r>
      <w:r w:rsidRPr="00751DBB">
        <w:rPr>
          <w:lang w:val="en-GB"/>
        </w:rPr>
        <w:t xml:space="preserve">(required) specifies the original data file to be encrypted. </w:t>
      </w:r>
    </w:p>
    <w:p w:rsidR="00207556" w:rsidRPr="00751DBB" w:rsidRDefault="00207556" w:rsidP="00207556">
      <w:pPr>
        <w:pStyle w:val="UtilitySyntax"/>
        <w:ind w:left="1134"/>
        <w:rPr>
          <w:lang w:val="en-GB"/>
        </w:rPr>
      </w:pPr>
      <w:r w:rsidRPr="00751DBB">
        <w:rPr>
          <w:b/>
          <w:lang w:val="en-GB"/>
        </w:rPr>
        <w:t>Output file</w:t>
      </w:r>
      <w:r w:rsidRPr="00751DBB">
        <w:rPr>
          <w:lang w:val="en-GB"/>
        </w:rPr>
        <w:t xml:space="preserve"> (required) specifies the name of the output file which will be created in the current encrypted document format (ENCDOC-XML ver 1.0), with file extension </w:t>
      </w:r>
      <w:r w:rsidRPr="00751DBB">
        <w:rPr>
          <w:b/>
          <w:lang w:val="en-GB"/>
        </w:rPr>
        <w:t>.cdoc</w:t>
      </w:r>
      <w:r w:rsidRPr="00751DBB">
        <w:rPr>
          <w:lang w:val="en-GB"/>
        </w:rPr>
        <w:t>.</w:t>
      </w:r>
    </w:p>
    <w:p w:rsidR="00207556" w:rsidRPr="00751DBB" w:rsidRDefault="00207556" w:rsidP="00207556">
      <w:pPr>
        <w:rPr>
          <w:b/>
          <w:u w:val="single"/>
          <w:lang w:val="en-GB"/>
        </w:rPr>
      </w:pPr>
      <w:r w:rsidRPr="00751DBB">
        <w:rPr>
          <w:b/>
          <w:u w:val="single"/>
          <w:lang w:val="en-GB"/>
        </w:rPr>
        <w:t>Command line samples for encrypting documents:</w:t>
      </w:r>
    </w:p>
    <w:p w:rsidR="00207556" w:rsidRPr="00751DBB" w:rsidRDefault="00207556" w:rsidP="00207556">
      <w:pPr>
        <w:pStyle w:val="bat"/>
        <w:rPr>
          <w:b/>
          <w:u w:val="single"/>
          <w:lang w:val="en-GB"/>
        </w:rPr>
      </w:pPr>
      <w:r w:rsidRPr="00751DBB">
        <w:rPr>
          <w:b/>
          <w:u w:val="single"/>
          <w:lang w:val="en-GB"/>
        </w:rPr>
        <w:t>Sample: encrypting small doc (DigiDoc compatible, original in any format)</w:t>
      </w:r>
    </w:p>
    <w:p w:rsidR="008A76D0" w:rsidRPr="00751DBB" w:rsidRDefault="00207556" w:rsidP="00207556">
      <w:pPr>
        <w:pStyle w:val="bat"/>
        <w:rPr>
          <w:lang w:val="en-GB"/>
        </w:rPr>
      </w:pPr>
      <w:r w:rsidRPr="00751DBB">
        <w:rPr>
          <w:lang w:val="en-GB"/>
        </w:rPr>
        <w:t xml:space="preserve">&gt; </w:t>
      </w:r>
      <w:proofErr w:type="gramStart"/>
      <w:r w:rsidR="008A76D0" w:rsidRPr="00751DBB">
        <w:rPr>
          <w:lang w:val="en-GB"/>
        </w:rPr>
        <w:t>cdigidoc</w:t>
      </w:r>
      <w:proofErr w:type="gramEnd"/>
      <w:r w:rsidR="008A76D0" w:rsidRPr="00751DBB">
        <w:rPr>
          <w:lang w:val="en-GB"/>
        </w:rPr>
        <w:t xml:space="preserve"> </w:t>
      </w:r>
      <w:r w:rsidR="008A76D0" w:rsidRPr="00751DBB">
        <w:rPr>
          <w:color w:val="0070C0"/>
          <w:lang w:val="en-GB"/>
        </w:rPr>
        <w:t>-encrypt-sk c:\temp\test_Small.txt</w:t>
      </w:r>
      <w:r w:rsidR="008A76D0" w:rsidRPr="00751DBB">
        <w:rPr>
          <w:lang w:val="en-GB"/>
        </w:rPr>
        <w:t xml:space="preserve"> </w:t>
      </w:r>
      <w:r w:rsidR="00056F6D" w:rsidRPr="00751DBB">
        <w:rPr>
          <w:lang w:val="en-GB"/>
        </w:rPr>
        <w:t xml:space="preserve">–out </w:t>
      </w:r>
      <w:r w:rsidR="008A76D0" w:rsidRPr="00751DBB">
        <w:rPr>
          <w:lang w:val="en-GB"/>
        </w:rPr>
        <w:t xml:space="preserve">c:\Temp\test1.cdoc -encrecv c:\temp\Rcert.cer </w:t>
      </w:r>
      <w:r w:rsidR="00056F6D" w:rsidRPr="00751DBB">
        <w:rPr>
          <w:lang w:val="en-GB"/>
        </w:rPr>
        <w:t>MÄNNIK,MARI-LIIS,47101010033</w:t>
      </w:r>
      <w:r w:rsidR="008A76D0" w:rsidRPr="00751DBB">
        <w:rPr>
          <w:lang w:val="en-GB"/>
        </w:rPr>
        <w:t xml:space="preserve"> </w:t>
      </w:r>
    </w:p>
    <w:p w:rsidR="008A76D0" w:rsidRPr="00751DBB" w:rsidRDefault="008A76D0" w:rsidP="00207556">
      <w:pPr>
        <w:pStyle w:val="bat"/>
        <w:rPr>
          <w:lang w:val="en-GB"/>
        </w:rPr>
      </w:pPr>
    </w:p>
    <w:p w:rsidR="00207556" w:rsidRPr="00751DBB" w:rsidRDefault="00207556" w:rsidP="00207556">
      <w:pPr>
        <w:pStyle w:val="bat"/>
        <w:rPr>
          <w:lang w:val="en-GB"/>
        </w:rPr>
      </w:pPr>
      <w:r w:rsidRPr="00751DBB">
        <w:rPr>
          <w:lang w:val="en-GB"/>
        </w:rPr>
        <w:t xml:space="preserve">Input: </w:t>
      </w:r>
    </w:p>
    <w:p w:rsidR="008A76D0" w:rsidRPr="00751DBB" w:rsidRDefault="00207556" w:rsidP="008A76D0">
      <w:pPr>
        <w:pStyle w:val="bat"/>
        <w:rPr>
          <w:color w:val="0070C0"/>
          <w:lang w:val="en-GB"/>
        </w:rPr>
      </w:pPr>
      <w:r w:rsidRPr="00751DBB">
        <w:rPr>
          <w:lang w:val="en-GB"/>
        </w:rPr>
        <w:t xml:space="preserve">- </w:t>
      </w:r>
      <w:r w:rsidR="008A76D0" w:rsidRPr="00751DBB">
        <w:rPr>
          <w:color w:val="0070C0"/>
          <w:lang w:val="en-GB"/>
        </w:rPr>
        <w:t>c:\temp\test_Small.txt – the input file to be encrypted</w:t>
      </w:r>
    </w:p>
    <w:p w:rsidR="008A76D0" w:rsidRPr="00751DBB" w:rsidRDefault="008A76D0" w:rsidP="008A76D0">
      <w:pPr>
        <w:pStyle w:val="bat"/>
        <w:rPr>
          <w:lang w:val="en-GB"/>
        </w:rPr>
      </w:pPr>
      <w:r w:rsidRPr="00751DBB">
        <w:rPr>
          <w:lang w:val="en-GB"/>
        </w:rPr>
        <w:t>- c:\temp\test1.cdoc</w:t>
      </w:r>
      <w:r w:rsidRPr="00751DBB">
        <w:rPr>
          <w:lang w:val="en-GB"/>
        </w:rPr>
        <w:tab/>
        <w:t>- the encrypted file to be created</w:t>
      </w:r>
    </w:p>
    <w:p w:rsidR="00207556" w:rsidRPr="00751DBB" w:rsidRDefault="008A76D0" w:rsidP="00207556">
      <w:pPr>
        <w:pStyle w:val="bat"/>
        <w:rPr>
          <w:lang w:val="en-GB"/>
        </w:rPr>
      </w:pPr>
      <w:r w:rsidRPr="00751DBB">
        <w:rPr>
          <w:lang w:val="en-GB"/>
        </w:rPr>
        <w:t xml:space="preserve">- </w:t>
      </w:r>
      <w:r w:rsidR="00207556" w:rsidRPr="00751DBB">
        <w:rPr>
          <w:lang w:val="en-GB"/>
        </w:rPr>
        <w:t xml:space="preserve">c:\temp\Rcert.cer </w:t>
      </w:r>
      <w:r w:rsidR="00207556" w:rsidRPr="00751DBB">
        <w:rPr>
          <w:lang w:val="en-GB"/>
        </w:rPr>
        <w:tab/>
        <w:t xml:space="preserve">– the recipient’s certificate file </w:t>
      </w:r>
    </w:p>
    <w:p w:rsidR="00207556" w:rsidRPr="00751DBB" w:rsidRDefault="00207556" w:rsidP="00207556">
      <w:pPr>
        <w:pStyle w:val="bat"/>
        <w:rPr>
          <w:lang w:val="en-GB"/>
        </w:rPr>
      </w:pPr>
      <w:r w:rsidRPr="00751DBB">
        <w:rPr>
          <w:lang w:val="en-GB"/>
        </w:rPr>
        <w:t>- MÄNNIK</w:t>
      </w:r>
      <w:proofErr w:type="gramStart"/>
      <w:r w:rsidRPr="00751DBB">
        <w:rPr>
          <w:lang w:val="en-GB"/>
        </w:rPr>
        <w:t>,MARI</w:t>
      </w:r>
      <w:proofErr w:type="gramEnd"/>
      <w:r w:rsidRPr="00751DBB">
        <w:rPr>
          <w:lang w:val="en-GB"/>
        </w:rPr>
        <w:t>-LIIS,</w:t>
      </w:r>
      <w:r w:rsidR="00056F6D" w:rsidRPr="00751DBB">
        <w:rPr>
          <w:lang w:val="en-GB"/>
        </w:rPr>
        <w:t xml:space="preserve">47101010033 </w:t>
      </w:r>
      <w:r w:rsidRPr="00751DBB">
        <w:rPr>
          <w:lang w:val="en-GB"/>
        </w:rPr>
        <w:t>- the recipient’s ID (= certificate’s CN)</w:t>
      </w:r>
    </w:p>
    <w:p w:rsidR="00207556" w:rsidRPr="00751DBB" w:rsidRDefault="00207556" w:rsidP="00207556">
      <w:pPr>
        <w:pStyle w:val="bat"/>
        <w:rPr>
          <w:b/>
          <w:u w:val="single"/>
          <w:lang w:val="en-GB"/>
        </w:rPr>
      </w:pPr>
    </w:p>
    <w:p w:rsidR="00207556" w:rsidRPr="00751DBB" w:rsidRDefault="00207556" w:rsidP="00207556">
      <w:pPr>
        <w:pStyle w:val="bat"/>
        <w:rPr>
          <w:b/>
          <w:u w:val="single"/>
          <w:lang w:val="en-GB"/>
        </w:rPr>
      </w:pPr>
      <w:r w:rsidRPr="00751DBB">
        <w:rPr>
          <w:b/>
          <w:u w:val="single"/>
          <w:lang w:val="en-GB"/>
        </w:rPr>
        <w:t>Sample: encrypting small doc (not DigiDoc compatible, unless original doc already in DIGIDOC-XML format)</w:t>
      </w:r>
    </w:p>
    <w:p w:rsidR="002A52C1" w:rsidRPr="00751DBB" w:rsidRDefault="00207556" w:rsidP="00207556">
      <w:pPr>
        <w:pStyle w:val="bat"/>
        <w:rPr>
          <w:lang w:val="en-GB"/>
        </w:rPr>
      </w:pPr>
      <w:r w:rsidRPr="00751DBB">
        <w:rPr>
          <w:lang w:val="en-GB"/>
        </w:rPr>
        <w:t xml:space="preserve">&gt; </w:t>
      </w:r>
      <w:proofErr w:type="gramStart"/>
      <w:r w:rsidR="002A52C1" w:rsidRPr="00751DBB">
        <w:rPr>
          <w:lang w:val="en-GB"/>
        </w:rPr>
        <w:t>cdigidoc</w:t>
      </w:r>
      <w:proofErr w:type="gramEnd"/>
      <w:r w:rsidR="002A52C1" w:rsidRPr="00751DBB">
        <w:rPr>
          <w:lang w:val="en-GB"/>
        </w:rPr>
        <w:t xml:space="preserve"> </w:t>
      </w:r>
      <w:r w:rsidR="002A52C1" w:rsidRPr="00751DBB">
        <w:rPr>
          <w:color w:val="0070C0"/>
          <w:lang w:val="en-GB"/>
        </w:rPr>
        <w:t>-encrypt c:\temp\test_Small.ddoc</w:t>
      </w:r>
      <w:r w:rsidR="002A52C1" w:rsidRPr="00751DBB">
        <w:rPr>
          <w:lang w:val="en-GB"/>
        </w:rPr>
        <w:t xml:space="preserve"> -out c:\Temp\test1.cdoc -encrecv c:\temp\Rcert.cer</w:t>
      </w:r>
    </w:p>
    <w:p w:rsidR="00207556" w:rsidRPr="00751DBB" w:rsidRDefault="00207556" w:rsidP="00207556">
      <w:pPr>
        <w:pStyle w:val="bat"/>
        <w:rPr>
          <w:lang w:val="en-GB"/>
        </w:rPr>
      </w:pP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lang w:val="en-GB"/>
        </w:rPr>
      </w:pPr>
      <w:r w:rsidRPr="00751DBB">
        <w:rPr>
          <w:lang w:val="en-GB"/>
        </w:rPr>
        <w:t xml:space="preserve">- c:\temp\Rcert.cer </w:t>
      </w:r>
      <w:r w:rsidRPr="00751DBB">
        <w:rPr>
          <w:lang w:val="en-GB"/>
        </w:rPr>
        <w:tab/>
        <w:t xml:space="preserve">– the recipient’s certificate file </w:t>
      </w:r>
    </w:p>
    <w:p w:rsidR="00207556" w:rsidRPr="00751DBB" w:rsidRDefault="00207556" w:rsidP="00207556">
      <w:pPr>
        <w:pStyle w:val="bat"/>
        <w:rPr>
          <w:color w:val="0070C0"/>
          <w:lang w:val="en-GB"/>
        </w:rPr>
      </w:pPr>
      <w:r w:rsidRPr="00751DBB">
        <w:rPr>
          <w:color w:val="0070C0"/>
          <w:lang w:val="en-GB"/>
        </w:rPr>
        <w:t xml:space="preserve">- c:\temp\test_Small.ddoc </w:t>
      </w:r>
      <w:r w:rsidRPr="00751DBB">
        <w:rPr>
          <w:color w:val="0070C0"/>
          <w:lang w:val="en-GB"/>
        </w:rPr>
        <w:tab/>
        <w:t>– the input file to be encrypted</w:t>
      </w:r>
    </w:p>
    <w:p w:rsidR="00207556" w:rsidRPr="00751DBB" w:rsidRDefault="00207556" w:rsidP="00207556">
      <w:pPr>
        <w:pStyle w:val="bat"/>
        <w:rPr>
          <w:lang w:val="en-GB"/>
        </w:rPr>
      </w:pPr>
      <w:r w:rsidRPr="00751DBB">
        <w:rPr>
          <w:lang w:val="en-GB"/>
        </w:rPr>
        <w:t>- c:\temp\test1.cdoc</w:t>
      </w:r>
      <w:r w:rsidRPr="00751DBB">
        <w:rPr>
          <w:lang w:val="en-GB"/>
        </w:rPr>
        <w:tab/>
        <w:t>- the encrypted file to be created</w:t>
      </w:r>
    </w:p>
    <w:p w:rsidR="00207556" w:rsidRPr="00751DBB" w:rsidRDefault="00207556" w:rsidP="00207556">
      <w:pPr>
        <w:pStyle w:val="bat"/>
        <w:rPr>
          <w:b/>
          <w:u w:val="single"/>
          <w:lang w:val="en-GB"/>
        </w:rPr>
      </w:pPr>
    </w:p>
    <w:p w:rsidR="00207556" w:rsidRPr="00751DBB" w:rsidRDefault="00207556" w:rsidP="00207556">
      <w:pPr>
        <w:pStyle w:val="bat"/>
        <w:rPr>
          <w:b/>
          <w:u w:val="single"/>
          <w:lang w:val="en-GB"/>
        </w:rPr>
      </w:pPr>
      <w:r w:rsidRPr="00751DBB">
        <w:rPr>
          <w:b/>
          <w:u w:val="single"/>
          <w:lang w:val="en-GB"/>
        </w:rPr>
        <w:t>Sample: encrypting large doc (not DigiDoc compatible, unless original doc already in DIGIDOC-XML format)</w:t>
      </w:r>
    </w:p>
    <w:p w:rsidR="002A52C1" w:rsidRPr="00751DBB" w:rsidRDefault="00207556" w:rsidP="00DC35D4">
      <w:pPr>
        <w:pStyle w:val="bat"/>
        <w:rPr>
          <w:lang w:val="en-GB"/>
        </w:rPr>
      </w:pPr>
      <w:r w:rsidRPr="00751DBB">
        <w:rPr>
          <w:lang w:val="en-GB"/>
        </w:rPr>
        <w:t xml:space="preserve">&gt; </w:t>
      </w:r>
      <w:proofErr w:type="gramStart"/>
      <w:r w:rsidR="002A52C1" w:rsidRPr="00751DBB">
        <w:rPr>
          <w:lang w:val="en-GB"/>
        </w:rPr>
        <w:t>cdigidoc</w:t>
      </w:r>
      <w:proofErr w:type="gramEnd"/>
      <w:r w:rsidR="002A52C1" w:rsidRPr="00751DBB">
        <w:rPr>
          <w:lang w:val="en-GB"/>
        </w:rPr>
        <w:t xml:space="preserve"> </w:t>
      </w:r>
      <w:r w:rsidR="002A52C1" w:rsidRPr="00751DBB">
        <w:rPr>
          <w:color w:val="0070C0"/>
          <w:lang w:val="en-GB"/>
        </w:rPr>
        <w:t xml:space="preserve">-encrypt-file c:\temp\test_Large.ddoc </w:t>
      </w:r>
      <w:r w:rsidR="002A52C1" w:rsidRPr="00751DBB">
        <w:rPr>
          <w:lang w:val="en-GB"/>
        </w:rPr>
        <w:t xml:space="preserve">c:\Temp\test1.cdoc -encrecv c:\temp\Rcert.cer  </w:t>
      </w:r>
    </w:p>
    <w:p w:rsidR="00DC35D4" w:rsidRPr="00751DBB" w:rsidRDefault="00DC35D4" w:rsidP="00207556">
      <w:pPr>
        <w:pStyle w:val="bat"/>
        <w:rPr>
          <w:lang w:val="en-GB"/>
        </w:rPr>
      </w:pP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lang w:val="en-GB"/>
        </w:rPr>
      </w:pPr>
      <w:r w:rsidRPr="00751DBB">
        <w:rPr>
          <w:lang w:val="en-GB"/>
        </w:rPr>
        <w:t xml:space="preserve">- c:\temp\Rcert.cer </w:t>
      </w:r>
      <w:r w:rsidRPr="00751DBB">
        <w:rPr>
          <w:lang w:val="en-GB"/>
        </w:rPr>
        <w:tab/>
        <w:t xml:space="preserve">– the recipient’s certificate file </w:t>
      </w:r>
    </w:p>
    <w:p w:rsidR="00207556" w:rsidRPr="00751DBB" w:rsidRDefault="00207556" w:rsidP="00207556">
      <w:pPr>
        <w:pStyle w:val="bat"/>
        <w:rPr>
          <w:color w:val="0070C0"/>
          <w:lang w:val="en-GB"/>
        </w:rPr>
      </w:pPr>
      <w:r w:rsidRPr="00751DBB">
        <w:rPr>
          <w:color w:val="0070C0"/>
          <w:lang w:val="en-GB"/>
        </w:rPr>
        <w:t xml:space="preserve">- c:\temp\test_Large.ddoc </w:t>
      </w:r>
      <w:r w:rsidRPr="00751DBB">
        <w:rPr>
          <w:color w:val="0070C0"/>
          <w:lang w:val="en-GB"/>
        </w:rPr>
        <w:tab/>
        <w:t>– the input file to be encrypted</w:t>
      </w:r>
    </w:p>
    <w:p w:rsidR="00207556" w:rsidRPr="00751DBB" w:rsidRDefault="00207556" w:rsidP="00207556">
      <w:pPr>
        <w:pStyle w:val="bat"/>
        <w:rPr>
          <w:lang w:val="en-GB"/>
        </w:rPr>
      </w:pPr>
      <w:r w:rsidRPr="00751DBB">
        <w:rPr>
          <w:lang w:val="en-GB"/>
        </w:rPr>
        <w:t>- c:\temp\test1.cdoc</w:t>
      </w:r>
      <w:r w:rsidRPr="00751DBB">
        <w:rPr>
          <w:lang w:val="en-GB"/>
        </w:rPr>
        <w:tab/>
        <w:t>- the encrypted file to be created</w:t>
      </w:r>
    </w:p>
    <w:p w:rsidR="00207556" w:rsidRPr="00751DBB" w:rsidRDefault="00207556" w:rsidP="00207556">
      <w:pPr>
        <w:pStyle w:val="bat"/>
        <w:rPr>
          <w:b/>
          <w:u w:val="single"/>
          <w:lang w:val="en-GB"/>
        </w:rPr>
      </w:pPr>
    </w:p>
    <w:p w:rsidR="00207556" w:rsidRPr="00751DBB" w:rsidRDefault="00207556" w:rsidP="00207556">
      <w:pPr>
        <w:pStyle w:val="bat"/>
        <w:rPr>
          <w:b/>
          <w:u w:val="single"/>
          <w:lang w:val="en-GB"/>
        </w:rPr>
      </w:pPr>
      <w:r w:rsidRPr="00751DBB">
        <w:rPr>
          <w:b/>
          <w:u w:val="single"/>
          <w:lang w:val="en-GB"/>
        </w:rPr>
        <w:t xml:space="preserve">Sample: </w:t>
      </w:r>
      <w:r w:rsidR="002A52C1" w:rsidRPr="00751DBB">
        <w:rPr>
          <w:b/>
          <w:u w:val="single"/>
          <w:lang w:val="en-GB"/>
        </w:rPr>
        <w:t xml:space="preserve">encrypting </w:t>
      </w:r>
      <w:r w:rsidRPr="00751DBB">
        <w:rPr>
          <w:b/>
          <w:u w:val="single"/>
          <w:lang w:val="en-GB"/>
        </w:rPr>
        <w:t>small doc for multiple recipients</w:t>
      </w:r>
    </w:p>
    <w:p w:rsidR="002A52C1" w:rsidRPr="00751DBB" w:rsidRDefault="00207556" w:rsidP="00207556">
      <w:pPr>
        <w:pStyle w:val="bat"/>
        <w:rPr>
          <w:lang w:val="en-GB"/>
        </w:rPr>
      </w:pPr>
      <w:r w:rsidRPr="00751DBB">
        <w:rPr>
          <w:lang w:val="en-GB"/>
        </w:rPr>
        <w:t xml:space="preserve">&gt; </w:t>
      </w:r>
      <w:proofErr w:type="gramStart"/>
      <w:r w:rsidR="002A52C1" w:rsidRPr="00751DBB">
        <w:rPr>
          <w:lang w:val="en-GB"/>
        </w:rPr>
        <w:t>cdigidoc</w:t>
      </w:r>
      <w:proofErr w:type="gramEnd"/>
      <w:r w:rsidR="002A52C1" w:rsidRPr="00751DBB">
        <w:rPr>
          <w:lang w:val="en-GB"/>
        </w:rPr>
        <w:t xml:space="preserve"> -encrypt-sk c:\temp\test1.txt </w:t>
      </w:r>
      <w:r w:rsidR="009B47E5" w:rsidRPr="00751DBB">
        <w:rPr>
          <w:lang w:val="en-GB"/>
        </w:rPr>
        <w:t xml:space="preserve">–out </w:t>
      </w:r>
      <w:r w:rsidR="002A52C1" w:rsidRPr="00751DBB">
        <w:rPr>
          <w:lang w:val="en-GB"/>
        </w:rPr>
        <w:t>c:\Temp\test</w:t>
      </w:r>
      <w:r w:rsidR="009B47E5" w:rsidRPr="00751DBB">
        <w:rPr>
          <w:lang w:val="en-GB"/>
        </w:rPr>
        <w:t>1</w:t>
      </w:r>
      <w:r w:rsidR="002A52C1" w:rsidRPr="00751DBB">
        <w:rPr>
          <w:lang w:val="en-GB"/>
        </w:rPr>
        <w:t xml:space="preserve">.cdoc </w:t>
      </w:r>
      <w:r w:rsidR="002A52C1" w:rsidRPr="00751DBB">
        <w:rPr>
          <w:color w:val="0070C0"/>
          <w:lang w:val="en-GB"/>
        </w:rPr>
        <w:t>-encrecv c:\temp\R1cert.cer -encrecv c:\temp\R2cert.cer</w:t>
      </w:r>
    </w:p>
    <w:p w:rsidR="00207556" w:rsidRPr="00751DBB" w:rsidRDefault="00207556" w:rsidP="00207556">
      <w:pPr>
        <w:pStyle w:val="bat"/>
        <w:rPr>
          <w:rFonts w:ascii="Courier New" w:hAnsi="Courier New"/>
          <w:szCs w:val="20"/>
          <w:lang w:val="en-GB"/>
        </w:rPr>
      </w:pPr>
    </w:p>
    <w:p w:rsidR="00207556" w:rsidRPr="00751DBB" w:rsidRDefault="00207556" w:rsidP="00207556">
      <w:pPr>
        <w:pStyle w:val="bat"/>
        <w:rPr>
          <w:rFonts w:cs="Consolas"/>
          <w:szCs w:val="20"/>
          <w:lang w:val="en-GB"/>
        </w:rPr>
      </w:pPr>
      <w:r w:rsidRPr="00751DBB">
        <w:rPr>
          <w:rFonts w:cs="Consolas"/>
          <w:szCs w:val="20"/>
          <w:lang w:val="en-GB"/>
        </w:rPr>
        <w:t xml:space="preserve">Input: </w:t>
      </w:r>
    </w:p>
    <w:p w:rsidR="009B47E5" w:rsidRPr="00751DBB" w:rsidRDefault="009B47E5" w:rsidP="009B47E5">
      <w:pPr>
        <w:pStyle w:val="bat"/>
        <w:rPr>
          <w:rFonts w:cs="Consolas"/>
          <w:szCs w:val="20"/>
          <w:lang w:val="en-GB"/>
        </w:rPr>
      </w:pPr>
      <w:r w:rsidRPr="00751DBB">
        <w:rPr>
          <w:rFonts w:cs="Consolas"/>
          <w:szCs w:val="20"/>
          <w:lang w:val="en-GB"/>
        </w:rPr>
        <w:t xml:space="preserve">- C:\temp\test1.txt </w:t>
      </w:r>
      <w:r w:rsidRPr="00751DBB">
        <w:rPr>
          <w:rFonts w:cs="Consolas"/>
          <w:szCs w:val="20"/>
          <w:lang w:val="en-GB"/>
        </w:rPr>
        <w:tab/>
        <w:t>– the input file to be encrypted</w:t>
      </w:r>
    </w:p>
    <w:p w:rsidR="009B47E5" w:rsidRPr="00751DBB" w:rsidRDefault="009B47E5" w:rsidP="009B47E5">
      <w:pPr>
        <w:pStyle w:val="bat"/>
        <w:rPr>
          <w:rFonts w:cs="Consolas"/>
          <w:lang w:val="en-GB"/>
        </w:rPr>
      </w:pPr>
      <w:r w:rsidRPr="00751DBB">
        <w:rPr>
          <w:rFonts w:cs="Consolas"/>
          <w:lang w:val="en-GB"/>
        </w:rPr>
        <w:t>- C:\temp\test1.cdoc</w:t>
      </w:r>
      <w:r w:rsidRPr="00751DBB">
        <w:rPr>
          <w:rFonts w:cs="Consolas"/>
          <w:lang w:val="en-GB"/>
        </w:rPr>
        <w:tab/>
        <w:t>- the encrypted file to be created</w:t>
      </w:r>
    </w:p>
    <w:p w:rsidR="00207556" w:rsidRPr="00751DBB" w:rsidRDefault="00207556" w:rsidP="00207556">
      <w:pPr>
        <w:pStyle w:val="bat"/>
        <w:rPr>
          <w:rFonts w:cs="Consolas"/>
          <w:color w:val="0070C0"/>
          <w:szCs w:val="20"/>
          <w:lang w:val="en-GB"/>
        </w:rPr>
      </w:pPr>
      <w:r w:rsidRPr="00751DBB">
        <w:rPr>
          <w:rFonts w:cs="Consolas"/>
          <w:color w:val="0070C0"/>
          <w:szCs w:val="20"/>
          <w:lang w:val="en-GB"/>
        </w:rPr>
        <w:t xml:space="preserve">- C:\temp\R1cert.cer </w:t>
      </w:r>
      <w:r w:rsidRPr="00751DBB">
        <w:rPr>
          <w:rFonts w:cs="Consolas"/>
          <w:color w:val="0070C0"/>
          <w:szCs w:val="20"/>
          <w:lang w:val="en-GB"/>
        </w:rPr>
        <w:tab/>
        <w:t>– the 1</w:t>
      </w:r>
      <w:r w:rsidRPr="00751DBB">
        <w:rPr>
          <w:rFonts w:cs="Consolas"/>
          <w:color w:val="0070C0"/>
          <w:szCs w:val="20"/>
          <w:vertAlign w:val="superscript"/>
          <w:lang w:val="en-GB"/>
        </w:rPr>
        <w:t>st</w:t>
      </w:r>
      <w:r w:rsidRPr="00751DBB">
        <w:rPr>
          <w:rFonts w:cs="Consolas"/>
          <w:color w:val="0070C0"/>
          <w:szCs w:val="20"/>
          <w:lang w:val="en-GB"/>
        </w:rPr>
        <w:t xml:space="preserve"> recipient’s certificate file </w:t>
      </w:r>
    </w:p>
    <w:p w:rsidR="00207556" w:rsidRDefault="00207556" w:rsidP="00207556">
      <w:pPr>
        <w:pStyle w:val="bat"/>
        <w:rPr>
          <w:rFonts w:cs="Consolas"/>
          <w:color w:val="0070C0"/>
          <w:szCs w:val="20"/>
          <w:lang w:val="en-GB"/>
        </w:rPr>
      </w:pPr>
      <w:r w:rsidRPr="00751DBB">
        <w:rPr>
          <w:rFonts w:cs="Consolas"/>
          <w:color w:val="0070C0"/>
          <w:szCs w:val="20"/>
          <w:lang w:val="en-GB"/>
        </w:rPr>
        <w:t xml:space="preserve">- C:\temp\R2cert.cer </w:t>
      </w:r>
      <w:r w:rsidRPr="00751DBB">
        <w:rPr>
          <w:rFonts w:cs="Consolas"/>
          <w:color w:val="0070C0"/>
          <w:szCs w:val="20"/>
          <w:lang w:val="en-GB"/>
        </w:rPr>
        <w:tab/>
        <w:t>– the 2</w:t>
      </w:r>
      <w:r w:rsidRPr="00751DBB">
        <w:rPr>
          <w:rFonts w:cs="Consolas"/>
          <w:color w:val="0070C0"/>
          <w:szCs w:val="20"/>
          <w:vertAlign w:val="superscript"/>
          <w:lang w:val="en-GB"/>
        </w:rPr>
        <w:t>nd</w:t>
      </w:r>
      <w:r w:rsidRPr="00751DBB">
        <w:rPr>
          <w:rFonts w:cs="Consolas"/>
          <w:color w:val="0070C0"/>
          <w:szCs w:val="20"/>
          <w:lang w:val="en-GB"/>
        </w:rPr>
        <w:t xml:space="preserve"> recipient’s certificate file </w:t>
      </w:r>
    </w:p>
    <w:p w:rsidR="007535AF" w:rsidRDefault="007535AF" w:rsidP="00207556">
      <w:pPr>
        <w:pStyle w:val="bat"/>
        <w:rPr>
          <w:rFonts w:cs="Consolas"/>
          <w:color w:val="0070C0"/>
          <w:szCs w:val="20"/>
          <w:lang w:val="en-GB"/>
        </w:rPr>
      </w:pPr>
    </w:p>
    <w:p w:rsidR="007535AF" w:rsidRPr="00751DBB" w:rsidRDefault="007535AF" w:rsidP="007535AF">
      <w:pPr>
        <w:pStyle w:val="bat"/>
        <w:rPr>
          <w:b/>
          <w:u w:val="single"/>
          <w:lang w:val="en-GB"/>
        </w:rPr>
      </w:pPr>
      <w:r w:rsidRPr="00751DBB">
        <w:rPr>
          <w:b/>
          <w:u w:val="single"/>
          <w:lang w:val="en-GB"/>
        </w:rPr>
        <w:t>Sample: encrypting small doc (DigiDoc compatible, original in any format)</w:t>
      </w:r>
      <w:r>
        <w:rPr>
          <w:b/>
          <w:u w:val="single"/>
          <w:lang w:val="en-GB"/>
        </w:rPr>
        <w:t>, operation in memory</w:t>
      </w:r>
    </w:p>
    <w:p w:rsidR="007535AF" w:rsidRPr="00751DBB" w:rsidRDefault="007535AF" w:rsidP="007535AF">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w:t>
      </w:r>
      <w:r w:rsidRPr="007535AF">
        <w:rPr>
          <w:color w:val="auto"/>
          <w:lang w:val="en-GB"/>
        </w:rPr>
        <w:t xml:space="preserve">-encrypt-sk c:\temp\test_Small.txt </w:t>
      </w:r>
      <w:r w:rsidRPr="007535AF">
        <w:rPr>
          <w:color w:val="0070C0"/>
          <w:lang w:val="en-GB"/>
        </w:rPr>
        <w:t>–out-mem</w:t>
      </w:r>
      <w:r w:rsidRPr="00751DBB">
        <w:rPr>
          <w:lang w:val="en-GB"/>
        </w:rPr>
        <w:t xml:space="preserve"> c:\Temp\test1.cdoc -encrecv c:\temp\Rcert.cer MÄNNIK,MARI-LIIS,47101010033 </w:t>
      </w:r>
    </w:p>
    <w:p w:rsidR="007535AF" w:rsidRPr="00751DBB" w:rsidRDefault="007535AF" w:rsidP="007535AF">
      <w:pPr>
        <w:pStyle w:val="bat"/>
        <w:rPr>
          <w:lang w:val="en-GB"/>
        </w:rPr>
      </w:pPr>
    </w:p>
    <w:p w:rsidR="007535AF" w:rsidRPr="00751DBB" w:rsidRDefault="007535AF" w:rsidP="007535AF">
      <w:pPr>
        <w:pStyle w:val="bat"/>
        <w:rPr>
          <w:lang w:val="en-GB"/>
        </w:rPr>
      </w:pPr>
      <w:r w:rsidRPr="00751DBB">
        <w:rPr>
          <w:lang w:val="en-GB"/>
        </w:rPr>
        <w:t xml:space="preserve">Input: </w:t>
      </w:r>
    </w:p>
    <w:p w:rsidR="007535AF" w:rsidRPr="007535AF" w:rsidRDefault="007535AF" w:rsidP="007535AF">
      <w:pPr>
        <w:pStyle w:val="bat"/>
        <w:rPr>
          <w:color w:val="auto"/>
          <w:lang w:val="en-GB"/>
        </w:rPr>
      </w:pPr>
      <w:r w:rsidRPr="007535AF">
        <w:rPr>
          <w:color w:val="auto"/>
          <w:lang w:val="en-GB"/>
        </w:rPr>
        <w:t>- c:\temp\test_Small.txt – the input file to be encrypted</w:t>
      </w:r>
    </w:p>
    <w:p w:rsidR="007535AF" w:rsidRPr="00751DBB" w:rsidRDefault="007535AF" w:rsidP="007535AF">
      <w:pPr>
        <w:pStyle w:val="bat"/>
        <w:rPr>
          <w:lang w:val="en-GB"/>
        </w:rPr>
      </w:pPr>
      <w:r w:rsidRPr="00751DBB">
        <w:rPr>
          <w:lang w:val="en-GB"/>
        </w:rPr>
        <w:t>- c:\temp\test1.cdoc</w:t>
      </w:r>
      <w:r w:rsidRPr="00751DBB">
        <w:rPr>
          <w:lang w:val="en-GB"/>
        </w:rPr>
        <w:tab/>
        <w:t>- the encrypted file to be created</w:t>
      </w:r>
    </w:p>
    <w:p w:rsidR="007535AF" w:rsidRPr="00751DBB" w:rsidRDefault="007535AF" w:rsidP="007535AF">
      <w:pPr>
        <w:pStyle w:val="bat"/>
        <w:rPr>
          <w:lang w:val="en-GB"/>
        </w:rPr>
      </w:pPr>
      <w:r w:rsidRPr="00751DBB">
        <w:rPr>
          <w:lang w:val="en-GB"/>
        </w:rPr>
        <w:t xml:space="preserve">- c:\temp\Rcert.cer </w:t>
      </w:r>
      <w:r w:rsidRPr="00751DBB">
        <w:rPr>
          <w:lang w:val="en-GB"/>
        </w:rPr>
        <w:tab/>
        <w:t xml:space="preserve">– the recipient’s certificate file </w:t>
      </w:r>
    </w:p>
    <w:p w:rsidR="007535AF" w:rsidRPr="007535AF" w:rsidRDefault="007535AF" w:rsidP="007535AF">
      <w:pPr>
        <w:pStyle w:val="bat"/>
        <w:rPr>
          <w:lang w:val="en-GB"/>
        </w:rPr>
      </w:pPr>
      <w:r w:rsidRPr="00751DBB">
        <w:rPr>
          <w:lang w:val="en-GB"/>
        </w:rPr>
        <w:t>- MÄNNIK</w:t>
      </w:r>
      <w:proofErr w:type="gramStart"/>
      <w:r w:rsidRPr="00751DBB">
        <w:rPr>
          <w:lang w:val="en-GB"/>
        </w:rPr>
        <w:t>,MARI</w:t>
      </w:r>
      <w:proofErr w:type="gramEnd"/>
      <w:r w:rsidRPr="00751DBB">
        <w:rPr>
          <w:lang w:val="en-GB"/>
        </w:rPr>
        <w:t>-LIIS,47101010033 - the recipient’s ID (= certificate’s CN)</w:t>
      </w:r>
    </w:p>
    <w:p w:rsidR="00207556" w:rsidRPr="00751DBB" w:rsidRDefault="00207556" w:rsidP="00207556">
      <w:pPr>
        <w:rPr>
          <w:b/>
          <w:lang w:val="en-GB"/>
        </w:rPr>
      </w:pPr>
    </w:p>
    <w:p w:rsidR="00207556" w:rsidRPr="00751DBB" w:rsidRDefault="00207556" w:rsidP="00207556">
      <w:pPr>
        <w:rPr>
          <w:b/>
          <w:u w:val="single"/>
          <w:lang w:val="en-GB"/>
        </w:rPr>
      </w:pPr>
      <w:r w:rsidRPr="00751DBB">
        <w:rPr>
          <w:b/>
          <w:u w:val="single"/>
          <w:lang w:val="en-GB"/>
        </w:rPr>
        <w:t>Decrypting files</w:t>
      </w:r>
    </w:p>
    <w:p w:rsidR="00207556" w:rsidRPr="00751DBB" w:rsidRDefault="0006016A" w:rsidP="00207556">
      <w:pPr>
        <w:rPr>
          <w:lang w:val="en-GB"/>
        </w:rPr>
      </w:pPr>
      <w:r w:rsidRPr="00751DBB">
        <w:rPr>
          <w:b/>
          <w:lang w:val="en-GB"/>
        </w:rPr>
        <w:t>-</w:t>
      </w:r>
      <w:proofErr w:type="gramStart"/>
      <w:r w:rsidRPr="00751DBB">
        <w:rPr>
          <w:b/>
          <w:lang w:val="en-GB"/>
        </w:rPr>
        <w:t>decrypt-</w:t>
      </w:r>
      <w:proofErr w:type="gramEnd"/>
      <w:r w:rsidRPr="00751DBB">
        <w:rPr>
          <w:b/>
          <w:lang w:val="en-GB"/>
        </w:rPr>
        <w:t>sk &lt;input</w:t>
      </w:r>
      <w:r w:rsidR="00207556" w:rsidRPr="00751DBB">
        <w:rPr>
          <w:b/>
          <w:lang w:val="en-GB"/>
        </w:rPr>
        <w:t>-file&gt;</w:t>
      </w:r>
      <w:r w:rsidR="00207556" w:rsidRPr="00751DBB">
        <w:rPr>
          <w:lang w:val="en-GB"/>
        </w:rPr>
        <w:t xml:space="preserve"> </w:t>
      </w:r>
      <w:r w:rsidR="00932643" w:rsidRPr="00751DBB">
        <w:rPr>
          <w:b/>
          <w:lang w:val="en-GB"/>
        </w:rPr>
        <w:t>&lt;pin&gt;</w:t>
      </w:r>
      <w:r w:rsidR="002619D5" w:rsidRPr="00751DBB">
        <w:rPr>
          <w:b/>
          <w:lang w:val="en-GB"/>
        </w:rPr>
        <w:t xml:space="preserve"> [pkcs12-file]</w:t>
      </w:r>
      <w:r w:rsidR="00A12539">
        <w:rPr>
          <w:b/>
          <w:lang w:val="en-GB"/>
        </w:rPr>
        <w:t xml:space="preserve"> [slot(0)]</w:t>
      </w:r>
    </w:p>
    <w:p w:rsidR="00207556" w:rsidRPr="00751DBB" w:rsidRDefault="00207556" w:rsidP="00207556">
      <w:pPr>
        <w:pStyle w:val="UtilitySyntax"/>
        <w:rPr>
          <w:lang w:val="en-GB"/>
        </w:rPr>
      </w:pPr>
      <w:r w:rsidRPr="00751DBB">
        <w:rPr>
          <w:lang w:val="en-GB"/>
        </w:rPr>
        <w:t xml:space="preserve">Decrypts and possibly decompresses the encrypted file just read in and writes to output file. </w:t>
      </w:r>
      <w:proofErr w:type="gramStart"/>
      <w:r w:rsidRPr="00751DBB">
        <w:rPr>
          <w:lang w:val="en-GB"/>
        </w:rPr>
        <w:t>Expects the encrypted file t</w:t>
      </w:r>
      <w:r w:rsidRPr="00751DBB">
        <w:rPr>
          <w:b/>
          <w:lang w:val="en-GB"/>
        </w:rPr>
        <w:t>o be inside a DigiDoc container</w:t>
      </w:r>
      <w:r w:rsidRPr="00751DBB">
        <w:rPr>
          <w:lang w:val="en-GB"/>
        </w:rPr>
        <w:t>.</w:t>
      </w:r>
      <w:proofErr w:type="gramEnd"/>
    </w:p>
    <w:p w:rsidR="0006016A" w:rsidRPr="00751DBB" w:rsidRDefault="0006016A" w:rsidP="0006016A">
      <w:pPr>
        <w:pStyle w:val="UtilitySyntax"/>
        <w:rPr>
          <w:lang w:val="en-GB"/>
        </w:rPr>
      </w:pPr>
      <w:r w:rsidRPr="00751DBB">
        <w:rPr>
          <w:b/>
          <w:lang w:val="en-GB"/>
        </w:rPr>
        <w:t>Input file</w:t>
      </w:r>
      <w:r w:rsidRPr="00751DBB">
        <w:rPr>
          <w:lang w:val="en-GB"/>
        </w:rPr>
        <w:t xml:space="preserve"> (required) specifies the input file’s name.</w:t>
      </w:r>
    </w:p>
    <w:p w:rsidR="0006016A" w:rsidRPr="00751DBB" w:rsidRDefault="00207556" w:rsidP="00207556">
      <w:pPr>
        <w:pStyle w:val="UtilitySyntax"/>
        <w:rPr>
          <w:lang w:val="en-GB"/>
        </w:rPr>
      </w:pPr>
      <w:r w:rsidRPr="00751DBB">
        <w:rPr>
          <w:b/>
          <w:lang w:val="en-GB"/>
        </w:rPr>
        <w:t>Pin</w:t>
      </w:r>
      <w:r w:rsidRPr="00751DBB">
        <w:rPr>
          <w:lang w:val="en-GB"/>
        </w:rPr>
        <w:t xml:space="preserve"> (required) represents the recipient’s pin1 (in context of Estonian ID cards). </w:t>
      </w:r>
    </w:p>
    <w:p w:rsidR="002619D5" w:rsidRDefault="002619D5" w:rsidP="00207556">
      <w:pPr>
        <w:pStyle w:val="UtilitySyntax"/>
        <w:rPr>
          <w:lang w:val="en-GB"/>
        </w:rPr>
      </w:pPr>
      <w:proofErr w:type="gramStart"/>
      <w:r w:rsidRPr="00751DBB">
        <w:rPr>
          <w:b/>
          <w:lang w:val="en-GB"/>
        </w:rPr>
        <w:lastRenderedPageBreak/>
        <w:t>pkcs12-file</w:t>
      </w:r>
      <w:proofErr w:type="gramEnd"/>
      <w:r w:rsidRPr="00751DBB">
        <w:rPr>
          <w:b/>
          <w:lang w:val="en-GB"/>
        </w:rPr>
        <w:t xml:space="preserve"> </w:t>
      </w:r>
      <w:r w:rsidRPr="00751DBB">
        <w:rPr>
          <w:lang w:val="en-GB"/>
        </w:rPr>
        <w:t>(optional)</w:t>
      </w:r>
      <w:r w:rsidRPr="00751DBB">
        <w:rPr>
          <w:b/>
          <w:lang w:val="en-GB"/>
        </w:rPr>
        <w:t xml:space="preserve"> </w:t>
      </w:r>
      <w:r w:rsidRPr="00751DBB">
        <w:rPr>
          <w:lang w:val="en-GB"/>
        </w:rPr>
        <w:t>specifies the PKCS#12 file if decrypting is done with a software token.</w:t>
      </w:r>
    </w:p>
    <w:p w:rsidR="00885CF0" w:rsidRPr="00751DBB" w:rsidRDefault="00885CF0" w:rsidP="00207556">
      <w:pPr>
        <w:pStyle w:val="UtilitySyntax"/>
        <w:rPr>
          <w:lang w:val="en-GB"/>
        </w:rPr>
      </w:pPr>
      <w:proofErr w:type="gramStart"/>
      <w:r>
        <w:rPr>
          <w:b/>
          <w:lang w:val="en-GB"/>
        </w:rPr>
        <w:t>slot</w:t>
      </w:r>
      <w:proofErr w:type="gramEnd"/>
      <w:r>
        <w:rPr>
          <w:b/>
          <w:lang w:val="en-GB"/>
        </w:rPr>
        <w:t xml:space="preserve"> </w:t>
      </w:r>
      <w:r w:rsidRPr="00885CF0">
        <w:rPr>
          <w:lang w:val="en-GB"/>
        </w:rPr>
        <w:t>(</w:t>
      </w:r>
      <w:r>
        <w:rPr>
          <w:lang w:val="en-GB"/>
        </w:rPr>
        <w:t xml:space="preserve">optional) </w:t>
      </w:r>
      <w:r w:rsidR="00E53CE5">
        <w:rPr>
          <w:lang w:val="en-GB"/>
        </w:rPr>
        <w:t xml:space="preserve">specifies sequence number </w:t>
      </w:r>
      <w:r w:rsidR="00C93EAC">
        <w:rPr>
          <w:lang w:val="en-GB"/>
        </w:rPr>
        <w:t xml:space="preserve">(counting from zero) </w:t>
      </w:r>
      <w:r w:rsidR="00E53CE5">
        <w:rPr>
          <w:lang w:val="en-GB"/>
        </w:rPr>
        <w:t xml:space="preserve">of the </w:t>
      </w:r>
      <w:r w:rsidR="001B4CD9">
        <w:rPr>
          <w:lang w:val="en-GB"/>
        </w:rPr>
        <w:t xml:space="preserve">recipient’s </w:t>
      </w:r>
      <w:r w:rsidR="00E53CE5">
        <w:rPr>
          <w:lang w:val="en-GB"/>
        </w:rPr>
        <w:t xml:space="preserve">decryption certificate and accompanying private key on the identity token. Slot 0 is used by default. Note that the sequence number </w:t>
      </w:r>
      <w:r w:rsidR="0004655B">
        <w:rPr>
          <w:lang w:val="en-GB"/>
        </w:rPr>
        <w:t xml:space="preserve">used in the current command </w:t>
      </w:r>
      <w:r w:rsidR="00E53CE5">
        <w:rPr>
          <w:lang w:val="en-GB"/>
        </w:rPr>
        <w:t>may not be the same as the actual slot</w:t>
      </w:r>
      <w:r w:rsidR="00384C75">
        <w:rPr>
          <w:lang w:val="en-GB"/>
        </w:rPr>
        <w:t>’s</w:t>
      </w:r>
      <w:r w:rsidR="00E53CE5">
        <w:rPr>
          <w:lang w:val="en-GB"/>
        </w:rPr>
        <w:t xml:space="preserve"> ID. </w:t>
      </w:r>
    </w:p>
    <w:p w:rsidR="00207556" w:rsidRPr="00751DBB" w:rsidRDefault="00207556" w:rsidP="00207556">
      <w:pPr>
        <w:pStyle w:val="UtilitySyntax"/>
        <w:rPr>
          <w:lang w:val="en-GB"/>
        </w:rPr>
      </w:pPr>
      <w:r w:rsidRPr="00751DBB">
        <w:rPr>
          <w:b/>
          <w:lang w:val="en-GB"/>
        </w:rPr>
        <w:t>Note:</w:t>
      </w:r>
      <w:r w:rsidRPr="00751DBB">
        <w:rPr>
          <w:lang w:val="en-GB"/>
        </w:rPr>
        <w:t xml:space="preserve"> There are also alternative commands for decryption, depending on the encrypted file’s format, size and the certificate type used for decrypting it.</w:t>
      </w:r>
    </w:p>
    <w:p w:rsidR="00207556" w:rsidRPr="00751DBB" w:rsidRDefault="00207556" w:rsidP="00207556">
      <w:pPr>
        <w:ind w:left="567"/>
        <w:rPr>
          <w:lang w:val="en-GB"/>
        </w:rPr>
      </w:pPr>
      <w:r w:rsidRPr="00751DBB">
        <w:rPr>
          <w:b/>
          <w:i/>
          <w:lang w:val="en-GB"/>
        </w:rPr>
        <w:t xml:space="preserve">-decrypt </w:t>
      </w:r>
      <w:r w:rsidR="004E2156" w:rsidRPr="00751DBB">
        <w:rPr>
          <w:b/>
          <w:i/>
          <w:lang w:val="en-GB"/>
        </w:rPr>
        <w:t>&lt;input</w:t>
      </w:r>
      <w:r w:rsidRPr="00751DBB">
        <w:rPr>
          <w:b/>
          <w:i/>
          <w:lang w:val="en-GB"/>
        </w:rPr>
        <w:t>-file&gt;</w:t>
      </w:r>
      <w:r w:rsidRPr="00751DBB">
        <w:rPr>
          <w:lang w:val="en-GB"/>
        </w:rPr>
        <w:t xml:space="preserve"> </w:t>
      </w:r>
      <w:r w:rsidR="004E2156" w:rsidRPr="00751DBB">
        <w:rPr>
          <w:b/>
          <w:i/>
          <w:lang w:val="en-GB"/>
        </w:rPr>
        <w:t>&lt;pin&gt;</w:t>
      </w:r>
      <w:r w:rsidR="002619D5" w:rsidRPr="00751DBB">
        <w:rPr>
          <w:b/>
          <w:i/>
          <w:lang w:val="en-GB"/>
        </w:rPr>
        <w:t xml:space="preserve"> [pkcs12-file]</w:t>
      </w:r>
      <w:r w:rsidR="008E1FAC">
        <w:rPr>
          <w:b/>
          <w:i/>
          <w:lang w:val="en-GB"/>
        </w:rPr>
        <w:t xml:space="preserve"> </w:t>
      </w:r>
      <w:r w:rsidR="008E1FAC" w:rsidRPr="008E1FAC">
        <w:rPr>
          <w:b/>
          <w:i/>
          <w:lang w:val="en-GB"/>
        </w:rPr>
        <w:t>[</w:t>
      </w:r>
      <w:proofErr w:type="gramStart"/>
      <w:r w:rsidR="008E1FAC" w:rsidRPr="008E1FAC">
        <w:rPr>
          <w:b/>
          <w:i/>
          <w:lang w:val="en-GB"/>
        </w:rPr>
        <w:t>slot(</w:t>
      </w:r>
      <w:proofErr w:type="gramEnd"/>
      <w:r w:rsidR="008E1FAC" w:rsidRPr="008E1FAC">
        <w:rPr>
          <w:b/>
          <w:i/>
          <w:lang w:val="en-GB"/>
        </w:rPr>
        <w:t>0)]</w:t>
      </w:r>
    </w:p>
    <w:p w:rsidR="00207556" w:rsidRPr="00751DBB" w:rsidRDefault="00207556" w:rsidP="00207556">
      <w:pPr>
        <w:pStyle w:val="UtilitySyntax"/>
        <w:ind w:left="1134"/>
        <w:rPr>
          <w:lang w:val="en-GB"/>
        </w:rPr>
      </w:pPr>
      <w:r w:rsidRPr="00751DBB">
        <w:rPr>
          <w:lang w:val="en-GB"/>
        </w:rPr>
        <w:t>Of</w:t>
      </w:r>
      <w:r w:rsidR="0006016A" w:rsidRPr="00751DBB">
        <w:rPr>
          <w:lang w:val="en-GB"/>
        </w:rPr>
        <w:t xml:space="preserve">fers same functionality as </w:t>
      </w:r>
      <w:r w:rsidRPr="00751DBB">
        <w:rPr>
          <w:lang w:val="en-GB"/>
        </w:rPr>
        <w:t>-decrypt-</w:t>
      </w:r>
      <w:proofErr w:type="gramStart"/>
      <w:r w:rsidRPr="00751DBB">
        <w:rPr>
          <w:lang w:val="en-GB"/>
        </w:rPr>
        <w:t>sk</w:t>
      </w:r>
      <w:proofErr w:type="gramEnd"/>
      <w:r w:rsidRPr="00751DBB">
        <w:rPr>
          <w:lang w:val="en-GB"/>
        </w:rPr>
        <w:t>, should be used for decrypting</w:t>
      </w:r>
      <w:r w:rsidRPr="00751DBB">
        <w:rPr>
          <w:b/>
          <w:lang w:val="en-GB"/>
        </w:rPr>
        <w:t xml:space="preserve"> small</w:t>
      </w:r>
      <w:r w:rsidRPr="00751DBB">
        <w:rPr>
          <w:lang w:val="en-GB"/>
        </w:rPr>
        <w:t xml:space="preserve"> files (which do not need to be inside a DigiDoc container).</w:t>
      </w:r>
    </w:p>
    <w:p w:rsidR="0006016A" w:rsidRPr="00751DBB" w:rsidRDefault="0006016A" w:rsidP="00207556">
      <w:pPr>
        <w:pStyle w:val="UtilitySyntax"/>
        <w:ind w:left="1134"/>
        <w:rPr>
          <w:lang w:val="en-GB"/>
        </w:rPr>
      </w:pPr>
      <w:r w:rsidRPr="00751DBB">
        <w:rPr>
          <w:b/>
          <w:lang w:val="en-GB"/>
        </w:rPr>
        <w:t>Input file</w:t>
      </w:r>
      <w:r w:rsidRPr="00751DBB">
        <w:rPr>
          <w:lang w:val="en-GB"/>
        </w:rPr>
        <w:t xml:space="preserve"> (required) specifies the input file’s name.</w:t>
      </w:r>
    </w:p>
    <w:p w:rsidR="002619D5" w:rsidRPr="00751DBB" w:rsidRDefault="00207556" w:rsidP="00207556">
      <w:pPr>
        <w:pStyle w:val="UtilitySyntax"/>
        <w:ind w:left="1134"/>
        <w:rPr>
          <w:lang w:val="en-GB"/>
        </w:rPr>
      </w:pPr>
      <w:r w:rsidRPr="00751DBB">
        <w:rPr>
          <w:b/>
          <w:lang w:val="en-GB"/>
        </w:rPr>
        <w:t>Pin</w:t>
      </w:r>
      <w:r w:rsidRPr="00751DBB">
        <w:rPr>
          <w:lang w:val="en-GB"/>
        </w:rPr>
        <w:t xml:space="preserve"> (required) represents the recipient’s pin1 (in contexts of Estonian ID cards).</w:t>
      </w:r>
    </w:p>
    <w:p w:rsidR="00207556" w:rsidRDefault="002619D5" w:rsidP="002619D5">
      <w:pPr>
        <w:pStyle w:val="UtilitySyntax"/>
        <w:ind w:left="1134"/>
        <w:rPr>
          <w:lang w:val="en-GB"/>
        </w:rPr>
      </w:pPr>
      <w:proofErr w:type="gramStart"/>
      <w:r w:rsidRPr="00751DBB">
        <w:rPr>
          <w:b/>
          <w:lang w:val="en-GB"/>
        </w:rPr>
        <w:t>pkcs12-file</w:t>
      </w:r>
      <w:proofErr w:type="gramEnd"/>
      <w:r w:rsidRPr="00751DBB">
        <w:rPr>
          <w:b/>
          <w:lang w:val="en-GB"/>
        </w:rPr>
        <w:t xml:space="preserve"> </w:t>
      </w:r>
      <w:r w:rsidRPr="00751DBB">
        <w:rPr>
          <w:lang w:val="en-GB"/>
        </w:rPr>
        <w:t>(optional)</w:t>
      </w:r>
      <w:r w:rsidRPr="00751DBB">
        <w:rPr>
          <w:b/>
          <w:lang w:val="en-GB"/>
        </w:rPr>
        <w:t xml:space="preserve"> </w:t>
      </w:r>
      <w:r w:rsidRPr="00751DBB">
        <w:rPr>
          <w:lang w:val="en-GB"/>
        </w:rPr>
        <w:t>specifies the PKCS#12 file if decrypting is done with a software token.</w:t>
      </w:r>
      <w:r w:rsidR="00207556" w:rsidRPr="00751DBB">
        <w:rPr>
          <w:lang w:val="en-GB"/>
        </w:rPr>
        <w:t xml:space="preserve"> </w:t>
      </w:r>
    </w:p>
    <w:p w:rsidR="008E1FAC" w:rsidRPr="00751DBB" w:rsidRDefault="008E1FAC" w:rsidP="008E1FAC">
      <w:pPr>
        <w:pStyle w:val="UtilitySyntax"/>
        <w:ind w:left="1134"/>
        <w:rPr>
          <w:lang w:val="en-GB"/>
        </w:rPr>
      </w:pPr>
      <w:proofErr w:type="gramStart"/>
      <w:r>
        <w:rPr>
          <w:b/>
          <w:lang w:val="en-GB"/>
        </w:rPr>
        <w:t>slot</w:t>
      </w:r>
      <w:proofErr w:type="gramEnd"/>
      <w:r>
        <w:rPr>
          <w:b/>
          <w:lang w:val="en-GB"/>
        </w:rPr>
        <w:t xml:space="preserve"> </w:t>
      </w:r>
      <w:r w:rsidRPr="00885CF0">
        <w:rPr>
          <w:lang w:val="en-GB"/>
        </w:rPr>
        <w:t>(</w:t>
      </w:r>
      <w:r>
        <w:rPr>
          <w:lang w:val="en-GB"/>
        </w:rPr>
        <w:t>optional) specifies sequence number</w:t>
      </w:r>
      <w:r w:rsidR="00C93EAC">
        <w:rPr>
          <w:lang w:val="en-GB"/>
        </w:rPr>
        <w:t xml:space="preserve"> (counting from zero)</w:t>
      </w:r>
      <w:r>
        <w:rPr>
          <w:lang w:val="en-GB"/>
        </w:rPr>
        <w:t xml:space="preserve"> of the </w:t>
      </w:r>
      <w:r w:rsidR="001B4CD9">
        <w:rPr>
          <w:lang w:val="en-GB"/>
        </w:rPr>
        <w:t xml:space="preserve">recipient’s </w:t>
      </w:r>
      <w:r>
        <w:rPr>
          <w:lang w:val="en-GB"/>
        </w:rPr>
        <w:t xml:space="preserve">decryption certificate and accompanying private key on the identity token. Slot 0 is used by default. Note that the sequence number used in the current command may not be the same as the actual slot’s ID. </w:t>
      </w:r>
    </w:p>
    <w:p w:rsidR="00207556" w:rsidRPr="00751DBB" w:rsidRDefault="00207556" w:rsidP="00207556">
      <w:pPr>
        <w:ind w:left="567"/>
        <w:rPr>
          <w:i/>
          <w:lang w:val="en-GB"/>
        </w:rPr>
      </w:pPr>
      <w:r w:rsidRPr="00751DBB">
        <w:rPr>
          <w:b/>
          <w:i/>
          <w:lang w:val="en-GB"/>
        </w:rPr>
        <w:t>-</w:t>
      </w:r>
      <w:proofErr w:type="gramStart"/>
      <w:r w:rsidRPr="00751DBB">
        <w:rPr>
          <w:b/>
          <w:i/>
          <w:lang w:val="en-GB"/>
        </w:rPr>
        <w:t>decrypt-</w:t>
      </w:r>
      <w:proofErr w:type="gramEnd"/>
      <w:r w:rsidR="002202F5" w:rsidRPr="00751DBB">
        <w:rPr>
          <w:b/>
          <w:i/>
          <w:lang w:val="en-GB"/>
        </w:rPr>
        <w:t>file</w:t>
      </w:r>
      <w:r w:rsidRPr="00751DBB">
        <w:rPr>
          <w:b/>
          <w:i/>
          <w:lang w:val="en-GB"/>
        </w:rPr>
        <w:t xml:space="preserve"> &lt;input-file&gt; </w:t>
      </w:r>
      <w:r w:rsidR="004E2156" w:rsidRPr="00751DBB">
        <w:rPr>
          <w:b/>
          <w:i/>
          <w:lang w:val="en-GB"/>
        </w:rPr>
        <w:t>&lt;output-file&gt;</w:t>
      </w:r>
      <w:r w:rsidR="004E2156" w:rsidRPr="00751DBB">
        <w:rPr>
          <w:i/>
          <w:lang w:val="en-GB"/>
        </w:rPr>
        <w:t xml:space="preserve"> </w:t>
      </w:r>
      <w:r w:rsidRPr="00751DBB">
        <w:rPr>
          <w:b/>
          <w:i/>
          <w:lang w:val="en-GB"/>
        </w:rPr>
        <w:t xml:space="preserve">&lt;pin&gt; </w:t>
      </w:r>
      <w:r w:rsidR="002619D5" w:rsidRPr="00751DBB">
        <w:rPr>
          <w:b/>
          <w:i/>
          <w:lang w:val="en-GB"/>
        </w:rPr>
        <w:t>[pkcs12-file]</w:t>
      </w:r>
    </w:p>
    <w:p w:rsidR="00207556" w:rsidRPr="00751DBB" w:rsidRDefault="00207556" w:rsidP="00207556">
      <w:pPr>
        <w:pStyle w:val="UtilitySyntax"/>
        <w:ind w:left="1134"/>
        <w:rPr>
          <w:lang w:val="en-GB"/>
        </w:rPr>
      </w:pPr>
      <w:r w:rsidRPr="00751DBB">
        <w:rPr>
          <w:lang w:val="en-GB"/>
        </w:rPr>
        <w:t>Of</w:t>
      </w:r>
      <w:r w:rsidR="0006016A" w:rsidRPr="00751DBB">
        <w:rPr>
          <w:lang w:val="en-GB"/>
        </w:rPr>
        <w:t xml:space="preserve">fers same functionality as </w:t>
      </w:r>
      <w:r w:rsidRPr="00751DBB">
        <w:rPr>
          <w:lang w:val="en-GB"/>
        </w:rPr>
        <w:t>-decrypt for decrypting documents, should be used for decrypting</w:t>
      </w:r>
      <w:r w:rsidRPr="00751DBB">
        <w:rPr>
          <w:b/>
          <w:lang w:val="en-GB"/>
        </w:rPr>
        <w:t xml:space="preserve"> large files</w:t>
      </w:r>
      <w:r w:rsidRPr="00751DBB">
        <w:rPr>
          <w:lang w:val="en-GB"/>
        </w:rPr>
        <w:t xml:space="preserve"> (which do not need to be inside a DigiDoc container).</w:t>
      </w:r>
      <w:r w:rsidR="00B94454" w:rsidRPr="00751DBB">
        <w:rPr>
          <w:lang w:val="en-GB"/>
        </w:rPr>
        <w:t xml:space="preserve"> </w:t>
      </w:r>
      <w:proofErr w:type="gramStart"/>
      <w:r w:rsidR="00445237">
        <w:rPr>
          <w:lang w:val="en-GB"/>
        </w:rPr>
        <w:t>Expects the encrypted data not to be compressed.</w:t>
      </w:r>
      <w:proofErr w:type="gramEnd"/>
      <w:r w:rsidR="00445237">
        <w:rPr>
          <w:lang w:val="en-GB"/>
        </w:rPr>
        <w:t xml:space="preserve"> </w:t>
      </w:r>
      <w:r w:rsidR="00B94454" w:rsidRPr="00751DBB">
        <w:rPr>
          <w:lang w:val="en-GB"/>
        </w:rPr>
        <w:t>Note that the command i</w:t>
      </w:r>
      <w:r w:rsidR="00445237">
        <w:rPr>
          <w:lang w:val="en-GB"/>
        </w:rPr>
        <w:t>s</w:t>
      </w:r>
      <w:r w:rsidR="00B94454" w:rsidRPr="00751DBB">
        <w:rPr>
          <w:lang w:val="en-GB"/>
        </w:rPr>
        <w:t xml:space="preserve"> not currently tested.</w:t>
      </w:r>
    </w:p>
    <w:p w:rsidR="00207556" w:rsidRPr="00751DBB" w:rsidRDefault="00207556" w:rsidP="00207556">
      <w:pPr>
        <w:pStyle w:val="UtilitySyntax"/>
        <w:ind w:left="1134"/>
        <w:rPr>
          <w:lang w:val="en-GB"/>
        </w:rPr>
      </w:pPr>
      <w:r w:rsidRPr="00751DBB">
        <w:rPr>
          <w:b/>
          <w:lang w:val="en-GB"/>
        </w:rPr>
        <w:t xml:space="preserve">Input file </w:t>
      </w:r>
      <w:r w:rsidRPr="00751DBB">
        <w:rPr>
          <w:lang w:val="en-GB"/>
        </w:rPr>
        <w:t>(required)</w:t>
      </w:r>
      <w:r w:rsidRPr="00751DBB">
        <w:rPr>
          <w:b/>
          <w:lang w:val="en-GB"/>
        </w:rPr>
        <w:t xml:space="preserve"> </w:t>
      </w:r>
      <w:r w:rsidRPr="00751DBB">
        <w:rPr>
          <w:lang w:val="en-GB"/>
        </w:rPr>
        <w:t xml:space="preserve">specifies the </w:t>
      </w:r>
      <w:r w:rsidR="0006016A" w:rsidRPr="00751DBB">
        <w:rPr>
          <w:lang w:val="en-GB"/>
        </w:rPr>
        <w:t>encrypted</w:t>
      </w:r>
      <w:r w:rsidRPr="00751DBB">
        <w:rPr>
          <w:lang w:val="en-GB"/>
        </w:rPr>
        <w:t xml:space="preserve"> file to be </w:t>
      </w:r>
      <w:r w:rsidR="0006016A" w:rsidRPr="00751DBB">
        <w:rPr>
          <w:lang w:val="en-GB"/>
        </w:rPr>
        <w:t>de</w:t>
      </w:r>
      <w:r w:rsidRPr="00751DBB">
        <w:rPr>
          <w:lang w:val="en-GB"/>
        </w:rPr>
        <w:t xml:space="preserve">crypted. </w:t>
      </w:r>
    </w:p>
    <w:p w:rsidR="0006016A" w:rsidRPr="00751DBB" w:rsidRDefault="0006016A" w:rsidP="0006016A">
      <w:pPr>
        <w:pStyle w:val="UtilitySyntax"/>
        <w:ind w:left="1134"/>
        <w:rPr>
          <w:lang w:val="en-GB"/>
        </w:rPr>
      </w:pPr>
      <w:r w:rsidRPr="00751DBB">
        <w:rPr>
          <w:b/>
          <w:lang w:val="en-GB"/>
        </w:rPr>
        <w:t>Output file</w:t>
      </w:r>
      <w:r w:rsidRPr="00751DBB">
        <w:rPr>
          <w:lang w:val="en-GB"/>
        </w:rPr>
        <w:t xml:space="preserve"> (required) specifies the output file name.</w:t>
      </w:r>
    </w:p>
    <w:p w:rsidR="00207556" w:rsidRPr="00751DBB" w:rsidRDefault="0006016A" w:rsidP="0006016A">
      <w:pPr>
        <w:pStyle w:val="UtilitySyntax"/>
        <w:ind w:left="1134"/>
        <w:rPr>
          <w:lang w:val="en-GB"/>
        </w:rPr>
      </w:pPr>
      <w:r w:rsidRPr="00751DBB">
        <w:rPr>
          <w:b/>
          <w:lang w:val="en-GB"/>
        </w:rPr>
        <w:t>Pin</w:t>
      </w:r>
      <w:r w:rsidRPr="00751DBB">
        <w:rPr>
          <w:lang w:val="en-GB"/>
        </w:rPr>
        <w:t xml:space="preserve"> (required) represents the recipient’s pin1 (in contexts of Estonian ID cards).</w:t>
      </w:r>
    </w:p>
    <w:p w:rsidR="002619D5" w:rsidRDefault="002619D5" w:rsidP="002619D5">
      <w:pPr>
        <w:pStyle w:val="UtilitySyntax"/>
        <w:ind w:left="1134"/>
        <w:rPr>
          <w:lang w:val="en-GB"/>
        </w:rPr>
      </w:pPr>
      <w:proofErr w:type="gramStart"/>
      <w:r w:rsidRPr="00751DBB">
        <w:rPr>
          <w:b/>
          <w:lang w:val="en-GB"/>
        </w:rPr>
        <w:t>pkcs12-file</w:t>
      </w:r>
      <w:proofErr w:type="gramEnd"/>
      <w:r w:rsidRPr="00751DBB">
        <w:rPr>
          <w:b/>
          <w:lang w:val="en-GB"/>
        </w:rPr>
        <w:t xml:space="preserve"> </w:t>
      </w:r>
      <w:r w:rsidRPr="00751DBB">
        <w:rPr>
          <w:lang w:val="en-GB"/>
        </w:rPr>
        <w:t>(optional)</w:t>
      </w:r>
      <w:r w:rsidRPr="00751DBB">
        <w:rPr>
          <w:b/>
          <w:lang w:val="en-GB"/>
        </w:rPr>
        <w:t xml:space="preserve"> </w:t>
      </w:r>
      <w:r w:rsidRPr="00751DBB">
        <w:rPr>
          <w:lang w:val="en-GB"/>
        </w:rPr>
        <w:t>specifies the PKCS#12 file if decrypting is done with a software token.</w:t>
      </w:r>
    </w:p>
    <w:p w:rsidR="00E11F25" w:rsidRPr="00751DBB" w:rsidRDefault="00E11F25" w:rsidP="00E11F25">
      <w:pPr>
        <w:ind w:left="567"/>
        <w:rPr>
          <w:i/>
          <w:lang w:val="en-GB"/>
        </w:rPr>
      </w:pPr>
      <w:r w:rsidRPr="00751DBB">
        <w:rPr>
          <w:b/>
          <w:i/>
          <w:lang w:val="en-GB"/>
        </w:rPr>
        <w:t>-</w:t>
      </w:r>
      <w:proofErr w:type="gramStart"/>
      <w:r w:rsidRPr="00751DBB">
        <w:rPr>
          <w:b/>
          <w:i/>
          <w:lang w:val="en-GB"/>
        </w:rPr>
        <w:t>decrypt-</w:t>
      </w:r>
      <w:proofErr w:type="gramEnd"/>
      <w:r>
        <w:rPr>
          <w:b/>
          <w:i/>
          <w:lang w:val="en-GB"/>
        </w:rPr>
        <w:t>hex</w:t>
      </w:r>
      <w:r w:rsidRPr="00751DBB">
        <w:rPr>
          <w:b/>
          <w:i/>
          <w:lang w:val="en-GB"/>
        </w:rPr>
        <w:t xml:space="preserve"> &lt;input-file&gt; </w:t>
      </w:r>
      <w:r>
        <w:rPr>
          <w:b/>
          <w:i/>
          <w:lang w:val="en-GB"/>
        </w:rPr>
        <w:t xml:space="preserve">&lt;key&gt; </w:t>
      </w:r>
      <w:r w:rsidRPr="00751DBB">
        <w:rPr>
          <w:b/>
          <w:i/>
          <w:lang w:val="en-GB"/>
        </w:rPr>
        <w:t>&lt;output-file&gt;</w:t>
      </w:r>
    </w:p>
    <w:p w:rsidR="00E11F25" w:rsidRPr="00E11F25" w:rsidRDefault="00E11F25" w:rsidP="00E11F25">
      <w:pPr>
        <w:pStyle w:val="UtilitySyntax"/>
        <w:ind w:left="1134"/>
        <w:rPr>
          <w:lang w:val="en-GB"/>
        </w:rPr>
      </w:pPr>
      <w:proofErr w:type="gramStart"/>
      <w:r w:rsidRPr="00E11F25">
        <w:rPr>
          <w:lang w:val="en-GB"/>
        </w:rPr>
        <w:t>For testing purposes.</w:t>
      </w:r>
      <w:proofErr w:type="gramEnd"/>
      <w:r w:rsidRPr="00E11F25">
        <w:rPr>
          <w:lang w:val="en-GB"/>
        </w:rPr>
        <w:t xml:space="preserve"> Decryption </w:t>
      </w:r>
      <w:r>
        <w:rPr>
          <w:lang w:val="en-GB"/>
        </w:rPr>
        <w:t xml:space="preserve">of the input file </w:t>
      </w:r>
      <w:r w:rsidRPr="00E11F25">
        <w:rPr>
          <w:lang w:val="en-GB"/>
        </w:rPr>
        <w:t>can be done by providing transport key value that has previously been decrypted with the recipient’s private key.</w:t>
      </w:r>
    </w:p>
    <w:p w:rsidR="00E11F25" w:rsidRPr="00751DBB" w:rsidRDefault="00E11F25" w:rsidP="00E11F25">
      <w:pPr>
        <w:pStyle w:val="UtilitySyntax"/>
        <w:ind w:left="1134"/>
        <w:rPr>
          <w:lang w:val="en-GB"/>
        </w:rPr>
      </w:pPr>
      <w:r w:rsidRPr="00751DBB">
        <w:rPr>
          <w:b/>
          <w:lang w:val="en-GB"/>
        </w:rPr>
        <w:t xml:space="preserve">Input file </w:t>
      </w:r>
      <w:r w:rsidRPr="00751DBB">
        <w:rPr>
          <w:lang w:val="en-GB"/>
        </w:rPr>
        <w:t>(required)</w:t>
      </w:r>
      <w:r w:rsidRPr="00751DBB">
        <w:rPr>
          <w:b/>
          <w:lang w:val="en-GB"/>
        </w:rPr>
        <w:t xml:space="preserve"> </w:t>
      </w:r>
      <w:r w:rsidRPr="00751DBB">
        <w:rPr>
          <w:lang w:val="en-GB"/>
        </w:rPr>
        <w:t xml:space="preserve">specifies the encrypted file to be decrypted. </w:t>
      </w:r>
    </w:p>
    <w:p w:rsidR="00E11F25" w:rsidRPr="00E11F25" w:rsidRDefault="00E11F25" w:rsidP="00E11F25">
      <w:pPr>
        <w:pStyle w:val="UtilitySyntax"/>
        <w:ind w:left="1134"/>
        <w:rPr>
          <w:lang w:val="en-GB"/>
        </w:rPr>
      </w:pPr>
      <w:r>
        <w:rPr>
          <w:b/>
          <w:lang w:val="en-GB"/>
        </w:rPr>
        <w:t xml:space="preserve">Key </w:t>
      </w:r>
      <w:r w:rsidRPr="00E11F25">
        <w:rPr>
          <w:lang w:val="en-GB"/>
        </w:rPr>
        <w:t>(</w:t>
      </w:r>
      <w:r>
        <w:rPr>
          <w:lang w:val="en-GB"/>
        </w:rPr>
        <w:t>required) specifies transport key’s value that has previously been decrypted with recipient’s private authentication key. The key should be provided in hexadecimal format.</w:t>
      </w:r>
    </w:p>
    <w:p w:rsidR="00E11F25" w:rsidRPr="00751DBB" w:rsidRDefault="00E11F25" w:rsidP="00E11F25">
      <w:pPr>
        <w:pStyle w:val="UtilitySyntax"/>
        <w:ind w:left="1134"/>
        <w:rPr>
          <w:lang w:val="en-GB"/>
        </w:rPr>
      </w:pPr>
      <w:r w:rsidRPr="00751DBB">
        <w:rPr>
          <w:b/>
          <w:lang w:val="en-GB"/>
        </w:rPr>
        <w:t>Output file</w:t>
      </w:r>
      <w:r w:rsidRPr="00751DBB">
        <w:rPr>
          <w:lang w:val="en-GB"/>
        </w:rPr>
        <w:t xml:space="preserve"> (required) specifies the output file name.</w:t>
      </w:r>
    </w:p>
    <w:p w:rsidR="00E11F25" w:rsidRPr="00751DBB" w:rsidRDefault="00E11F25" w:rsidP="00E11F25">
      <w:pPr>
        <w:pStyle w:val="UtilitySyntax"/>
        <w:rPr>
          <w:lang w:val="en-GB"/>
        </w:rPr>
      </w:pPr>
    </w:p>
    <w:p w:rsidR="00207556" w:rsidRPr="00751DBB" w:rsidRDefault="00207556" w:rsidP="00207556">
      <w:pPr>
        <w:rPr>
          <w:b/>
          <w:u w:val="single"/>
          <w:lang w:val="en-GB"/>
        </w:rPr>
      </w:pPr>
      <w:r w:rsidRPr="00751DBB">
        <w:rPr>
          <w:b/>
          <w:u w:val="single"/>
          <w:lang w:val="en-GB"/>
        </w:rPr>
        <w:t>Command line samples for decrypting documents:</w:t>
      </w:r>
    </w:p>
    <w:p w:rsidR="00207556" w:rsidRPr="00751DBB" w:rsidRDefault="00207556" w:rsidP="00207556">
      <w:pPr>
        <w:pStyle w:val="bat"/>
        <w:rPr>
          <w:b/>
          <w:u w:val="single"/>
          <w:lang w:val="en-GB"/>
        </w:rPr>
      </w:pPr>
      <w:r w:rsidRPr="00751DBB">
        <w:rPr>
          <w:b/>
          <w:u w:val="single"/>
          <w:lang w:val="en-GB"/>
        </w:rPr>
        <w:t>Sample: decrypting small encrypted file, inside a DigiDoc container</w:t>
      </w:r>
    </w:p>
    <w:p w:rsidR="00A757A5" w:rsidRPr="00751DBB" w:rsidRDefault="00207556" w:rsidP="00207556">
      <w:pPr>
        <w:pStyle w:val="bat"/>
        <w:rPr>
          <w:lang w:val="en-GB"/>
        </w:rPr>
      </w:pPr>
      <w:r w:rsidRPr="00751DBB">
        <w:rPr>
          <w:lang w:val="en-GB"/>
        </w:rPr>
        <w:t xml:space="preserve">&gt; </w:t>
      </w:r>
      <w:proofErr w:type="gramStart"/>
      <w:r w:rsidR="00A757A5" w:rsidRPr="00751DBB">
        <w:rPr>
          <w:lang w:val="en-GB"/>
        </w:rPr>
        <w:t>cdigidoc</w:t>
      </w:r>
      <w:proofErr w:type="gramEnd"/>
      <w:r w:rsidR="00A757A5" w:rsidRPr="00751DBB">
        <w:rPr>
          <w:lang w:val="en-GB"/>
        </w:rPr>
        <w:t xml:space="preserve"> </w:t>
      </w:r>
      <w:r w:rsidR="00A757A5" w:rsidRPr="00751DBB">
        <w:rPr>
          <w:color w:val="0070C0"/>
          <w:lang w:val="en-GB"/>
        </w:rPr>
        <w:t>-decrypt-sk</w:t>
      </w:r>
      <w:r w:rsidR="00A757A5" w:rsidRPr="00751DBB">
        <w:rPr>
          <w:lang w:val="en-GB"/>
        </w:rPr>
        <w:t xml:space="preserve"> c:\Temp\test1_small.cdoc 1234 -out c:\Temp\test1_d.ddoc</w:t>
      </w:r>
    </w:p>
    <w:p w:rsidR="00207556" w:rsidRPr="00751DBB" w:rsidRDefault="00207556" w:rsidP="00207556">
      <w:pPr>
        <w:pStyle w:val="bat"/>
        <w:rPr>
          <w:lang w:val="en-GB"/>
        </w:rPr>
      </w:pPr>
      <w:r w:rsidRPr="00751DBB">
        <w:rPr>
          <w:lang w:val="en-GB"/>
        </w:rPr>
        <w:tab/>
      </w: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lang w:val="en-GB"/>
        </w:rPr>
      </w:pPr>
      <w:r w:rsidRPr="00751DBB">
        <w:rPr>
          <w:lang w:val="en-GB"/>
        </w:rPr>
        <w:lastRenderedPageBreak/>
        <w:tab/>
        <w:t>- c:\Temp\test1_small.cdoc</w:t>
      </w:r>
      <w:r w:rsidRPr="00751DBB">
        <w:rPr>
          <w:lang w:val="en-GB"/>
        </w:rPr>
        <w:tab/>
        <w:t>– the encrypted file to be decrypted</w:t>
      </w:r>
    </w:p>
    <w:p w:rsidR="00207556" w:rsidRPr="00751DBB" w:rsidRDefault="00207556" w:rsidP="00207556">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the recipients pin1</w:t>
      </w:r>
    </w:p>
    <w:p w:rsidR="003B1252" w:rsidRPr="00751DBB" w:rsidRDefault="00207556" w:rsidP="00207556">
      <w:pPr>
        <w:pStyle w:val="bat"/>
        <w:rPr>
          <w:lang w:val="en-GB"/>
        </w:rPr>
      </w:pPr>
      <w:r w:rsidRPr="00751DBB">
        <w:rPr>
          <w:lang w:val="en-GB"/>
        </w:rPr>
        <w:tab/>
        <w:t>- C:\temp\test1_d.ddoc</w:t>
      </w:r>
      <w:r w:rsidRPr="00751DBB">
        <w:rPr>
          <w:lang w:val="en-GB"/>
        </w:rPr>
        <w:tab/>
        <w:t>- the decrypted file to be created</w:t>
      </w:r>
    </w:p>
    <w:p w:rsidR="00207556" w:rsidRPr="00751DBB" w:rsidRDefault="00207556" w:rsidP="00207556">
      <w:pPr>
        <w:pStyle w:val="bat"/>
        <w:rPr>
          <w:b/>
          <w:u w:val="single"/>
          <w:lang w:val="en-GB"/>
        </w:rPr>
      </w:pPr>
    </w:p>
    <w:p w:rsidR="00207556" w:rsidRPr="00751DBB" w:rsidRDefault="00207556" w:rsidP="00207556">
      <w:pPr>
        <w:pStyle w:val="bat"/>
        <w:rPr>
          <w:b/>
          <w:u w:val="single"/>
          <w:lang w:val="en-GB"/>
        </w:rPr>
      </w:pPr>
      <w:r w:rsidRPr="00751DBB">
        <w:rPr>
          <w:b/>
          <w:u w:val="single"/>
          <w:lang w:val="en-GB"/>
        </w:rPr>
        <w:t>Sample: decrypting small encrypted file, in any original format</w:t>
      </w:r>
    </w:p>
    <w:p w:rsidR="00A757A5" w:rsidRPr="00751DBB" w:rsidRDefault="00207556" w:rsidP="00207556">
      <w:pPr>
        <w:pStyle w:val="bat"/>
        <w:rPr>
          <w:lang w:val="en-GB"/>
        </w:rPr>
      </w:pPr>
      <w:r w:rsidRPr="00751DBB">
        <w:rPr>
          <w:lang w:val="en-GB"/>
        </w:rPr>
        <w:t xml:space="preserve">&gt; </w:t>
      </w:r>
      <w:proofErr w:type="gramStart"/>
      <w:r w:rsidR="00A757A5" w:rsidRPr="00751DBB">
        <w:rPr>
          <w:lang w:val="en-GB"/>
        </w:rPr>
        <w:t>cdigidoc</w:t>
      </w:r>
      <w:proofErr w:type="gramEnd"/>
      <w:r w:rsidR="00A757A5" w:rsidRPr="00751DBB">
        <w:rPr>
          <w:lang w:val="en-GB"/>
        </w:rPr>
        <w:t xml:space="preserve"> </w:t>
      </w:r>
      <w:r w:rsidR="00A757A5" w:rsidRPr="00751DBB">
        <w:rPr>
          <w:color w:val="0070C0"/>
          <w:lang w:val="en-GB"/>
        </w:rPr>
        <w:t xml:space="preserve">-decrypt </w:t>
      </w:r>
      <w:r w:rsidR="00A757A5" w:rsidRPr="00751DBB">
        <w:rPr>
          <w:lang w:val="en-GB"/>
        </w:rPr>
        <w:t>c:\Temp\test1_small.cdoc 1234 -out c:\Temp\test1_d.ddoc</w:t>
      </w:r>
    </w:p>
    <w:p w:rsidR="00207556" w:rsidRPr="00751DBB" w:rsidRDefault="00207556" w:rsidP="00207556">
      <w:pPr>
        <w:pStyle w:val="bat"/>
        <w:rPr>
          <w:lang w:val="en-GB"/>
        </w:rPr>
      </w:pPr>
      <w:r w:rsidRPr="00751DBB">
        <w:rPr>
          <w:lang w:val="en-GB"/>
        </w:rPr>
        <w:tab/>
      </w: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lang w:val="en-GB"/>
        </w:rPr>
      </w:pPr>
      <w:r w:rsidRPr="00751DBB">
        <w:rPr>
          <w:lang w:val="en-GB"/>
        </w:rPr>
        <w:tab/>
        <w:t>- c:\Temp\test1_small.cdoc</w:t>
      </w:r>
      <w:r w:rsidRPr="00751DBB">
        <w:rPr>
          <w:lang w:val="en-GB"/>
        </w:rPr>
        <w:tab/>
        <w:t>– the encrypted file to be decrypted</w:t>
      </w:r>
    </w:p>
    <w:p w:rsidR="00207556" w:rsidRPr="00751DBB" w:rsidRDefault="00207556" w:rsidP="00207556">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the recipients pin1</w:t>
      </w:r>
    </w:p>
    <w:p w:rsidR="00207556" w:rsidRPr="00751DBB" w:rsidRDefault="00207556" w:rsidP="00207556">
      <w:pPr>
        <w:pStyle w:val="bat"/>
        <w:rPr>
          <w:lang w:val="en-GB"/>
        </w:rPr>
      </w:pPr>
      <w:r w:rsidRPr="00751DBB">
        <w:rPr>
          <w:lang w:val="en-GB"/>
        </w:rPr>
        <w:tab/>
        <w:t>- C:\temp\test1_d.ddoc</w:t>
      </w:r>
      <w:r w:rsidRPr="00751DBB">
        <w:rPr>
          <w:lang w:val="en-GB"/>
        </w:rPr>
        <w:tab/>
        <w:t>- the decrypted file to be created</w:t>
      </w:r>
    </w:p>
    <w:p w:rsidR="00207556" w:rsidRPr="00751DBB" w:rsidRDefault="00207556" w:rsidP="00207556">
      <w:pPr>
        <w:pStyle w:val="bat"/>
        <w:rPr>
          <w:b/>
          <w:u w:val="single"/>
          <w:lang w:val="en-GB"/>
        </w:rPr>
      </w:pPr>
    </w:p>
    <w:p w:rsidR="00207556" w:rsidRPr="00751DBB" w:rsidRDefault="00207556" w:rsidP="00207556">
      <w:pPr>
        <w:pStyle w:val="bat"/>
        <w:rPr>
          <w:b/>
          <w:u w:val="single"/>
          <w:lang w:val="en-GB"/>
        </w:rPr>
      </w:pPr>
      <w:r w:rsidRPr="00751DBB">
        <w:rPr>
          <w:b/>
          <w:u w:val="single"/>
          <w:lang w:val="en-GB"/>
        </w:rPr>
        <w:t>Sample: decrypting large encrypted file, in any original format</w:t>
      </w:r>
    </w:p>
    <w:p w:rsidR="00A757A5" w:rsidRPr="00751DBB" w:rsidRDefault="00207556" w:rsidP="00207556">
      <w:pPr>
        <w:pStyle w:val="bat"/>
        <w:rPr>
          <w:lang w:val="en-GB"/>
        </w:rPr>
      </w:pPr>
      <w:r w:rsidRPr="00751DBB">
        <w:rPr>
          <w:lang w:val="en-GB"/>
        </w:rPr>
        <w:t xml:space="preserve"> &gt; </w:t>
      </w:r>
      <w:proofErr w:type="gramStart"/>
      <w:r w:rsidR="00A757A5" w:rsidRPr="00751DBB">
        <w:rPr>
          <w:lang w:val="en-GB"/>
        </w:rPr>
        <w:t>cdigidoc</w:t>
      </w:r>
      <w:proofErr w:type="gramEnd"/>
      <w:r w:rsidR="00A757A5" w:rsidRPr="00751DBB">
        <w:rPr>
          <w:lang w:val="en-GB"/>
        </w:rPr>
        <w:t xml:space="preserve"> </w:t>
      </w:r>
      <w:r w:rsidR="00A757A5" w:rsidRPr="00751DBB">
        <w:rPr>
          <w:color w:val="0070C0"/>
          <w:lang w:val="en-GB"/>
        </w:rPr>
        <w:t xml:space="preserve">-decrypt-file </w:t>
      </w:r>
      <w:r w:rsidR="00A757A5" w:rsidRPr="00751DBB">
        <w:rPr>
          <w:lang w:val="en-GB"/>
        </w:rPr>
        <w:t>c:\Temp\test1_large.cdoc c:\Temp\test1_d.ddoc 1234</w:t>
      </w:r>
    </w:p>
    <w:p w:rsidR="00207556" w:rsidRPr="00751DBB" w:rsidRDefault="00207556" w:rsidP="00207556">
      <w:pPr>
        <w:pStyle w:val="bat"/>
        <w:rPr>
          <w:lang w:val="en-GB"/>
        </w:rPr>
      </w:pPr>
      <w:r w:rsidRPr="00751DBB">
        <w:rPr>
          <w:lang w:val="en-GB"/>
        </w:rPr>
        <w:tab/>
      </w: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color w:val="auto"/>
          <w:lang w:val="en-GB"/>
        </w:rPr>
      </w:pPr>
      <w:r w:rsidRPr="00751DBB">
        <w:rPr>
          <w:color w:val="auto"/>
          <w:lang w:val="en-GB"/>
        </w:rPr>
        <w:tab/>
        <w:t>- c:\Temp\test1_large.cdoc</w:t>
      </w:r>
      <w:r w:rsidRPr="00751DBB">
        <w:rPr>
          <w:color w:val="auto"/>
          <w:lang w:val="en-GB"/>
        </w:rPr>
        <w:tab/>
        <w:t>– the encrypted file to be decrypted</w:t>
      </w:r>
    </w:p>
    <w:p w:rsidR="00207556" w:rsidRPr="00751DBB" w:rsidRDefault="00207556" w:rsidP="00207556">
      <w:pPr>
        <w:pStyle w:val="bat"/>
        <w:rPr>
          <w:lang w:val="en-GB"/>
        </w:rPr>
      </w:pPr>
      <w:r w:rsidRPr="00751DBB">
        <w:rPr>
          <w:lang w:val="en-GB"/>
        </w:rPr>
        <w:t>- MÄNNIK</w:t>
      </w:r>
      <w:proofErr w:type="gramStart"/>
      <w:r w:rsidRPr="00751DBB">
        <w:rPr>
          <w:lang w:val="en-GB"/>
        </w:rPr>
        <w:t>,MARI</w:t>
      </w:r>
      <w:proofErr w:type="gramEnd"/>
      <w:r w:rsidRPr="00751DBB">
        <w:rPr>
          <w:lang w:val="en-GB"/>
        </w:rPr>
        <w:t>-LIIS,41110212444 - the recipient’s ID (= certificate’s CN)</w:t>
      </w:r>
    </w:p>
    <w:p w:rsidR="00207556" w:rsidRPr="00751DBB" w:rsidRDefault="00207556" w:rsidP="00207556">
      <w:pPr>
        <w:pStyle w:val="bat"/>
        <w:rPr>
          <w:color w:val="auto"/>
          <w:lang w:val="en-GB"/>
        </w:rPr>
      </w:pPr>
      <w:r w:rsidRPr="00751DBB">
        <w:rPr>
          <w:color w:val="auto"/>
          <w:lang w:val="en-GB"/>
        </w:rPr>
        <w:tab/>
        <w:t>- 1234</w:t>
      </w:r>
      <w:r w:rsidRPr="00751DBB">
        <w:rPr>
          <w:color w:val="auto"/>
          <w:lang w:val="en-GB"/>
        </w:rPr>
        <w:tab/>
      </w:r>
      <w:r w:rsidRPr="00751DBB">
        <w:rPr>
          <w:color w:val="auto"/>
          <w:lang w:val="en-GB"/>
        </w:rPr>
        <w:tab/>
      </w:r>
      <w:r w:rsidRPr="00751DBB">
        <w:rPr>
          <w:color w:val="auto"/>
          <w:lang w:val="en-GB"/>
        </w:rPr>
        <w:tab/>
      </w:r>
      <w:r w:rsidRPr="00751DBB">
        <w:rPr>
          <w:color w:val="auto"/>
          <w:lang w:val="en-GB"/>
        </w:rPr>
        <w:tab/>
        <w:t>– the recipients pin1</w:t>
      </w:r>
    </w:p>
    <w:p w:rsidR="00207556" w:rsidRPr="00751DBB" w:rsidRDefault="00207556" w:rsidP="00207556">
      <w:pPr>
        <w:pStyle w:val="bat"/>
        <w:rPr>
          <w:color w:val="0070C0"/>
          <w:lang w:val="en-GB"/>
        </w:rPr>
      </w:pPr>
      <w:r w:rsidRPr="00751DBB">
        <w:rPr>
          <w:color w:val="auto"/>
          <w:lang w:val="en-GB"/>
        </w:rPr>
        <w:tab/>
        <w:t>- c:\temp\test1_d.ddoc</w:t>
      </w:r>
      <w:r w:rsidRPr="00751DBB">
        <w:rPr>
          <w:color w:val="auto"/>
          <w:lang w:val="en-GB"/>
        </w:rPr>
        <w:tab/>
        <w:t>- the decrypted file to be created</w:t>
      </w:r>
    </w:p>
    <w:p w:rsidR="00207556" w:rsidRPr="00751DBB" w:rsidRDefault="00207556" w:rsidP="00207556">
      <w:pPr>
        <w:pStyle w:val="bat"/>
        <w:rPr>
          <w:lang w:val="en-GB"/>
        </w:rPr>
      </w:pPr>
    </w:p>
    <w:p w:rsidR="00207556" w:rsidRPr="00751DBB" w:rsidRDefault="00207556" w:rsidP="00207556">
      <w:pPr>
        <w:pStyle w:val="bat"/>
        <w:rPr>
          <w:b/>
          <w:u w:val="single"/>
          <w:lang w:val="en-GB"/>
        </w:rPr>
      </w:pPr>
      <w:r w:rsidRPr="00751DBB">
        <w:rPr>
          <w:b/>
          <w:u w:val="single"/>
          <w:lang w:val="en-GB"/>
        </w:rPr>
        <w:t>Sample: decrypting, using PKCS#12 software token, in any original format</w:t>
      </w:r>
    </w:p>
    <w:p w:rsidR="00A757A5" w:rsidRPr="00751DBB" w:rsidRDefault="00207556" w:rsidP="00207556">
      <w:pPr>
        <w:pStyle w:val="bat"/>
        <w:rPr>
          <w:lang w:val="en-GB"/>
        </w:rPr>
      </w:pPr>
      <w:r w:rsidRPr="00751DBB">
        <w:rPr>
          <w:lang w:val="en-GB"/>
        </w:rPr>
        <w:t xml:space="preserve"> &gt; </w:t>
      </w:r>
      <w:proofErr w:type="gramStart"/>
      <w:r w:rsidR="00A757A5" w:rsidRPr="00751DBB">
        <w:rPr>
          <w:lang w:val="en-GB"/>
        </w:rPr>
        <w:t>cdigidoc</w:t>
      </w:r>
      <w:proofErr w:type="gramEnd"/>
      <w:r w:rsidR="00A757A5" w:rsidRPr="00751DBB">
        <w:rPr>
          <w:lang w:val="en-GB"/>
        </w:rPr>
        <w:t xml:space="preserve"> </w:t>
      </w:r>
      <w:r w:rsidR="00A757A5" w:rsidRPr="00C625AD">
        <w:rPr>
          <w:color w:val="0070C0"/>
          <w:lang w:val="en-GB"/>
        </w:rPr>
        <w:t xml:space="preserve">-decrypt-sk </w:t>
      </w:r>
      <w:r w:rsidR="00A757A5" w:rsidRPr="00751DBB">
        <w:rPr>
          <w:lang w:val="en-GB"/>
        </w:rPr>
        <w:t xml:space="preserve">c:\Temp\test1_small.cdoc </w:t>
      </w:r>
      <w:r w:rsidR="00BF547E" w:rsidRPr="00751DBB">
        <w:rPr>
          <w:lang w:val="en-GB"/>
        </w:rPr>
        <w:t xml:space="preserve">123456 </w:t>
      </w:r>
      <w:r w:rsidR="00C625AD" w:rsidRPr="00C625AD">
        <w:rPr>
          <w:color w:val="0070C0"/>
          <w:lang w:val="en-GB"/>
        </w:rPr>
        <w:t>c:\test\pkcs12.pfx</w:t>
      </w:r>
      <w:r w:rsidR="00C625AD">
        <w:rPr>
          <w:lang w:val="en-GB"/>
        </w:rPr>
        <w:t xml:space="preserve"> </w:t>
      </w:r>
      <w:r w:rsidR="00BF547E" w:rsidRPr="00751DBB">
        <w:rPr>
          <w:lang w:val="en-GB"/>
        </w:rPr>
        <w:t>-out c:\Temp\test1_d.txt</w:t>
      </w:r>
    </w:p>
    <w:p w:rsidR="00207556" w:rsidRPr="00751DBB" w:rsidRDefault="00207556" w:rsidP="00207556">
      <w:pPr>
        <w:pStyle w:val="bat"/>
        <w:rPr>
          <w:lang w:val="en-GB"/>
        </w:rPr>
      </w:pP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color w:val="auto"/>
          <w:lang w:val="en-GB"/>
        </w:rPr>
      </w:pPr>
      <w:r w:rsidRPr="00751DBB">
        <w:rPr>
          <w:color w:val="auto"/>
          <w:lang w:val="en-GB"/>
        </w:rPr>
        <w:tab/>
        <w:t>- c:\Temp\test1_small.cdoc</w:t>
      </w:r>
      <w:r w:rsidRPr="00751DBB">
        <w:rPr>
          <w:color w:val="auto"/>
          <w:lang w:val="en-GB"/>
        </w:rPr>
        <w:tab/>
        <w:t>– the encrypted file to be decrypted</w:t>
      </w:r>
    </w:p>
    <w:p w:rsidR="00BF547E" w:rsidRDefault="00BF547E" w:rsidP="00BF547E">
      <w:pPr>
        <w:pStyle w:val="bat"/>
        <w:ind w:firstLine="153"/>
        <w:rPr>
          <w:color w:val="auto"/>
          <w:lang w:val="en-GB"/>
        </w:rPr>
      </w:pPr>
      <w:r w:rsidRPr="00751DBB">
        <w:rPr>
          <w:color w:val="auto"/>
          <w:lang w:val="en-GB"/>
        </w:rPr>
        <w:t>- 123456</w:t>
      </w:r>
      <w:r w:rsidRPr="00751DBB">
        <w:rPr>
          <w:color w:val="auto"/>
          <w:lang w:val="en-GB"/>
        </w:rPr>
        <w:tab/>
      </w:r>
      <w:r w:rsidRPr="00751DBB">
        <w:rPr>
          <w:color w:val="auto"/>
          <w:lang w:val="en-GB"/>
        </w:rPr>
        <w:tab/>
      </w:r>
      <w:r w:rsidRPr="00751DBB">
        <w:rPr>
          <w:color w:val="auto"/>
          <w:lang w:val="en-GB"/>
        </w:rPr>
        <w:tab/>
        <w:t>- pin code of the software token</w:t>
      </w:r>
    </w:p>
    <w:p w:rsidR="00C625AD" w:rsidRPr="00751DBB" w:rsidRDefault="008E739F" w:rsidP="00BF547E">
      <w:pPr>
        <w:pStyle w:val="bat"/>
        <w:ind w:firstLine="153"/>
        <w:rPr>
          <w:color w:val="auto"/>
          <w:lang w:val="en-GB"/>
        </w:rPr>
      </w:pPr>
      <w:r w:rsidRPr="006270A0">
        <w:rPr>
          <w:color w:val="0070C0"/>
          <w:lang w:val="en-GB"/>
        </w:rPr>
        <w:t>- c:\test\pkcs12.pfx</w:t>
      </w:r>
      <w:r w:rsidRPr="006270A0">
        <w:rPr>
          <w:color w:val="0070C0"/>
          <w:lang w:val="en-GB"/>
        </w:rPr>
        <w:tab/>
      </w:r>
      <w:r>
        <w:rPr>
          <w:color w:val="0070C0"/>
          <w:lang w:val="en-GB"/>
        </w:rPr>
        <w:tab/>
      </w:r>
      <w:r w:rsidRPr="006270A0">
        <w:rPr>
          <w:color w:val="0070C0"/>
          <w:lang w:val="en-GB"/>
        </w:rPr>
        <w:t xml:space="preserve">- </w:t>
      </w:r>
      <w:r w:rsidR="001B4CD9">
        <w:rPr>
          <w:color w:val="0070C0"/>
          <w:lang w:val="en-GB"/>
        </w:rPr>
        <w:t>software token</w:t>
      </w:r>
      <w:r w:rsidRPr="006270A0">
        <w:rPr>
          <w:color w:val="0070C0"/>
          <w:lang w:val="en-GB"/>
        </w:rPr>
        <w:t xml:space="preserve"> </w:t>
      </w:r>
      <w:r>
        <w:rPr>
          <w:color w:val="0070C0"/>
          <w:lang w:val="en-GB"/>
        </w:rPr>
        <w:t>(</w:t>
      </w:r>
      <w:r w:rsidRPr="006270A0">
        <w:rPr>
          <w:color w:val="0070C0"/>
          <w:lang w:val="en-GB"/>
        </w:rPr>
        <w:t>PKCS#12 container</w:t>
      </w:r>
      <w:r>
        <w:rPr>
          <w:color w:val="0070C0"/>
          <w:lang w:val="en-GB"/>
        </w:rPr>
        <w:t>)</w:t>
      </w:r>
      <w:r w:rsidRPr="006270A0">
        <w:rPr>
          <w:color w:val="0070C0"/>
          <w:lang w:val="en-GB"/>
        </w:rPr>
        <w:t xml:space="preserve"> file</w:t>
      </w:r>
    </w:p>
    <w:p w:rsidR="0083753E" w:rsidRDefault="00207556" w:rsidP="00F00394">
      <w:pPr>
        <w:pStyle w:val="bat"/>
        <w:rPr>
          <w:lang w:val="en-GB"/>
        </w:rPr>
      </w:pPr>
      <w:r w:rsidRPr="00751DBB">
        <w:rPr>
          <w:lang w:val="en-GB"/>
        </w:rPr>
        <w:tab/>
        <w:t>- c:\temp\test1_d.</w:t>
      </w:r>
      <w:r w:rsidR="00BF547E" w:rsidRPr="00751DBB">
        <w:rPr>
          <w:lang w:val="en-GB"/>
        </w:rPr>
        <w:t>txt</w:t>
      </w:r>
      <w:r w:rsidR="00BF547E" w:rsidRPr="00751DBB">
        <w:rPr>
          <w:lang w:val="en-GB"/>
        </w:rPr>
        <w:tab/>
      </w:r>
      <w:r w:rsidRPr="00751DBB">
        <w:rPr>
          <w:lang w:val="en-GB"/>
        </w:rPr>
        <w:tab/>
        <w:t>- the decrypted file to be created</w:t>
      </w:r>
    </w:p>
    <w:p w:rsidR="00C625AD" w:rsidRDefault="00C625AD" w:rsidP="00F00394">
      <w:pPr>
        <w:pStyle w:val="bat"/>
        <w:rPr>
          <w:lang w:val="en-GB"/>
        </w:rPr>
      </w:pPr>
    </w:p>
    <w:p w:rsidR="00C625AD" w:rsidRPr="00751DBB" w:rsidRDefault="00C625AD" w:rsidP="00C625AD">
      <w:pPr>
        <w:pStyle w:val="bat"/>
        <w:rPr>
          <w:b/>
          <w:u w:val="single"/>
          <w:lang w:val="en-GB"/>
        </w:rPr>
      </w:pPr>
      <w:r w:rsidRPr="00751DBB">
        <w:rPr>
          <w:b/>
          <w:u w:val="single"/>
          <w:lang w:val="en-GB"/>
        </w:rPr>
        <w:t>Sample: decrypting</w:t>
      </w:r>
      <w:r>
        <w:rPr>
          <w:b/>
          <w:u w:val="single"/>
          <w:lang w:val="en-GB"/>
        </w:rPr>
        <w:t xml:space="preserve">, specifying slot value </w:t>
      </w:r>
    </w:p>
    <w:p w:rsidR="00C625AD" w:rsidRPr="00751DBB" w:rsidRDefault="00C625AD" w:rsidP="00C625AD">
      <w:pPr>
        <w:pStyle w:val="bat"/>
        <w:rPr>
          <w:lang w:val="en-GB"/>
        </w:rPr>
      </w:pPr>
      <w:r w:rsidRPr="00751DBB">
        <w:rPr>
          <w:lang w:val="en-GB"/>
        </w:rPr>
        <w:t xml:space="preserve">&gt; </w:t>
      </w:r>
      <w:proofErr w:type="gramStart"/>
      <w:r w:rsidRPr="00751DBB">
        <w:rPr>
          <w:lang w:val="en-GB"/>
        </w:rPr>
        <w:t>cdigidoc</w:t>
      </w:r>
      <w:proofErr w:type="gramEnd"/>
      <w:r w:rsidRPr="00751DBB">
        <w:rPr>
          <w:lang w:val="en-GB"/>
        </w:rPr>
        <w:t xml:space="preserve"> </w:t>
      </w:r>
      <w:r w:rsidRPr="00751DBB">
        <w:rPr>
          <w:color w:val="0070C0"/>
          <w:lang w:val="en-GB"/>
        </w:rPr>
        <w:t>-decrypt-sk</w:t>
      </w:r>
      <w:r w:rsidRPr="00751DBB">
        <w:rPr>
          <w:lang w:val="en-GB"/>
        </w:rPr>
        <w:t xml:space="preserve"> c:\Temp\test1_small.cdoc 1234 </w:t>
      </w:r>
      <w:r>
        <w:rPr>
          <w:lang w:val="en-GB"/>
        </w:rPr>
        <w:t xml:space="preserve">“” </w:t>
      </w:r>
      <w:r w:rsidRPr="001B4CD9">
        <w:rPr>
          <w:color w:val="0070C0"/>
          <w:lang w:val="en-GB"/>
        </w:rPr>
        <w:t>1</w:t>
      </w:r>
      <w:r>
        <w:rPr>
          <w:lang w:val="en-GB"/>
        </w:rPr>
        <w:t xml:space="preserve"> </w:t>
      </w:r>
      <w:r w:rsidRPr="00751DBB">
        <w:rPr>
          <w:lang w:val="en-GB"/>
        </w:rPr>
        <w:t>-out c:\Temp\test1_d.ddoc</w:t>
      </w:r>
    </w:p>
    <w:p w:rsidR="00C625AD" w:rsidRPr="00751DBB" w:rsidRDefault="00C625AD" w:rsidP="00C625AD">
      <w:pPr>
        <w:pStyle w:val="bat"/>
        <w:rPr>
          <w:lang w:val="en-GB"/>
        </w:rPr>
      </w:pPr>
      <w:r w:rsidRPr="00751DBB">
        <w:rPr>
          <w:lang w:val="en-GB"/>
        </w:rPr>
        <w:tab/>
      </w:r>
    </w:p>
    <w:p w:rsidR="00C625AD" w:rsidRPr="00751DBB" w:rsidRDefault="00C625AD" w:rsidP="00C625AD">
      <w:pPr>
        <w:pStyle w:val="bat"/>
        <w:rPr>
          <w:lang w:val="en-GB"/>
        </w:rPr>
      </w:pPr>
      <w:r w:rsidRPr="00751DBB">
        <w:rPr>
          <w:lang w:val="en-GB"/>
        </w:rPr>
        <w:t xml:space="preserve">Input: </w:t>
      </w:r>
    </w:p>
    <w:p w:rsidR="00C625AD" w:rsidRPr="00751DBB" w:rsidRDefault="00C625AD" w:rsidP="00C625AD">
      <w:pPr>
        <w:pStyle w:val="bat"/>
        <w:rPr>
          <w:lang w:val="en-GB"/>
        </w:rPr>
      </w:pPr>
      <w:r w:rsidRPr="00751DBB">
        <w:rPr>
          <w:lang w:val="en-GB"/>
        </w:rPr>
        <w:tab/>
        <w:t>- c:\Temp\test1_small.cdoc</w:t>
      </w:r>
      <w:r w:rsidRPr="00751DBB">
        <w:rPr>
          <w:lang w:val="en-GB"/>
        </w:rPr>
        <w:tab/>
        <w:t>– the encrypted file to be decrypted</w:t>
      </w:r>
    </w:p>
    <w:p w:rsidR="00C625AD" w:rsidRDefault="00C625AD" w:rsidP="00C625AD">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xml:space="preserve">– the </w:t>
      </w:r>
      <w:r>
        <w:rPr>
          <w:lang w:val="en-GB"/>
        </w:rPr>
        <w:t>PIN code of the recipient</w:t>
      </w:r>
    </w:p>
    <w:p w:rsidR="00C625AD" w:rsidRDefault="00C625AD" w:rsidP="00C625AD">
      <w:pPr>
        <w:pStyle w:val="bat"/>
        <w:ind w:firstLine="153"/>
        <w:rPr>
          <w:lang w:val="en-GB"/>
        </w:rPr>
      </w:pPr>
      <w:r>
        <w:rPr>
          <w:lang w:val="en-GB"/>
        </w:rPr>
        <w:t>- “”</w:t>
      </w:r>
      <w:r>
        <w:rPr>
          <w:lang w:val="en-GB"/>
        </w:rPr>
        <w:tab/>
      </w:r>
      <w:r>
        <w:rPr>
          <w:lang w:val="en-GB"/>
        </w:rPr>
        <w:tab/>
      </w:r>
      <w:r>
        <w:rPr>
          <w:lang w:val="en-GB"/>
        </w:rPr>
        <w:tab/>
      </w:r>
      <w:r>
        <w:rPr>
          <w:lang w:val="en-GB"/>
        </w:rPr>
        <w:tab/>
        <w:t>- empty string for optional PKCS#12 file parameter</w:t>
      </w:r>
    </w:p>
    <w:p w:rsidR="00C625AD" w:rsidRPr="00934E43" w:rsidRDefault="00C625AD" w:rsidP="00C625AD">
      <w:pPr>
        <w:pStyle w:val="bat"/>
        <w:ind w:firstLine="153"/>
        <w:rPr>
          <w:color w:val="0070C0"/>
          <w:lang w:val="en-GB"/>
        </w:rPr>
      </w:pPr>
      <w:r w:rsidRPr="00934E43">
        <w:rPr>
          <w:color w:val="0070C0"/>
          <w:lang w:val="en-GB"/>
        </w:rPr>
        <w:t xml:space="preserve">- </w:t>
      </w:r>
      <w:r w:rsidR="00040BE1" w:rsidRPr="00934E43">
        <w:rPr>
          <w:color w:val="0070C0"/>
          <w:lang w:val="en-GB"/>
        </w:rPr>
        <w:t>1</w:t>
      </w:r>
      <w:r w:rsidR="00040BE1" w:rsidRPr="00934E43">
        <w:rPr>
          <w:color w:val="0070C0"/>
          <w:lang w:val="en-GB"/>
        </w:rPr>
        <w:tab/>
      </w:r>
      <w:r w:rsidR="00040BE1" w:rsidRPr="00934E43">
        <w:rPr>
          <w:color w:val="0070C0"/>
          <w:lang w:val="en-GB"/>
        </w:rPr>
        <w:tab/>
      </w:r>
      <w:r w:rsidR="00040BE1" w:rsidRPr="00934E43">
        <w:rPr>
          <w:color w:val="0070C0"/>
          <w:lang w:val="en-GB"/>
        </w:rPr>
        <w:tab/>
      </w:r>
      <w:r w:rsidR="00040BE1" w:rsidRPr="00934E43">
        <w:rPr>
          <w:color w:val="0070C0"/>
          <w:lang w:val="en-GB"/>
        </w:rPr>
        <w:tab/>
        <w:t xml:space="preserve">- slot </w:t>
      </w:r>
      <w:r w:rsidR="000A0A4B">
        <w:rPr>
          <w:color w:val="0070C0"/>
          <w:lang w:val="en-GB"/>
        </w:rPr>
        <w:t xml:space="preserve">(sequence number) </w:t>
      </w:r>
      <w:r w:rsidR="00040BE1" w:rsidRPr="00934E43">
        <w:rPr>
          <w:color w:val="0070C0"/>
          <w:lang w:val="en-GB"/>
        </w:rPr>
        <w:t>of the recipient’s decryption certificate on identity token</w:t>
      </w:r>
    </w:p>
    <w:p w:rsidR="002A1E8E" w:rsidRDefault="00C625AD" w:rsidP="002A1E8E">
      <w:pPr>
        <w:pStyle w:val="bat"/>
        <w:rPr>
          <w:lang w:val="en-GB"/>
        </w:rPr>
      </w:pPr>
      <w:r w:rsidRPr="00751DBB">
        <w:rPr>
          <w:lang w:val="en-GB"/>
        </w:rPr>
        <w:tab/>
        <w:t>- C:\temp\test1_d.ddoc</w:t>
      </w:r>
      <w:r w:rsidRPr="00751DBB">
        <w:rPr>
          <w:lang w:val="en-GB"/>
        </w:rPr>
        <w:tab/>
        <w:t>- the decrypted file to be created</w:t>
      </w:r>
    </w:p>
    <w:p w:rsidR="00B828A2" w:rsidRDefault="00B828A2" w:rsidP="002A1E8E">
      <w:pPr>
        <w:pStyle w:val="bat"/>
        <w:rPr>
          <w:lang w:val="en-GB"/>
        </w:rPr>
      </w:pPr>
    </w:p>
    <w:p w:rsidR="00B828A2" w:rsidRPr="00751DBB" w:rsidRDefault="00B828A2" w:rsidP="00B828A2">
      <w:pPr>
        <w:pStyle w:val="bat"/>
        <w:rPr>
          <w:b/>
          <w:u w:val="single"/>
          <w:lang w:val="en-GB"/>
        </w:rPr>
      </w:pPr>
      <w:r w:rsidRPr="00751DBB">
        <w:rPr>
          <w:b/>
          <w:u w:val="single"/>
          <w:lang w:val="en-GB"/>
        </w:rPr>
        <w:t>Sample: decrypting small encrypted file, inside a DigiDoc container</w:t>
      </w:r>
      <w:r>
        <w:rPr>
          <w:b/>
          <w:u w:val="single"/>
          <w:lang w:val="en-GB"/>
        </w:rPr>
        <w:t>, operation in memory</w:t>
      </w:r>
    </w:p>
    <w:p w:rsidR="00B828A2" w:rsidRPr="00751DBB" w:rsidRDefault="00B828A2" w:rsidP="00B828A2">
      <w:pPr>
        <w:pStyle w:val="bat"/>
        <w:rPr>
          <w:lang w:val="en-GB"/>
        </w:rPr>
      </w:pPr>
      <w:r w:rsidRPr="00751DBB">
        <w:rPr>
          <w:lang w:val="en-GB"/>
        </w:rPr>
        <w:t xml:space="preserve">&gt; </w:t>
      </w:r>
      <w:proofErr w:type="gramStart"/>
      <w:r w:rsidRPr="00B828A2">
        <w:rPr>
          <w:color w:val="auto"/>
          <w:lang w:val="en-GB"/>
        </w:rPr>
        <w:t>cdigidoc</w:t>
      </w:r>
      <w:proofErr w:type="gramEnd"/>
      <w:r w:rsidRPr="00B828A2">
        <w:rPr>
          <w:color w:val="auto"/>
          <w:lang w:val="en-GB"/>
        </w:rPr>
        <w:t xml:space="preserve"> -decrypt-sk </w:t>
      </w:r>
      <w:r w:rsidRPr="00751DBB">
        <w:rPr>
          <w:lang w:val="en-GB"/>
        </w:rPr>
        <w:t xml:space="preserve">c:\Temp\test1_small.cdoc 1234 </w:t>
      </w:r>
      <w:r w:rsidRPr="00B828A2">
        <w:rPr>
          <w:color w:val="0070C0"/>
          <w:lang w:val="en-GB"/>
        </w:rPr>
        <w:t>–out-mem</w:t>
      </w:r>
      <w:r w:rsidRPr="00751DBB">
        <w:rPr>
          <w:lang w:val="en-GB"/>
        </w:rPr>
        <w:t xml:space="preserve"> c:\Temp\test1_d.ddoc</w:t>
      </w:r>
    </w:p>
    <w:p w:rsidR="00B828A2" w:rsidRPr="00751DBB" w:rsidRDefault="00B828A2" w:rsidP="00B828A2">
      <w:pPr>
        <w:pStyle w:val="bat"/>
        <w:rPr>
          <w:lang w:val="en-GB"/>
        </w:rPr>
      </w:pPr>
      <w:r w:rsidRPr="00751DBB">
        <w:rPr>
          <w:lang w:val="en-GB"/>
        </w:rPr>
        <w:tab/>
      </w:r>
    </w:p>
    <w:p w:rsidR="00B828A2" w:rsidRPr="00751DBB" w:rsidRDefault="00B828A2" w:rsidP="00B828A2">
      <w:pPr>
        <w:pStyle w:val="bat"/>
        <w:rPr>
          <w:lang w:val="en-GB"/>
        </w:rPr>
      </w:pPr>
      <w:r w:rsidRPr="00751DBB">
        <w:rPr>
          <w:lang w:val="en-GB"/>
        </w:rPr>
        <w:t xml:space="preserve">Input: </w:t>
      </w:r>
    </w:p>
    <w:p w:rsidR="00B828A2" w:rsidRPr="00751DBB" w:rsidRDefault="00B828A2" w:rsidP="00B828A2">
      <w:pPr>
        <w:pStyle w:val="bat"/>
        <w:rPr>
          <w:lang w:val="en-GB"/>
        </w:rPr>
      </w:pPr>
      <w:r w:rsidRPr="00751DBB">
        <w:rPr>
          <w:lang w:val="en-GB"/>
        </w:rPr>
        <w:tab/>
        <w:t>- c:\Temp\test1_small.cdoc</w:t>
      </w:r>
      <w:r w:rsidRPr="00751DBB">
        <w:rPr>
          <w:lang w:val="en-GB"/>
        </w:rPr>
        <w:tab/>
        <w:t>– the encrypted file to be decrypted</w:t>
      </w:r>
    </w:p>
    <w:p w:rsidR="00B828A2" w:rsidRPr="00751DBB" w:rsidRDefault="00B828A2" w:rsidP="00B828A2">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the recipients pin1</w:t>
      </w:r>
    </w:p>
    <w:p w:rsidR="00B828A2" w:rsidRPr="00751DBB" w:rsidRDefault="00B828A2" w:rsidP="00B828A2">
      <w:pPr>
        <w:pStyle w:val="bat"/>
        <w:rPr>
          <w:lang w:val="en-GB"/>
        </w:rPr>
      </w:pPr>
      <w:r w:rsidRPr="00751DBB">
        <w:rPr>
          <w:lang w:val="en-GB"/>
        </w:rPr>
        <w:tab/>
        <w:t>- C:\temp\test1_d.ddoc</w:t>
      </w:r>
      <w:r w:rsidRPr="00751DBB">
        <w:rPr>
          <w:lang w:val="en-GB"/>
        </w:rPr>
        <w:tab/>
        <w:t>- the decrypted file to be created</w:t>
      </w:r>
    </w:p>
    <w:p w:rsidR="000F158D" w:rsidRDefault="000F158D" w:rsidP="000F158D">
      <w:pPr>
        <w:pStyle w:val="Heading2"/>
        <w:rPr>
          <w:lang w:val="en-GB"/>
        </w:rPr>
      </w:pPr>
      <w:bookmarkStart w:id="47" w:name="_Toc345343029"/>
      <w:r>
        <w:rPr>
          <w:lang w:val="en-GB"/>
        </w:rPr>
        <w:t>Commands in CGI mode</w:t>
      </w:r>
      <w:bookmarkEnd w:id="47"/>
    </w:p>
    <w:p w:rsidR="000F158D" w:rsidRDefault="000F158D" w:rsidP="000F158D">
      <w:pPr>
        <w:rPr>
          <w:lang w:val="en-GB"/>
        </w:rPr>
      </w:pPr>
      <w:r>
        <w:rPr>
          <w:lang w:val="en-GB"/>
        </w:rPr>
        <w:t xml:space="preserve">CDigiDoc utility program can be used as a CGI program to add digital signature creation functionality to web sites. </w:t>
      </w:r>
    </w:p>
    <w:p w:rsidR="000F158D" w:rsidRDefault="000F158D" w:rsidP="000F158D">
      <w:pPr>
        <w:rPr>
          <w:lang w:val="en-GB"/>
        </w:rPr>
      </w:pPr>
      <w:r w:rsidRPr="000F158D">
        <w:rPr>
          <w:b/>
          <w:lang w:val="en-GB"/>
        </w:rPr>
        <w:t>Note:</w:t>
      </w:r>
      <w:r>
        <w:rPr>
          <w:lang w:val="en-GB"/>
        </w:rPr>
        <w:t xml:space="preserve"> the CGI mode commands are not currently included in testing.</w:t>
      </w:r>
    </w:p>
    <w:p w:rsidR="000F158D" w:rsidRPr="00751DBB" w:rsidRDefault="000F158D" w:rsidP="00602608">
      <w:pPr>
        <w:pStyle w:val="ListParagraph"/>
        <w:numPr>
          <w:ilvl w:val="0"/>
          <w:numId w:val="22"/>
        </w:numPr>
        <w:rPr>
          <w:b/>
          <w:lang w:val="en-GB"/>
        </w:rPr>
      </w:pPr>
      <w:r>
        <w:rPr>
          <w:b/>
          <w:lang w:val="en-GB"/>
        </w:rPr>
        <w:lastRenderedPageBreak/>
        <w:t>-</w:t>
      </w:r>
      <w:proofErr w:type="gramStart"/>
      <w:r>
        <w:rPr>
          <w:b/>
          <w:lang w:val="en-GB"/>
        </w:rPr>
        <w:t>calc-</w:t>
      </w:r>
      <w:proofErr w:type="gramEnd"/>
      <w:r>
        <w:rPr>
          <w:b/>
          <w:lang w:val="en-GB"/>
        </w:rPr>
        <w:t>sign</w:t>
      </w:r>
      <w:r w:rsidRPr="00751DBB">
        <w:rPr>
          <w:b/>
          <w:lang w:val="en-GB"/>
        </w:rPr>
        <w:t xml:space="preserve"> &lt;</w:t>
      </w:r>
      <w:r>
        <w:rPr>
          <w:b/>
          <w:lang w:val="en-GB"/>
        </w:rPr>
        <w:t>cert</w:t>
      </w:r>
      <w:r w:rsidRPr="00751DBB">
        <w:rPr>
          <w:b/>
          <w:lang w:val="en-GB"/>
        </w:rPr>
        <w:t>-file&gt;</w:t>
      </w:r>
      <w:r>
        <w:rPr>
          <w:b/>
          <w:lang w:val="en-GB"/>
        </w:rPr>
        <w:t xml:space="preserve"> [&lt;manifest&gt;] [&lt;city&gt; &lt;state&gt; &lt;zip&gt; &lt;country&gt;]</w:t>
      </w:r>
      <w:r w:rsidRPr="00751DBB">
        <w:rPr>
          <w:lang w:val="en-GB"/>
        </w:rPr>
        <w:t xml:space="preserve"> </w:t>
      </w:r>
      <w:r w:rsidR="006224F8">
        <w:rPr>
          <w:lang w:val="en-GB"/>
        </w:rPr>
        <w:t>–</w:t>
      </w:r>
      <w:r w:rsidRPr="00751DBB">
        <w:rPr>
          <w:lang w:val="en-GB"/>
        </w:rPr>
        <w:t xml:space="preserve"> </w:t>
      </w:r>
      <w:r w:rsidR="006224F8">
        <w:rPr>
          <w:lang w:val="en-GB"/>
        </w:rPr>
        <w:t>calculate hash of a digital signature. The certificate file has to be in PEM format, in a separate file. The calculated hash is displayed in console in base64 format.</w:t>
      </w:r>
    </w:p>
    <w:p w:rsidR="000F158D" w:rsidRPr="00751DBB" w:rsidRDefault="000F158D" w:rsidP="00602608">
      <w:pPr>
        <w:pStyle w:val="ListParagraph"/>
        <w:numPr>
          <w:ilvl w:val="0"/>
          <w:numId w:val="22"/>
        </w:numPr>
        <w:rPr>
          <w:b/>
          <w:lang w:val="en-GB"/>
        </w:rPr>
      </w:pPr>
      <w:r>
        <w:rPr>
          <w:b/>
          <w:lang w:val="en-GB"/>
        </w:rPr>
        <w:t>-</w:t>
      </w:r>
      <w:proofErr w:type="gramStart"/>
      <w:r>
        <w:rPr>
          <w:b/>
          <w:lang w:val="en-GB"/>
        </w:rPr>
        <w:t>add-</w:t>
      </w:r>
      <w:proofErr w:type="gramEnd"/>
      <w:r>
        <w:rPr>
          <w:b/>
          <w:lang w:val="en-GB"/>
        </w:rPr>
        <w:t>sign-value</w:t>
      </w:r>
      <w:r w:rsidRPr="00751DBB">
        <w:rPr>
          <w:b/>
          <w:lang w:val="en-GB"/>
        </w:rPr>
        <w:t xml:space="preserve"> &lt;</w:t>
      </w:r>
      <w:r>
        <w:rPr>
          <w:b/>
          <w:lang w:val="en-GB"/>
        </w:rPr>
        <w:t>sign-value</w:t>
      </w:r>
      <w:r w:rsidRPr="00751DBB">
        <w:rPr>
          <w:b/>
          <w:lang w:val="en-GB"/>
        </w:rPr>
        <w:t>-file&gt;</w:t>
      </w:r>
      <w:r>
        <w:rPr>
          <w:b/>
          <w:lang w:val="en-GB"/>
        </w:rPr>
        <w:t xml:space="preserve"> &lt;sign-id&gt;</w:t>
      </w:r>
      <w:r w:rsidRPr="00751DBB">
        <w:rPr>
          <w:b/>
          <w:lang w:val="en-GB"/>
        </w:rPr>
        <w:t xml:space="preserve"> - </w:t>
      </w:r>
      <w:r w:rsidR="006224F8">
        <w:rPr>
          <w:lang w:val="en-GB"/>
        </w:rPr>
        <w:t>add a RSA-SHA1 signature. The signature has to be in base64 format in a separate file.</w:t>
      </w:r>
    </w:p>
    <w:p w:rsidR="000F158D" w:rsidRPr="006224F8" w:rsidRDefault="000F158D" w:rsidP="00602608">
      <w:pPr>
        <w:pStyle w:val="ListParagraph"/>
        <w:numPr>
          <w:ilvl w:val="0"/>
          <w:numId w:val="22"/>
        </w:numPr>
        <w:rPr>
          <w:b/>
          <w:lang w:val="en-GB"/>
        </w:rPr>
      </w:pPr>
      <w:r>
        <w:rPr>
          <w:b/>
          <w:lang w:val="en-GB"/>
        </w:rPr>
        <w:t>-</w:t>
      </w:r>
      <w:proofErr w:type="gramStart"/>
      <w:r>
        <w:rPr>
          <w:b/>
          <w:lang w:val="en-GB"/>
        </w:rPr>
        <w:t>del-</w:t>
      </w:r>
      <w:proofErr w:type="gramEnd"/>
      <w:r>
        <w:rPr>
          <w:b/>
          <w:lang w:val="en-GB"/>
        </w:rPr>
        <w:t>sign</w:t>
      </w:r>
      <w:r w:rsidRPr="00751DBB">
        <w:rPr>
          <w:b/>
          <w:lang w:val="en-GB"/>
        </w:rPr>
        <w:t xml:space="preserve"> &lt;</w:t>
      </w:r>
      <w:r>
        <w:rPr>
          <w:b/>
          <w:lang w:val="en-GB"/>
        </w:rPr>
        <w:t>sign-id</w:t>
      </w:r>
      <w:r w:rsidRPr="00751DBB">
        <w:rPr>
          <w:b/>
          <w:lang w:val="en-GB"/>
        </w:rPr>
        <w:t>&gt;</w:t>
      </w:r>
      <w:r w:rsidRPr="00751DBB">
        <w:rPr>
          <w:lang w:val="en-GB"/>
        </w:rPr>
        <w:t xml:space="preserve"> - </w:t>
      </w:r>
      <w:r w:rsidR="005A1294">
        <w:rPr>
          <w:lang w:val="en-GB"/>
        </w:rPr>
        <w:t>remove a digital signature.</w:t>
      </w:r>
    </w:p>
    <w:p w:rsidR="006224F8" w:rsidRPr="006224F8" w:rsidRDefault="006224F8" w:rsidP="00602608">
      <w:pPr>
        <w:pStyle w:val="ListParagraph"/>
        <w:numPr>
          <w:ilvl w:val="0"/>
          <w:numId w:val="22"/>
        </w:numPr>
        <w:rPr>
          <w:b/>
          <w:lang w:val="en-GB"/>
        </w:rPr>
      </w:pPr>
      <w:r>
        <w:rPr>
          <w:b/>
          <w:lang w:val="en-GB"/>
        </w:rPr>
        <w:t>-</w:t>
      </w:r>
      <w:proofErr w:type="gramStart"/>
      <w:r>
        <w:rPr>
          <w:b/>
          <w:lang w:val="en-GB"/>
        </w:rPr>
        <w:t>cgimode</w:t>
      </w:r>
      <w:proofErr w:type="gramEnd"/>
      <w:r>
        <w:rPr>
          <w:b/>
          <w:lang w:val="en-GB"/>
        </w:rPr>
        <w:t xml:space="preserve"> [&lt;output-separator&gt;] </w:t>
      </w:r>
      <w:r w:rsidR="005A1294">
        <w:rPr>
          <w:b/>
          <w:lang w:val="en-GB"/>
        </w:rPr>
        <w:t>-</w:t>
      </w:r>
      <w:r>
        <w:rPr>
          <w:b/>
          <w:lang w:val="en-GB"/>
        </w:rPr>
        <w:t xml:space="preserve"> </w:t>
      </w:r>
      <w:r w:rsidRPr="006224F8">
        <w:rPr>
          <w:b/>
          <w:lang w:val="en-GB"/>
        </w:rPr>
        <w:t xml:space="preserve"> </w:t>
      </w:r>
      <w:r w:rsidRPr="006224F8">
        <w:rPr>
          <w:lang w:val="en-GB"/>
        </w:rPr>
        <w:t>output in CGI mode</w:t>
      </w:r>
      <w:r>
        <w:rPr>
          <w:lang w:val="en-GB"/>
        </w:rPr>
        <w:t>. Data sets in output are separated with the specified output separator symbol. ‘|’ is used by default.</w:t>
      </w:r>
    </w:p>
    <w:p w:rsidR="006224F8" w:rsidRPr="006224F8" w:rsidRDefault="006224F8" w:rsidP="00602608">
      <w:pPr>
        <w:pStyle w:val="ListParagraph"/>
        <w:numPr>
          <w:ilvl w:val="0"/>
          <w:numId w:val="22"/>
        </w:numPr>
        <w:rPr>
          <w:b/>
          <w:lang w:val="en-GB"/>
        </w:rPr>
      </w:pPr>
      <w:r>
        <w:rPr>
          <w:b/>
          <w:lang w:val="en-GB"/>
        </w:rPr>
        <w:t xml:space="preserve">-consolemode </w:t>
      </w:r>
      <w:r w:rsidR="005A1294">
        <w:rPr>
          <w:b/>
          <w:lang w:val="en-GB"/>
        </w:rPr>
        <w:t>-</w:t>
      </w:r>
      <w:r>
        <w:rPr>
          <w:b/>
          <w:lang w:val="en-GB"/>
        </w:rPr>
        <w:t xml:space="preserve"> </w:t>
      </w:r>
      <w:r>
        <w:rPr>
          <w:lang w:val="en-GB"/>
        </w:rPr>
        <w:t>output in console (not CGI) mode</w:t>
      </w:r>
    </w:p>
    <w:p w:rsidR="006224F8" w:rsidRPr="006224F8" w:rsidRDefault="006224F8" w:rsidP="00602608">
      <w:pPr>
        <w:pStyle w:val="ListParagraph"/>
        <w:numPr>
          <w:ilvl w:val="0"/>
          <w:numId w:val="22"/>
        </w:numPr>
        <w:rPr>
          <w:b/>
          <w:lang w:val="en-GB"/>
        </w:rPr>
      </w:pPr>
      <w:r>
        <w:rPr>
          <w:b/>
          <w:lang w:val="en-GB"/>
        </w:rPr>
        <w:t xml:space="preserve">-SAX </w:t>
      </w:r>
      <w:r w:rsidR="005A1294">
        <w:rPr>
          <w:b/>
          <w:lang w:val="en-GB"/>
        </w:rPr>
        <w:t>-</w:t>
      </w:r>
      <w:r>
        <w:rPr>
          <w:b/>
          <w:lang w:val="en-GB"/>
        </w:rPr>
        <w:t xml:space="preserve"> </w:t>
      </w:r>
      <w:r>
        <w:rPr>
          <w:lang w:val="en-GB"/>
        </w:rPr>
        <w:t>use SAX parser</w:t>
      </w:r>
    </w:p>
    <w:p w:rsidR="006224F8" w:rsidRPr="00751DBB" w:rsidRDefault="006224F8" w:rsidP="00602608">
      <w:pPr>
        <w:pStyle w:val="ListParagraph"/>
        <w:numPr>
          <w:ilvl w:val="0"/>
          <w:numId w:val="22"/>
        </w:numPr>
        <w:rPr>
          <w:b/>
          <w:lang w:val="en-GB"/>
        </w:rPr>
      </w:pPr>
      <w:r>
        <w:rPr>
          <w:b/>
          <w:lang w:val="en-GB"/>
        </w:rPr>
        <w:t xml:space="preserve">-XRDR </w:t>
      </w:r>
      <w:r w:rsidR="005A1294">
        <w:rPr>
          <w:b/>
          <w:lang w:val="en-GB"/>
        </w:rPr>
        <w:t>-</w:t>
      </w:r>
      <w:r>
        <w:rPr>
          <w:b/>
          <w:lang w:val="en-GB"/>
        </w:rPr>
        <w:t xml:space="preserve"> </w:t>
      </w:r>
      <w:r>
        <w:rPr>
          <w:lang w:val="en-GB"/>
        </w:rPr>
        <w:t>use XmlReader parser</w:t>
      </w:r>
    </w:p>
    <w:p w:rsidR="000F158D" w:rsidRPr="000F158D" w:rsidRDefault="000F158D" w:rsidP="000F158D">
      <w:pPr>
        <w:rPr>
          <w:lang w:val="en-GB"/>
        </w:rPr>
      </w:pPr>
    </w:p>
    <w:p w:rsidR="000D0D8D" w:rsidRPr="00751DBB" w:rsidRDefault="000D0D8D" w:rsidP="000D0D8D">
      <w:pPr>
        <w:pStyle w:val="Pealkiri11"/>
        <w:rPr>
          <w:lang w:val="en-GB"/>
        </w:rPr>
      </w:pPr>
      <w:bookmarkStart w:id="48" w:name="_Toc345343030"/>
      <w:r w:rsidRPr="00751DBB">
        <w:rPr>
          <w:lang w:val="en-GB"/>
        </w:rPr>
        <w:lastRenderedPageBreak/>
        <w:t>National and cross-border support</w:t>
      </w:r>
      <w:bookmarkEnd w:id="48"/>
    </w:p>
    <w:p w:rsidR="000D0D8D" w:rsidRPr="00751DBB" w:rsidRDefault="000D0D8D" w:rsidP="000D0D8D">
      <w:pPr>
        <w:pStyle w:val="Heading2"/>
        <w:rPr>
          <w:lang w:val="en-GB"/>
        </w:rPr>
      </w:pPr>
      <w:bookmarkStart w:id="49" w:name="_Toc345343031"/>
      <w:r w:rsidRPr="00751DBB">
        <w:rPr>
          <w:lang w:val="en-GB"/>
        </w:rPr>
        <w:t>National PKI solutions and support</w:t>
      </w:r>
      <w:bookmarkEnd w:id="49"/>
    </w:p>
    <w:p w:rsidR="000D0D8D" w:rsidRPr="00751DBB" w:rsidRDefault="000D0D8D" w:rsidP="000D0D8D">
      <w:pPr>
        <w:pStyle w:val="Pealkiri21"/>
        <w:rPr>
          <w:lang w:val="en-GB"/>
        </w:rPr>
      </w:pPr>
      <w:bookmarkStart w:id="50" w:name="_Toc345343032"/>
      <w:r w:rsidRPr="00751DBB">
        <w:rPr>
          <w:lang w:val="en-GB"/>
        </w:rPr>
        <w:t>Supported Estonian Identity tokens</w:t>
      </w:r>
      <w:bookmarkEnd w:id="50"/>
    </w:p>
    <w:p w:rsidR="000D0D8D" w:rsidRPr="00751DBB" w:rsidRDefault="000D0D8D" w:rsidP="000D0D8D">
      <w:pPr>
        <w:rPr>
          <w:b/>
          <w:lang w:val="en-GB"/>
        </w:rPr>
      </w:pPr>
      <w:r w:rsidRPr="00751DBB">
        <w:rPr>
          <w:lang w:val="en-GB"/>
        </w:rPr>
        <w:t xml:space="preserve">The </w:t>
      </w:r>
      <w:r w:rsidRPr="00751DBB">
        <w:rPr>
          <w:bCs/>
          <w:iCs/>
          <w:lang w:val="en-GB"/>
        </w:rPr>
        <w:t>Digital Signature Act (DSA), passed by the Estonian parliament in 2000, forms the legal framework for digital signatures in Estonia, equating advanced electronic signatures (in terms of EC directive 1999/93/EC) to handwritten ones, as long as they are compliant with the DSA’s requirements</w:t>
      </w:r>
      <w:r w:rsidR="008909F8" w:rsidRPr="00751DBB">
        <w:rPr>
          <w:bCs/>
          <w:iCs/>
          <w:lang w:val="en-GB"/>
        </w:rPr>
        <w:t>.</w:t>
      </w:r>
    </w:p>
    <w:p w:rsidR="000D0D8D" w:rsidRPr="00751DBB" w:rsidRDefault="000D0D8D" w:rsidP="000D0D8D">
      <w:pPr>
        <w:rPr>
          <w:b/>
          <w:lang w:val="en-GB"/>
        </w:rPr>
      </w:pPr>
      <w:r w:rsidRPr="00751DBB">
        <w:rPr>
          <w:b/>
          <w:lang w:val="en-GB"/>
        </w:rPr>
        <w:t>ID cards</w:t>
      </w:r>
    </w:p>
    <w:p w:rsidR="000D0D8D" w:rsidRPr="00751DBB" w:rsidRDefault="000D0D8D" w:rsidP="000D0D8D">
      <w:pPr>
        <w:rPr>
          <w:lang w:val="en-GB"/>
        </w:rPr>
      </w:pPr>
      <w:r w:rsidRPr="00751DBB">
        <w:rPr>
          <w:lang w:val="en-GB"/>
        </w:rPr>
        <w:t>Since 2002, Estonia has issued PKI-enabled ID cards to over 90% of its citizens and permanent residents. The card has been integrated into a national public-key infrastructure and is mandatory for citizens over the age of 15.</w:t>
      </w:r>
    </w:p>
    <w:p w:rsidR="000D0D8D" w:rsidRPr="00751DBB" w:rsidRDefault="000D0D8D" w:rsidP="000D0D8D">
      <w:pPr>
        <w:rPr>
          <w:lang w:val="en-GB"/>
        </w:rPr>
      </w:pPr>
      <w:r w:rsidRPr="00751DBB">
        <w:rPr>
          <w:lang w:val="en-GB"/>
        </w:rPr>
        <w:t xml:space="preserve">Upon the initialization of a new ID card for the user, two RSA key pairs are loaded into it. Certificates binding the public keys to the user are also issued and stored on the card as well as in a public database. The certificates are issued by a certification authority in the list of state-recognized CAs - </w:t>
      </w:r>
      <w:r w:rsidRPr="00751DBB">
        <w:rPr>
          <w:b/>
          <w:lang w:val="en-GB"/>
        </w:rPr>
        <w:t xml:space="preserve">AS Sertifitseerimiskeskus (SK). </w:t>
      </w:r>
      <w:r w:rsidRPr="00751DBB">
        <w:rPr>
          <w:lang w:val="en-GB"/>
        </w:rPr>
        <w:t>The intended uses for the private keys, protected by two separate PIN codes, are identification (for the first key pair) and signing (for the second key pair). The certificates contain the holder's name and personal code (national ID code). In addition, the authentication certificate contains the holder's unique e-mail address. Certificates on the ID-card are “Qualified” in terms of EC 1999/93.</w:t>
      </w:r>
    </w:p>
    <w:p w:rsidR="000D0D8D" w:rsidRPr="00751DBB" w:rsidRDefault="000D0D8D" w:rsidP="000D0D8D">
      <w:pPr>
        <w:rPr>
          <w:b/>
          <w:lang w:val="en-GB"/>
        </w:rPr>
      </w:pPr>
      <w:r w:rsidRPr="00751DBB">
        <w:rPr>
          <w:b/>
          <w:lang w:val="en-GB"/>
        </w:rPr>
        <w:t>Mobile-IDs</w:t>
      </w:r>
    </w:p>
    <w:p w:rsidR="000D0D8D" w:rsidRPr="00751DBB" w:rsidRDefault="000D0D8D" w:rsidP="000D0D8D">
      <w:pPr>
        <w:rPr>
          <w:lang w:val="en-GB"/>
        </w:rPr>
      </w:pPr>
      <w:r w:rsidRPr="00751DBB">
        <w:rPr>
          <w:lang w:val="en-GB"/>
        </w:rPr>
        <w:t xml:space="preserve">Since 2007, EMT (the largest Estonian mobile operator) in cooperation with SK has issued also mobile SIM cards with similar functionality as ID cards (user authentication and digital signing). Since 01.02.2011, the Mobile-ID is considered an official digital identification document in Estonia. Similarly, RSA key pairs are loaded into those cards and the public keys are issued certificates binding them with users. Corresponding certificates are also qualified ones thus serving alternative option to smartcard-based PKI. This project currently covers all Estonian mobile operators (EMT, Elisa, </w:t>
      </w:r>
      <w:proofErr w:type="gramStart"/>
      <w:r w:rsidRPr="00751DBB">
        <w:rPr>
          <w:lang w:val="en-GB"/>
        </w:rPr>
        <w:t>Tele2</w:t>
      </w:r>
      <w:proofErr w:type="gramEnd"/>
      <w:r w:rsidRPr="00751DBB">
        <w:rPr>
          <w:lang w:val="en-GB"/>
        </w:rPr>
        <w:t>) and also Lithuanian mobile operator Omnitel and is opened to other providers in the Baltic region.</w:t>
      </w:r>
    </w:p>
    <w:p w:rsidR="000D0D8D" w:rsidRPr="00751DBB" w:rsidRDefault="000D0D8D" w:rsidP="000D0D8D">
      <w:pPr>
        <w:rPr>
          <w:b/>
          <w:lang w:val="en-GB"/>
        </w:rPr>
      </w:pPr>
      <w:r w:rsidRPr="00751DBB">
        <w:rPr>
          <w:b/>
          <w:lang w:val="en-GB"/>
        </w:rPr>
        <w:t>Organizational certificates (Digital stamps)</w:t>
      </w:r>
    </w:p>
    <w:p w:rsidR="000D0D8D" w:rsidRPr="00751DBB" w:rsidRDefault="000D0D8D" w:rsidP="000D0D8D">
      <w:pPr>
        <w:rPr>
          <w:lang w:val="en-GB"/>
        </w:rPr>
      </w:pPr>
      <w:r w:rsidRPr="00751DBB">
        <w:rPr>
          <w:lang w:val="en-GB"/>
        </w:rPr>
        <w:t xml:space="preserve">Additionally, SK issues certificates to organizations and private companies that can be used to sign documents digitally. These are technically equal to personal signing certificates and their legal use is also regulated by the DSA in Estonia. </w:t>
      </w:r>
    </w:p>
    <w:p w:rsidR="000D0D8D" w:rsidRPr="00751DBB" w:rsidRDefault="000D0D8D" w:rsidP="000D0D8D">
      <w:pPr>
        <w:rPr>
          <w:lang w:val="en-GB"/>
        </w:rPr>
      </w:pPr>
      <w:r w:rsidRPr="00751DBB">
        <w:rPr>
          <w:lang w:val="en-GB"/>
        </w:rPr>
        <w:t xml:space="preserve">Currently, </w:t>
      </w:r>
      <w:r w:rsidR="008F4943" w:rsidRPr="00751DBB">
        <w:rPr>
          <w:lang w:val="en-GB"/>
        </w:rPr>
        <w:t>C</w:t>
      </w:r>
      <w:r w:rsidRPr="00751DBB">
        <w:rPr>
          <w:lang w:val="en-GB"/>
        </w:rPr>
        <w:t>DigiDoc library has been tested with the following Estonian ID tokens:</w:t>
      </w:r>
    </w:p>
    <w:tbl>
      <w:tblPr>
        <w:tblStyle w:val="Param"/>
        <w:tblW w:w="8217" w:type="dxa"/>
        <w:tblLayout w:type="fixed"/>
        <w:tblLook w:val="04A0" w:firstRow="1" w:lastRow="0" w:firstColumn="1" w:lastColumn="0" w:noHBand="0" w:noVBand="1"/>
      </w:tblPr>
      <w:tblGrid>
        <w:gridCol w:w="1271"/>
        <w:gridCol w:w="1701"/>
        <w:gridCol w:w="2126"/>
        <w:gridCol w:w="3119"/>
      </w:tblGrid>
      <w:tr w:rsidR="000D0D8D" w:rsidRPr="00751DBB" w:rsidTr="008F4943">
        <w:trPr>
          <w:cnfStyle w:val="100000000000" w:firstRow="1" w:lastRow="0" w:firstColumn="0" w:lastColumn="0" w:oddVBand="0" w:evenVBand="0" w:oddHBand="0" w:evenHBand="0" w:firstRowFirstColumn="0" w:firstRowLastColumn="0" w:lastRowFirstColumn="0" w:lastRowLastColumn="0"/>
        </w:trPr>
        <w:tc>
          <w:tcPr>
            <w:tcW w:w="1271" w:type="dxa"/>
            <w:vAlign w:val="center"/>
          </w:tcPr>
          <w:p w:rsidR="000D0D8D" w:rsidRPr="00751DBB" w:rsidRDefault="000D0D8D" w:rsidP="008F4943">
            <w:pPr>
              <w:jc w:val="left"/>
              <w:rPr>
                <w:b/>
                <w:lang w:val="en-GB"/>
              </w:rPr>
            </w:pPr>
            <w:r w:rsidRPr="00751DBB">
              <w:rPr>
                <w:b/>
                <w:lang w:val="en-GB"/>
              </w:rPr>
              <w:t>Token</w:t>
            </w:r>
          </w:p>
        </w:tc>
        <w:tc>
          <w:tcPr>
            <w:tcW w:w="1701" w:type="dxa"/>
            <w:vAlign w:val="center"/>
          </w:tcPr>
          <w:p w:rsidR="000D0D8D" w:rsidRPr="00751DBB" w:rsidRDefault="000D0D8D" w:rsidP="008F4943">
            <w:pPr>
              <w:jc w:val="left"/>
              <w:rPr>
                <w:b/>
                <w:lang w:val="en-GB"/>
              </w:rPr>
            </w:pPr>
            <w:r w:rsidRPr="00751DBB">
              <w:rPr>
                <w:b/>
                <w:lang w:val="en-GB"/>
              </w:rPr>
              <w:t>Type</w:t>
            </w:r>
          </w:p>
        </w:tc>
        <w:tc>
          <w:tcPr>
            <w:tcW w:w="2126" w:type="dxa"/>
            <w:vAlign w:val="center"/>
          </w:tcPr>
          <w:p w:rsidR="000D0D8D" w:rsidRPr="00751DBB" w:rsidRDefault="000D0D8D" w:rsidP="008F4943">
            <w:pPr>
              <w:jc w:val="left"/>
              <w:rPr>
                <w:b/>
                <w:lang w:val="en-GB"/>
              </w:rPr>
            </w:pPr>
            <w:r w:rsidRPr="00751DBB">
              <w:rPr>
                <w:b/>
                <w:lang w:val="en-GB"/>
              </w:rPr>
              <w:t>Description</w:t>
            </w:r>
          </w:p>
        </w:tc>
        <w:tc>
          <w:tcPr>
            <w:tcW w:w="3119" w:type="dxa"/>
            <w:vAlign w:val="center"/>
          </w:tcPr>
          <w:p w:rsidR="000D0D8D" w:rsidRPr="00751DBB" w:rsidRDefault="008F4943" w:rsidP="008F4943">
            <w:pPr>
              <w:jc w:val="left"/>
              <w:rPr>
                <w:b/>
                <w:lang w:val="en-GB"/>
              </w:rPr>
            </w:pPr>
            <w:r w:rsidRPr="00751DBB">
              <w:rPr>
                <w:b/>
                <w:lang w:val="en-GB"/>
              </w:rPr>
              <w:t>Supported C</w:t>
            </w:r>
            <w:r w:rsidR="000D0D8D" w:rsidRPr="00751DBB">
              <w:rPr>
                <w:b/>
                <w:lang w:val="en-GB"/>
              </w:rPr>
              <w:t>DigiDoc  functionality</w:t>
            </w:r>
          </w:p>
        </w:tc>
      </w:tr>
      <w:tr w:rsidR="000D0D8D" w:rsidRPr="00751DBB" w:rsidTr="007D56F4">
        <w:tc>
          <w:tcPr>
            <w:tcW w:w="1271" w:type="dxa"/>
          </w:tcPr>
          <w:p w:rsidR="000D0D8D" w:rsidRPr="00751DBB" w:rsidRDefault="000D0D8D" w:rsidP="007D56F4">
            <w:pPr>
              <w:rPr>
                <w:lang w:val="en-GB"/>
              </w:rPr>
            </w:pPr>
            <w:r w:rsidRPr="00751DBB">
              <w:rPr>
                <w:lang w:val="en-GB"/>
              </w:rPr>
              <w:t xml:space="preserve">EstEID 3.0  and 1.0 </w:t>
            </w:r>
          </w:p>
        </w:tc>
        <w:tc>
          <w:tcPr>
            <w:tcW w:w="1701" w:type="dxa"/>
          </w:tcPr>
          <w:p w:rsidR="000D0D8D" w:rsidRPr="00751DBB" w:rsidRDefault="000D0D8D" w:rsidP="007D56F4">
            <w:pPr>
              <w:rPr>
                <w:lang w:val="en-GB"/>
              </w:rPr>
            </w:pPr>
            <w:r w:rsidRPr="00751DBB">
              <w:rPr>
                <w:lang w:val="en-GB"/>
              </w:rPr>
              <w:t>Certificate–based PKI smart cards</w:t>
            </w:r>
          </w:p>
        </w:tc>
        <w:tc>
          <w:tcPr>
            <w:tcW w:w="2126" w:type="dxa"/>
          </w:tcPr>
          <w:p w:rsidR="000D0D8D" w:rsidRPr="00751DBB" w:rsidRDefault="000D0D8D" w:rsidP="007D56F4">
            <w:pPr>
              <w:rPr>
                <w:lang w:val="en-GB"/>
              </w:rPr>
            </w:pPr>
            <w:r w:rsidRPr="00751DBB">
              <w:rPr>
                <w:lang w:val="en-GB"/>
              </w:rPr>
              <w:t>Different Estonian ID card versions issued between:</w:t>
            </w:r>
          </w:p>
          <w:p w:rsidR="000D0D8D" w:rsidRPr="00751DBB" w:rsidRDefault="000D0D8D" w:rsidP="00602608">
            <w:pPr>
              <w:numPr>
                <w:ilvl w:val="0"/>
                <w:numId w:val="19"/>
              </w:numPr>
              <w:rPr>
                <w:lang w:val="en-GB"/>
              </w:rPr>
            </w:pPr>
            <w:r w:rsidRPr="00751DBB">
              <w:rPr>
                <w:lang w:val="en-GB"/>
              </w:rPr>
              <w:t xml:space="preserve">2002 – 2011 </w:t>
            </w:r>
          </w:p>
          <w:p w:rsidR="000D0D8D" w:rsidRPr="00751DBB" w:rsidRDefault="00670919" w:rsidP="00602608">
            <w:pPr>
              <w:numPr>
                <w:ilvl w:val="0"/>
                <w:numId w:val="19"/>
              </w:numPr>
              <w:rPr>
                <w:lang w:val="en-GB"/>
              </w:rPr>
            </w:pPr>
            <w:r w:rsidRPr="00751DBB">
              <w:rPr>
                <w:lang w:val="en-GB"/>
              </w:rPr>
              <w:t xml:space="preserve">From 01.01.2011 </w:t>
            </w:r>
            <w:r w:rsidR="00BB0EF4" w:rsidRPr="00751DBB">
              <w:rPr>
                <w:lang w:val="en-GB"/>
              </w:rPr>
              <w:t>onwards (using new chip platform)</w:t>
            </w:r>
          </w:p>
          <w:p w:rsidR="000D0D8D" w:rsidRPr="00751DBB" w:rsidRDefault="00670919" w:rsidP="00602608">
            <w:pPr>
              <w:numPr>
                <w:ilvl w:val="0"/>
                <w:numId w:val="19"/>
              </w:numPr>
              <w:rPr>
                <w:lang w:val="en-GB"/>
              </w:rPr>
            </w:pPr>
            <w:r w:rsidRPr="00751DBB">
              <w:rPr>
                <w:lang w:val="en-GB"/>
              </w:rPr>
              <w:t xml:space="preserve">From 10.07.2011  </w:t>
            </w:r>
            <w:r w:rsidR="000D0D8D" w:rsidRPr="00751DBB">
              <w:rPr>
                <w:lang w:val="en-GB"/>
              </w:rPr>
              <w:t xml:space="preserve">onwards </w:t>
            </w:r>
            <w:r w:rsidR="00BB0EF4" w:rsidRPr="00751DBB">
              <w:rPr>
                <w:lang w:val="en-GB"/>
              </w:rPr>
              <w:t xml:space="preserve">(certificates issued by new root - </w:t>
            </w:r>
            <w:r w:rsidR="00BB0EF4" w:rsidRPr="00751DBB">
              <w:rPr>
                <w:lang w:val="en-GB"/>
              </w:rPr>
              <w:lastRenderedPageBreak/>
              <w:t>EECCRCA)</w:t>
            </w:r>
            <w:r w:rsidR="00BB0EF4" w:rsidRPr="00751DBB" w:rsidDel="00BB0EF4">
              <w:rPr>
                <w:lang w:val="en-GB"/>
              </w:rPr>
              <w:t xml:space="preserve"> </w:t>
            </w:r>
          </w:p>
        </w:tc>
        <w:tc>
          <w:tcPr>
            <w:tcW w:w="3119" w:type="dxa"/>
          </w:tcPr>
          <w:p w:rsidR="000D0D8D" w:rsidRPr="00751DBB" w:rsidRDefault="008F4943" w:rsidP="007D56F4">
            <w:pPr>
              <w:rPr>
                <w:lang w:val="en-GB"/>
              </w:rPr>
            </w:pPr>
            <w:r w:rsidRPr="00751DBB">
              <w:rPr>
                <w:lang w:val="en-GB"/>
              </w:rPr>
              <w:lastRenderedPageBreak/>
              <w:t>All C</w:t>
            </w:r>
            <w:r w:rsidR="000D0D8D" w:rsidRPr="00751DBB">
              <w:rPr>
                <w:lang w:val="en-GB"/>
              </w:rPr>
              <w:t>DigiDoc functionalities (authentication, signing, verification, encryption/decryption)</w:t>
            </w:r>
          </w:p>
        </w:tc>
      </w:tr>
      <w:tr w:rsidR="000D0D8D" w:rsidRPr="00751DBB" w:rsidTr="007D56F4">
        <w:tc>
          <w:tcPr>
            <w:tcW w:w="1271" w:type="dxa"/>
          </w:tcPr>
          <w:p w:rsidR="000D0D8D" w:rsidRPr="00751DBB" w:rsidRDefault="000D0D8D" w:rsidP="007D56F4">
            <w:pPr>
              <w:rPr>
                <w:lang w:val="en-GB"/>
              </w:rPr>
            </w:pPr>
            <w:r w:rsidRPr="00751DBB">
              <w:rPr>
                <w:lang w:val="en-GB"/>
              </w:rPr>
              <w:lastRenderedPageBreak/>
              <w:t>Digi-ID</w:t>
            </w:r>
          </w:p>
          <w:p w:rsidR="000D0D8D" w:rsidRPr="00751DBB" w:rsidRDefault="000D0D8D" w:rsidP="007D56F4">
            <w:pPr>
              <w:rPr>
                <w:lang w:val="en-GB"/>
              </w:rPr>
            </w:pPr>
            <w:r w:rsidRPr="00751DBB">
              <w:rPr>
                <w:lang w:val="en-GB"/>
              </w:rPr>
              <w:t>(since 2010)</w:t>
            </w:r>
          </w:p>
        </w:tc>
        <w:tc>
          <w:tcPr>
            <w:tcW w:w="1701" w:type="dxa"/>
          </w:tcPr>
          <w:p w:rsidR="000D0D8D" w:rsidRPr="00751DBB" w:rsidRDefault="000D0D8D" w:rsidP="007D56F4">
            <w:pPr>
              <w:rPr>
                <w:lang w:val="en-GB"/>
              </w:rPr>
            </w:pPr>
            <w:r w:rsidRPr="00751DBB">
              <w:rPr>
                <w:lang w:val="en-GB"/>
              </w:rPr>
              <w:t>Certificate –based PKI smart card</w:t>
            </w:r>
          </w:p>
        </w:tc>
        <w:tc>
          <w:tcPr>
            <w:tcW w:w="2126" w:type="dxa"/>
          </w:tcPr>
          <w:p w:rsidR="000D0D8D" w:rsidRPr="00751DBB" w:rsidRDefault="000D0D8D" w:rsidP="007D56F4">
            <w:pPr>
              <w:rPr>
                <w:lang w:val="en-GB"/>
              </w:rPr>
            </w:pPr>
            <w:r w:rsidRPr="00751DBB">
              <w:rPr>
                <w:lang w:val="en-GB"/>
              </w:rPr>
              <w:t xml:space="preserve">Estonian Digital ID card for use only  in electronic environments </w:t>
            </w:r>
          </w:p>
        </w:tc>
        <w:tc>
          <w:tcPr>
            <w:tcW w:w="3119" w:type="dxa"/>
          </w:tcPr>
          <w:p w:rsidR="000D0D8D" w:rsidRPr="00751DBB" w:rsidRDefault="008F4943" w:rsidP="007D56F4">
            <w:pPr>
              <w:rPr>
                <w:lang w:val="en-GB"/>
              </w:rPr>
            </w:pPr>
            <w:r w:rsidRPr="00751DBB">
              <w:rPr>
                <w:lang w:val="en-GB"/>
              </w:rPr>
              <w:t>All C</w:t>
            </w:r>
            <w:r w:rsidR="000D0D8D" w:rsidRPr="00751DBB">
              <w:rPr>
                <w:lang w:val="en-GB"/>
              </w:rPr>
              <w:t>DigiDoc functionalities</w:t>
            </w:r>
          </w:p>
        </w:tc>
      </w:tr>
      <w:tr w:rsidR="000D0D8D" w:rsidRPr="00751DBB" w:rsidTr="007D56F4">
        <w:tc>
          <w:tcPr>
            <w:tcW w:w="1271" w:type="dxa"/>
          </w:tcPr>
          <w:p w:rsidR="000D0D8D" w:rsidRPr="00751DBB" w:rsidRDefault="000D0D8D" w:rsidP="007D56F4">
            <w:pPr>
              <w:rPr>
                <w:lang w:val="en-GB"/>
              </w:rPr>
            </w:pPr>
            <w:r w:rsidRPr="00751DBB">
              <w:rPr>
                <w:lang w:val="en-GB"/>
              </w:rPr>
              <w:t xml:space="preserve"> Mobile-ID</w:t>
            </w:r>
          </w:p>
        </w:tc>
        <w:tc>
          <w:tcPr>
            <w:tcW w:w="1701" w:type="dxa"/>
          </w:tcPr>
          <w:p w:rsidR="000D0D8D" w:rsidRPr="00751DBB" w:rsidRDefault="000D0D8D" w:rsidP="007D56F4">
            <w:pPr>
              <w:rPr>
                <w:lang w:val="en-GB"/>
              </w:rPr>
            </w:pPr>
            <w:r w:rsidRPr="00751DBB">
              <w:rPr>
                <w:lang w:val="en-GB"/>
              </w:rPr>
              <w:t>PKI capable SIM-card</w:t>
            </w:r>
          </w:p>
        </w:tc>
        <w:tc>
          <w:tcPr>
            <w:tcW w:w="2126" w:type="dxa"/>
          </w:tcPr>
          <w:p w:rsidR="000D0D8D" w:rsidRPr="00751DBB" w:rsidRDefault="000D0D8D" w:rsidP="007D56F4">
            <w:pPr>
              <w:rPr>
                <w:lang w:val="en-GB"/>
              </w:rPr>
            </w:pPr>
            <w:r w:rsidRPr="00751DBB">
              <w:rPr>
                <w:lang w:val="en-GB"/>
              </w:rPr>
              <w:t>Carrier for Mobile-IDs in Estonia, issued by mobile phone operators (EMT, Elisa, Tele2)</w:t>
            </w:r>
          </w:p>
        </w:tc>
        <w:tc>
          <w:tcPr>
            <w:tcW w:w="3119" w:type="dxa"/>
          </w:tcPr>
          <w:p w:rsidR="000D0D8D" w:rsidRPr="00751DBB" w:rsidRDefault="000D0D8D" w:rsidP="007D56F4">
            <w:pPr>
              <w:rPr>
                <w:lang w:val="en-GB"/>
              </w:rPr>
            </w:pPr>
            <w:r w:rsidRPr="00751DBB">
              <w:rPr>
                <w:lang w:val="en-GB"/>
              </w:rPr>
              <w:t>Signing</w:t>
            </w:r>
          </w:p>
        </w:tc>
      </w:tr>
      <w:tr w:rsidR="000D0D8D" w:rsidRPr="00751DBB" w:rsidTr="007D56F4">
        <w:tc>
          <w:tcPr>
            <w:tcW w:w="1271" w:type="dxa"/>
          </w:tcPr>
          <w:p w:rsidR="000D0D8D" w:rsidRPr="00751DBB" w:rsidRDefault="000D0D8D" w:rsidP="007D56F4">
            <w:pPr>
              <w:rPr>
                <w:lang w:val="en-GB"/>
              </w:rPr>
            </w:pPr>
            <w:r w:rsidRPr="00751DBB">
              <w:rPr>
                <w:lang w:val="en-GB"/>
              </w:rPr>
              <w:t>Aladdin eToken Pro</w:t>
            </w:r>
          </w:p>
        </w:tc>
        <w:tc>
          <w:tcPr>
            <w:tcW w:w="1701" w:type="dxa"/>
          </w:tcPr>
          <w:p w:rsidR="000D0D8D" w:rsidRPr="00751DBB" w:rsidRDefault="000D0D8D" w:rsidP="007D56F4">
            <w:pPr>
              <w:rPr>
                <w:lang w:val="en-GB"/>
              </w:rPr>
            </w:pPr>
            <w:r w:rsidRPr="00751DBB">
              <w:rPr>
                <w:lang w:val="en-GB"/>
              </w:rPr>
              <w:t>Certificate –based PKI USB authenticator</w:t>
            </w:r>
          </w:p>
        </w:tc>
        <w:tc>
          <w:tcPr>
            <w:tcW w:w="2126" w:type="dxa"/>
          </w:tcPr>
          <w:p w:rsidR="000D0D8D" w:rsidRPr="00751DBB" w:rsidRDefault="000D0D8D" w:rsidP="005841DD">
            <w:pPr>
              <w:rPr>
                <w:lang w:val="en-GB"/>
              </w:rPr>
            </w:pPr>
            <w:r w:rsidRPr="00751DBB">
              <w:rPr>
                <w:lang w:val="en-GB"/>
              </w:rPr>
              <w:t>Carrier for ID certificates issued to organizations.</w:t>
            </w:r>
          </w:p>
        </w:tc>
        <w:tc>
          <w:tcPr>
            <w:tcW w:w="3119" w:type="dxa"/>
          </w:tcPr>
          <w:p w:rsidR="000D0D8D" w:rsidRPr="00751DBB" w:rsidRDefault="000D0D8D" w:rsidP="007D56F4">
            <w:pPr>
              <w:rPr>
                <w:lang w:val="en-GB"/>
              </w:rPr>
            </w:pPr>
            <w:r w:rsidRPr="00751DBB">
              <w:rPr>
                <w:b/>
                <w:lang w:val="en-GB"/>
              </w:rPr>
              <w:t>Note</w:t>
            </w:r>
            <w:r w:rsidRPr="00751DBB">
              <w:rPr>
                <w:lang w:val="en-GB"/>
              </w:rPr>
              <w:t>: Supported and tested using the TempelPlus</w:t>
            </w:r>
            <w:r w:rsidRPr="00751DBB">
              <w:rPr>
                <w:rFonts w:ascii="Arial" w:hAnsi="Arial" w:cs="Arial"/>
                <w:lang w:val="en-GB"/>
              </w:rPr>
              <w:t>™</w:t>
            </w:r>
            <w:r w:rsidRPr="00751DBB">
              <w:rPr>
                <w:lang w:val="en-GB"/>
              </w:rPr>
              <w:t xml:space="preserve"> software, which is based on the JDigiDoc library.</w:t>
            </w:r>
          </w:p>
        </w:tc>
      </w:tr>
    </w:tbl>
    <w:p w:rsidR="000D0D8D" w:rsidRPr="00751DBB" w:rsidRDefault="000D0D8D" w:rsidP="000D0D8D">
      <w:pPr>
        <w:rPr>
          <w:lang w:val="en-GB"/>
        </w:rPr>
      </w:pPr>
    </w:p>
    <w:p w:rsidR="000D0D8D" w:rsidRPr="00751DBB" w:rsidRDefault="000D0D8D" w:rsidP="000D0D8D">
      <w:pPr>
        <w:pStyle w:val="Pealkiri21"/>
        <w:rPr>
          <w:lang w:val="en-GB"/>
        </w:rPr>
      </w:pPr>
      <w:bookmarkStart w:id="51" w:name="_Toc345343033"/>
      <w:r w:rsidRPr="00751DBB">
        <w:rPr>
          <w:lang w:val="en-GB"/>
        </w:rPr>
        <w:t>Trusted Estonian Certificate Authorities</w:t>
      </w:r>
      <w:bookmarkEnd w:id="51"/>
    </w:p>
    <w:p w:rsidR="000D0D8D" w:rsidRPr="00751DBB" w:rsidRDefault="000D0D8D" w:rsidP="000D0D8D">
      <w:pPr>
        <w:rPr>
          <w:lang w:val="en-GB"/>
        </w:rPr>
      </w:pPr>
      <w:r w:rsidRPr="00751DBB">
        <w:rPr>
          <w:b/>
          <w:lang w:val="en-GB"/>
        </w:rPr>
        <w:t>AS Sertifitseerimiskeskus</w:t>
      </w:r>
      <w:r w:rsidRPr="00751DBB">
        <w:rPr>
          <w:lang w:val="en-GB"/>
        </w:rPr>
        <w:t xml:space="preserve"> (SK, </w:t>
      </w:r>
      <w:hyperlink r:id="rId41" w:history="1">
        <w:r w:rsidRPr="00751DBB">
          <w:rPr>
            <w:color w:val="0000FF"/>
            <w:u w:val="single"/>
            <w:lang w:val="en-GB"/>
          </w:rPr>
          <w:t>http://sk.ee/en</w:t>
        </w:r>
      </w:hyperlink>
      <w:r w:rsidRPr="00751DBB">
        <w:rPr>
          <w:lang w:val="en-GB"/>
        </w:rPr>
        <w:t>) functions as CA for all the Estonian ID tokens, maintains the electronic infrastructure necessary for issuing and using the ID cards, and develops the associated services and software.</w:t>
      </w:r>
    </w:p>
    <w:p w:rsidR="000D0D8D" w:rsidRPr="00751DBB" w:rsidRDefault="000D0D8D" w:rsidP="000D0D8D">
      <w:pPr>
        <w:rPr>
          <w:lang w:val="en-GB"/>
        </w:rPr>
      </w:pPr>
      <w:r w:rsidRPr="00751DBB">
        <w:rPr>
          <w:lang w:val="en-GB"/>
        </w:rPr>
        <w:t>SK issues the certificates and acts as Trusted Service Provider (TSP) for validation of authentication requests and digital signatures. SK maintains the following electronic services for checking certificate validity including:</w:t>
      </w:r>
    </w:p>
    <w:p w:rsidR="000D0D8D" w:rsidRPr="00751DBB" w:rsidRDefault="000D0D8D" w:rsidP="00602608">
      <w:pPr>
        <w:numPr>
          <w:ilvl w:val="0"/>
          <w:numId w:val="16"/>
        </w:numPr>
        <w:rPr>
          <w:lang w:val="en-GB"/>
        </w:rPr>
      </w:pPr>
      <w:r w:rsidRPr="00751DBB">
        <w:rPr>
          <w:b/>
          <w:lang w:val="en-GB"/>
        </w:rPr>
        <w:t>OCSP validation service</w:t>
      </w:r>
      <w:r w:rsidRPr="00751DBB">
        <w:rPr>
          <w:lang w:val="en-GB"/>
        </w:rPr>
        <w:t xml:space="preserve"> (an RFC2560-compliant OCSP server, operating directly off the CA master certificate database and providing validity confirmations to certificates and signatures). There are two ways of getting access the service:</w:t>
      </w:r>
    </w:p>
    <w:p w:rsidR="000D0D8D" w:rsidRPr="00751DBB" w:rsidRDefault="000D0D8D" w:rsidP="00602608">
      <w:pPr>
        <w:numPr>
          <w:ilvl w:val="1"/>
          <w:numId w:val="16"/>
        </w:numPr>
        <w:rPr>
          <w:lang w:val="en-GB"/>
        </w:rPr>
      </w:pPr>
      <w:r w:rsidRPr="00751DBB">
        <w:rPr>
          <w:lang w:val="en-GB"/>
        </w:rPr>
        <w:t xml:space="preserve">having a contract with SK and accessing the service from a specific IP address(es) – as practiced </w:t>
      </w:r>
      <w:r w:rsidRPr="00751DBB">
        <w:rPr>
          <w:b/>
          <w:lang w:val="en-GB"/>
        </w:rPr>
        <w:t>by companies/services</w:t>
      </w:r>
    </w:p>
    <w:p w:rsidR="000D0D8D" w:rsidRPr="00751DBB" w:rsidRDefault="000D0D8D" w:rsidP="00602608">
      <w:pPr>
        <w:numPr>
          <w:ilvl w:val="1"/>
          <w:numId w:val="16"/>
        </w:numPr>
        <w:rPr>
          <w:lang w:val="en-GB"/>
        </w:rPr>
      </w:pPr>
      <w:r w:rsidRPr="00751DBB">
        <w:rPr>
          <w:lang w:val="en-GB"/>
        </w:rPr>
        <w:t xml:space="preserve">by having certificate for accessing the service and sending signed requests - as used </w:t>
      </w:r>
      <w:r w:rsidRPr="00751DBB">
        <w:rPr>
          <w:b/>
          <w:lang w:val="en-GB"/>
        </w:rPr>
        <w:t xml:space="preserve">by private persons </w:t>
      </w:r>
      <w:r w:rsidRPr="00751DBB">
        <w:rPr>
          <w:lang w:val="en-GB"/>
        </w:rPr>
        <w:t>for giving digital signatures; registering for the service is required and service is limited to 10 signatures per month</w:t>
      </w:r>
    </w:p>
    <w:p w:rsidR="000D0D8D" w:rsidRPr="00751DBB" w:rsidRDefault="000D0D8D" w:rsidP="00602608">
      <w:pPr>
        <w:numPr>
          <w:ilvl w:val="0"/>
          <w:numId w:val="16"/>
        </w:numPr>
        <w:rPr>
          <w:lang w:val="en-GB"/>
        </w:rPr>
      </w:pPr>
      <w:r w:rsidRPr="00751DBB">
        <w:rPr>
          <w:lang w:val="en-GB"/>
        </w:rPr>
        <w:t>CRL-s (mainly for backward compatibility)</w:t>
      </w:r>
    </w:p>
    <w:p w:rsidR="000D0D8D" w:rsidRPr="00751DBB" w:rsidRDefault="000D0D8D" w:rsidP="00602608">
      <w:pPr>
        <w:numPr>
          <w:ilvl w:val="0"/>
          <w:numId w:val="15"/>
        </w:numPr>
        <w:rPr>
          <w:lang w:val="en-GB"/>
        </w:rPr>
      </w:pPr>
      <w:r w:rsidRPr="00751DBB">
        <w:rPr>
          <w:lang w:val="en-GB"/>
        </w:rPr>
        <w:t>LDAP directory service (containing all valid certificates)</w:t>
      </w:r>
    </w:p>
    <w:p w:rsidR="000D0D8D" w:rsidRPr="00751DBB" w:rsidRDefault="000D0D8D" w:rsidP="000D0D8D">
      <w:pPr>
        <w:rPr>
          <w:b/>
          <w:u w:val="single"/>
          <w:lang w:val="en-GB"/>
        </w:rPr>
      </w:pPr>
      <w:r w:rsidRPr="00751DBB">
        <w:rPr>
          <w:b/>
          <w:u w:val="single"/>
          <w:lang w:val="en-GB"/>
        </w:rPr>
        <w:t xml:space="preserve">Supported </w:t>
      </w:r>
      <w:r w:rsidR="00917239">
        <w:rPr>
          <w:b/>
          <w:u w:val="single"/>
          <w:lang w:val="en-GB"/>
        </w:rPr>
        <w:t>SK live</w:t>
      </w:r>
      <w:r w:rsidRPr="00751DBB">
        <w:rPr>
          <w:b/>
          <w:u w:val="single"/>
          <w:lang w:val="en-GB"/>
        </w:rPr>
        <w:t xml:space="preserve"> hierarchy chains</w:t>
      </w:r>
    </w:p>
    <w:p w:rsidR="000D0D8D" w:rsidRPr="00751DBB" w:rsidRDefault="00EE11E3" w:rsidP="000D0D8D">
      <w:pPr>
        <w:rPr>
          <w:lang w:val="en-GB"/>
        </w:rPr>
      </w:pPr>
      <w:r w:rsidRPr="00751DBB">
        <w:rPr>
          <w:b/>
          <w:lang w:val="en-GB"/>
        </w:rPr>
        <w:t>Note</w:t>
      </w:r>
      <w:r w:rsidRPr="00751DBB">
        <w:rPr>
          <w:lang w:val="en-GB"/>
        </w:rPr>
        <w:t xml:space="preserve">: no additional actions are needed for using the following CA and </w:t>
      </w:r>
      <w:r w:rsidR="004E2C76" w:rsidRPr="00751DBB">
        <w:rPr>
          <w:lang w:val="en-GB"/>
        </w:rPr>
        <w:t>OCSP</w:t>
      </w:r>
      <w:r w:rsidR="004D6A6F" w:rsidRPr="00751DBB">
        <w:rPr>
          <w:lang w:val="en-GB"/>
        </w:rPr>
        <w:t xml:space="preserve"> responder certificates with C</w:t>
      </w:r>
      <w:r w:rsidRPr="00751DBB">
        <w:rPr>
          <w:lang w:val="en-GB"/>
        </w:rPr>
        <w:t>DigiDoc - the</w:t>
      </w:r>
      <w:r w:rsidR="000D0D8D" w:rsidRPr="00751DBB">
        <w:rPr>
          <w:lang w:val="en-GB"/>
        </w:rPr>
        <w:t>se</w:t>
      </w:r>
      <w:r w:rsidRPr="00751DBB">
        <w:rPr>
          <w:lang w:val="en-GB"/>
        </w:rPr>
        <w:t xml:space="preserve"> certificate files </w:t>
      </w:r>
      <w:r w:rsidR="000D0D8D" w:rsidRPr="00751DBB">
        <w:rPr>
          <w:lang w:val="en-GB"/>
        </w:rPr>
        <w:t>have been:</w:t>
      </w:r>
    </w:p>
    <w:p w:rsidR="000D0D8D" w:rsidRPr="00751DBB" w:rsidRDefault="004D6A6F" w:rsidP="00602608">
      <w:pPr>
        <w:numPr>
          <w:ilvl w:val="0"/>
          <w:numId w:val="25"/>
        </w:numPr>
        <w:rPr>
          <w:lang w:val="en-GB"/>
        </w:rPr>
      </w:pPr>
      <w:r w:rsidRPr="00751DBB">
        <w:rPr>
          <w:lang w:val="en-GB"/>
        </w:rPr>
        <w:t>included in the C</w:t>
      </w:r>
      <w:r w:rsidR="00EE11E3" w:rsidRPr="00751DBB">
        <w:rPr>
          <w:lang w:val="en-GB"/>
        </w:rPr>
        <w:t>DigiDoc distribution</w:t>
      </w:r>
    </w:p>
    <w:p w:rsidR="007D56F4" w:rsidRPr="00751DBB" w:rsidRDefault="004D6A6F" w:rsidP="00602608">
      <w:pPr>
        <w:numPr>
          <w:ilvl w:val="0"/>
          <w:numId w:val="25"/>
        </w:numPr>
        <w:rPr>
          <w:lang w:val="en-GB"/>
        </w:rPr>
      </w:pPr>
      <w:proofErr w:type="gramStart"/>
      <w:r w:rsidRPr="00751DBB">
        <w:rPr>
          <w:lang w:val="en-GB"/>
        </w:rPr>
        <w:t>registered</w:t>
      </w:r>
      <w:proofErr w:type="gramEnd"/>
      <w:r w:rsidRPr="00751DBB">
        <w:rPr>
          <w:lang w:val="en-GB"/>
        </w:rPr>
        <w:t xml:space="preserve"> in the C</w:t>
      </w:r>
      <w:r w:rsidR="00EE11E3" w:rsidRPr="00751DBB">
        <w:rPr>
          <w:lang w:val="en-GB"/>
        </w:rPr>
        <w:t xml:space="preserve">DigiDoc configuration file. </w:t>
      </w:r>
    </w:p>
    <w:p w:rsidR="007D56F4" w:rsidRPr="00751DBB" w:rsidRDefault="007D56F4" w:rsidP="000D0D8D">
      <w:pPr>
        <w:rPr>
          <w:b/>
          <w:lang w:val="en-GB"/>
        </w:rPr>
      </w:pPr>
    </w:p>
    <w:tbl>
      <w:tblPr>
        <w:tblStyle w:val="Param"/>
        <w:tblW w:w="0" w:type="auto"/>
        <w:tblInd w:w="0" w:type="dxa"/>
        <w:tblLook w:val="04A0" w:firstRow="1" w:lastRow="0" w:firstColumn="1" w:lastColumn="0" w:noHBand="0" w:noVBand="1"/>
      </w:tblPr>
      <w:tblGrid>
        <w:gridCol w:w="1138"/>
        <w:gridCol w:w="1459"/>
        <w:gridCol w:w="1934"/>
        <w:gridCol w:w="1418"/>
        <w:gridCol w:w="2374"/>
      </w:tblGrid>
      <w:tr w:rsidR="00E372E2" w:rsidRPr="00751DBB" w:rsidTr="009523CD">
        <w:trPr>
          <w:cnfStyle w:val="100000000000" w:firstRow="1" w:lastRow="0" w:firstColumn="0" w:lastColumn="0" w:oddVBand="0" w:evenVBand="0" w:oddHBand="0" w:evenHBand="0" w:firstRowFirstColumn="0" w:firstRowLastColumn="0" w:lastRowFirstColumn="0" w:lastRowLastColumn="0"/>
          <w:tblHeader/>
        </w:trPr>
        <w:tc>
          <w:tcPr>
            <w:tcW w:w="4531" w:type="dxa"/>
            <w:gridSpan w:val="3"/>
            <w:tcBorders>
              <w:top w:val="nil"/>
              <w:bottom w:val="single" w:sz="4" w:space="0" w:color="auto"/>
            </w:tcBorders>
          </w:tcPr>
          <w:p w:rsidR="00E372E2" w:rsidRPr="00751DBB" w:rsidRDefault="00E372E2" w:rsidP="009523CD">
            <w:pPr>
              <w:jc w:val="left"/>
              <w:rPr>
                <w:b/>
                <w:lang w:val="en-GB"/>
              </w:rPr>
            </w:pPr>
            <w:r w:rsidRPr="00751DBB">
              <w:rPr>
                <w:b/>
                <w:lang w:val="en-GB"/>
              </w:rPr>
              <w:t>Certificate Common Name (CN)</w:t>
            </w:r>
          </w:p>
        </w:tc>
        <w:tc>
          <w:tcPr>
            <w:tcW w:w="1418" w:type="dxa"/>
            <w:tcBorders>
              <w:top w:val="nil"/>
              <w:bottom w:val="single" w:sz="4" w:space="0" w:color="auto"/>
            </w:tcBorders>
          </w:tcPr>
          <w:p w:rsidR="00E372E2" w:rsidRPr="00751DBB" w:rsidRDefault="00E372E2" w:rsidP="009523CD">
            <w:pPr>
              <w:jc w:val="left"/>
              <w:rPr>
                <w:b/>
                <w:lang w:val="en-GB"/>
              </w:rPr>
            </w:pPr>
            <w:r w:rsidRPr="00751DBB">
              <w:rPr>
                <w:b/>
                <w:lang w:val="en-GB"/>
              </w:rPr>
              <w:t>Valid to</w:t>
            </w:r>
          </w:p>
        </w:tc>
        <w:tc>
          <w:tcPr>
            <w:tcW w:w="2374" w:type="dxa"/>
            <w:tcBorders>
              <w:top w:val="nil"/>
              <w:bottom w:val="single" w:sz="4" w:space="0" w:color="auto"/>
            </w:tcBorders>
          </w:tcPr>
          <w:p w:rsidR="00E372E2" w:rsidRPr="00751DBB" w:rsidRDefault="00E372E2" w:rsidP="009523CD">
            <w:pPr>
              <w:jc w:val="left"/>
              <w:rPr>
                <w:b/>
                <w:lang w:val="en-GB"/>
              </w:rPr>
            </w:pPr>
            <w:r w:rsidRPr="00751DBB">
              <w:rPr>
                <w:b/>
                <w:lang w:val="en-GB"/>
              </w:rPr>
              <w:t>Description</w:t>
            </w:r>
          </w:p>
        </w:tc>
      </w:tr>
      <w:tr w:rsidR="00E372E2" w:rsidRPr="00751DBB" w:rsidTr="009523CD">
        <w:tc>
          <w:tcPr>
            <w:tcW w:w="1138" w:type="dxa"/>
            <w:tcBorders>
              <w:top w:val="single" w:sz="4" w:space="0" w:color="auto"/>
              <w:bottom w:val="single" w:sz="4" w:space="0" w:color="auto"/>
            </w:tcBorders>
            <w:shd w:val="clear" w:color="auto" w:fill="F2F2F2" w:themeFill="background1" w:themeFillShade="F2"/>
          </w:tcPr>
          <w:p w:rsidR="00E372E2" w:rsidRPr="00751DBB" w:rsidRDefault="00E372E2" w:rsidP="009523CD">
            <w:pPr>
              <w:jc w:val="left"/>
              <w:rPr>
                <w:b/>
                <w:u w:val="single"/>
                <w:lang w:val="en-GB"/>
              </w:rPr>
            </w:pPr>
            <w:r w:rsidRPr="00751DBB">
              <w:rPr>
                <w:b/>
                <w:u w:val="single"/>
                <w:lang w:val="en-GB"/>
              </w:rPr>
              <w:t>JUUR-SK</w:t>
            </w:r>
          </w:p>
        </w:tc>
        <w:tc>
          <w:tcPr>
            <w:tcW w:w="1459" w:type="dxa"/>
            <w:tcBorders>
              <w:top w:val="single" w:sz="4" w:space="0" w:color="auto"/>
              <w:bottom w:val="single" w:sz="4" w:space="0" w:color="auto"/>
            </w:tcBorders>
            <w:shd w:val="clear" w:color="auto" w:fill="F2F2F2" w:themeFill="background1" w:themeFillShade="F2"/>
          </w:tcPr>
          <w:p w:rsidR="00E372E2" w:rsidRPr="00751DBB" w:rsidRDefault="00E372E2" w:rsidP="009523CD">
            <w:pPr>
              <w:jc w:val="left"/>
              <w:rPr>
                <w:u w:val="single"/>
                <w:lang w:val="en-GB"/>
              </w:rPr>
            </w:pPr>
          </w:p>
        </w:tc>
        <w:tc>
          <w:tcPr>
            <w:tcW w:w="1934" w:type="dxa"/>
            <w:tcBorders>
              <w:top w:val="single" w:sz="4" w:space="0" w:color="auto"/>
              <w:bottom w:val="single" w:sz="4" w:space="0" w:color="auto"/>
            </w:tcBorders>
            <w:shd w:val="clear" w:color="auto" w:fill="F2F2F2" w:themeFill="background1" w:themeFillShade="F2"/>
          </w:tcPr>
          <w:p w:rsidR="00E372E2" w:rsidRPr="00751DBB" w:rsidRDefault="00E372E2" w:rsidP="009523CD">
            <w:pPr>
              <w:jc w:val="left"/>
              <w:rPr>
                <w:u w:val="single"/>
                <w:lang w:val="en-GB"/>
              </w:rPr>
            </w:pPr>
          </w:p>
        </w:tc>
        <w:tc>
          <w:tcPr>
            <w:tcW w:w="1418" w:type="dxa"/>
            <w:tcBorders>
              <w:top w:val="single" w:sz="4" w:space="0" w:color="auto"/>
              <w:bottom w:val="single" w:sz="4" w:space="0" w:color="auto"/>
            </w:tcBorders>
            <w:shd w:val="clear" w:color="auto" w:fill="F2F2F2" w:themeFill="background1" w:themeFillShade="F2"/>
          </w:tcPr>
          <w:p w:rsidR="00E372E2" w:rsidRPr="00751DBB" w:rsidRDefault="00E372E2" w:rsidP="009523CD">
            <w:pPr>
              <w:jc w:val="left"/>
              <w:rPr>
                <w:lang w:val="en-GB"/>
              </w:rPr>
            </w:pPr>
            <w:r w:rsidRPr="00751DBB">
              <w:rPr>
                <w:szCs w:val="18"/>
                <w:lang w:val="en-GB"/>
              </w:rPr>
              <w:t>26-Aug-2016</w:t>
            </w:r>
          </w:p>
        </w:tc>
        <w:tc>
          <w:tcPr>
            <w:tcW w:w="2374" w:type="dxa"/>
            <w:tcBorders>
              <w:top w:val="single" w:sz="4" w:space="0" w:color="auto"/>
              <w:bottom w:val="single" w:sz="4" w:space="0" w:color="auto"/>
            </w:tcBorders>
            <w:shd w:val="clear" w:color="auto" w:fill="F2F2F2" w:themeFill="background1" w:themeFillShade="F2"/>
          </w:tcPr>
          <w:p w:rsidR="00E372E2" w:rsidRPr="00751DBB" w:rsidRDefault="00E372E2" w:rsidP="009523CD">
            <w:pPr>
              <w:jc w:val="left"/>
              <w:rPr>
                <w:lang w:val="en-GB"/>
              </w:rPr>
            </w:pPr>
            <w:r w:rsidRPr="00751DBB">
              <w:rPr>
                <w:szCs w:val="18"/>
                <w:lang w:val="en-GB"/>
              </w:rPr>
              <w:t>SK’s 1</w:t>
            </w:r>
            <w:r w:rsidRPr="00751DBB">
              <w:rPr>
                <w:szCs w:val="18"/>
                <w:vertAlign w:val="superscript"/>
                <w:lang w:val="en-GB"/>
              </w:rPr>
              <w:t>st</w:t>
            </w:r>
            <w:r w:rsidRPr="00751DBB">
              <w:rPr>
                <w:szCs w:val="18"/>
                <w:lang w:val="en-GB"/>
              </w:rPr>
              <w:t xml:space="preserve"> root certificate</w:t>
            </w:r>
          </w:p>
        </w:tc>
      </w:tr>
      <w:tr w:rsidR="00E372E2" w:rsidRPr="00751DBB" w:rsidTr="009523CD">
        <w:tc>
          <w:tcPr>
            <w:tcW w:w="1138" w:type="dxa"/>
            <w:tcBorders>
              <w:top w:val="single" w:sz="4" w:space="0" w:color="auto"/>
            </w:tcBorders>
          </w:tcPr>
          <w:p w:rsidR="00E372E2" w:rsidRPr="00751DBB" w:rsidRDefault="00E372E2" w:rsidP="009523CD">
            <w:pPr>
              <w:jc w:val="left"/>
              <w:rPr>
                <w:b/>
                <w:lang w:val="en-GB"/>
              </w:rPr>
            </w:pPr>
          </w:p>
        </w:tc>
        <w:tc>
          <w:tcPr>
            <w:tcW w:w="1459" w:type="dxa"/>
            <w:tcBorders>
              <w:top w:val="single" w:sz="4" w:space="0" w:color="auto"/>
            </w:tcBorders>
          </w:tcPr>
          <w:p w:rsidR="00E372E2" w:rsidRPr="00751DBB" w:rsidRDefault="00E372E2" w:rsidP="009523CD">
            <w:pPr>
              <w:jc w:val="left"/>
              <w:rPr>
                <w:b/>
                <w:lang w:val="en-GB"/>
              </w:rPr>
            </w:pPr>
            <w:r w:rsidRPr="00751DBB">
              <w:rPr>
                <w:b/>
                <w:szCs w:val="18"/>
                <w:lang w:val="en-GB"/>
              </w:rPr>
              <w:t>ESTEID-SK</w:t>
            </w:r>
          </w:p>
        </w:tc>
        <w:tc>
          <w:tcPr>
            <w:tcW w:w="1934" w:type="dxa"/>
            <w:tcBorders>
              <w:top w:val="single" w:sz="4" w:space="0" w:color="auto"/>
            </w:tcBorders>
          </w:tcPr>
          <w:p w:rsidR="00E372E2" w:rsidRPr="00751DBB" w:rsidRDefault="00E372E2" w:rsidP="009523CD">
            <w:pPr>
              <w:jc w:val="left"/>
              <w:rPr>
                <w:lang w:val="en-GB"/>
              </w:rPr>
            </w:pPr>
          </w:p>
        </w:tc>
        <w:tc>
          <w:tcPr>
            <w:tcW w:w="1418" w:type="dxa"/>
            <w:tcBorders>
              <w:top w:val="single" w:sz="4" w:space="0" w:color="auto"/>
            </w:tcBorders>
          </w:tcPr>
          <w:p w:rsidR="00E372E2" w:rsidRPr="00751DBB" w:rsidRDefault="00E372E2" w:rsidP="009523CD">
            <w:pPr>
              <w:jc w:val="left"/>
              <w:rPr>
                <w:b/>
                <w:lang w:val="en-GB"/>
              </w:rPr>
            </w:pPr>
            <w:r w:rsidRPr="00751DBB">
              <w:rPr>
                <w:szCs w:val="18"/>
                <w:lang w:val="en-GB"/>
              </w:rPr>
              <w:t>13-‎Jan-2012</w:t>
            </w:r>
          </w:p>
        </w:tc>
        <w:tc>
          <w:tcPr>
            <w:tcW w:w="2374" w:type="dxa"/>
            <w:tcBorders>
              <w:top w:val="single" w:sz="4" w:space="0" w:color="auto"/>
            </w:tcBorders>
          </w:tcPr>
          <w:p w:rsidR="00E372E2" w:rsidRPr="00751DBB" w:rsidRDefault="00F22294" w:rsidP="009523CD">
            <w:pPr>
              <w:jc w:val="left"/>
              <w:rPr>
                <w:b/>
                <w:lang w:val="en-GB"/>
              </w:rPr>
            </w:pPr>
            <w:r w:rsidRPr="00751DBB">
              <w:rPr>
                <w:szCs w:val="18"/>
                <w:lang w:val="en-GB"/>
              </w:rPr>
              <w:t>‎for ID cards issued until 2007</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ESTEID-SK OCSP RESPONDER</w:t>
            </w:r>
          </w:p>
        </w:tc>
        <w:tc>
          <w:tcPr>
            <w:tcW w:w="1418" w:type="dxa"/>
          </w:tcPr>
          <w:p w:rsidR="00F22294" w:rsidRPr="00751DBB" w:rsidRDefault="00F22294" w:rsidP="009523CD">
            <w:pPr>
              <w:jc w:val="left"/>
              <w:rPr>
                <w:b/>
                <w:lang w:val="en-GB"/>
              </w:rPr>
            </w:pPr>
            <w:r w:rsidRPr="00751DBB">
              <w:rPr>
                <w:i/>
                <w:szCs w:val="18"/>
                <w:lang w:val="en-GB"/>
              </w:rPr>
              <w:t>24-Mar-2005</w:t>
            </w:r>
          </w:p>
        </w:tc>
        <w:tc>
          <w:tcPr>
            <w:tcW w:w="2374" w:type="dxa"/>
          </w:tcPr>
          <w:p w:rsidR="00F22294" w:rsidRPr="00751DBB" w:rsidRDefault="00F22294" w:rsidP="009523CD">
            <w:pPr>
              <w:jc w:val="left"/>
              <w:rPr>
                <w:b/>
                <w:lang w:val="en-GB"/>
              </w:rPr>
            </w:pPr>
            <w:r w:rsidRPr="00751DBB">
              <w:rPr>
                <w:szCs w:val="18"/>
                <w:lang w:val="en-GB"/>
              </w:rPr>
              <w:t xml:space="preserve">ESTEID-SK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ESTEID-SK OCSP RESPONDER 2005</w:t>
            </w:r>
          </w:p>
        </w:tc>
        <w:tc>
          <w:tcPr>
            <w:tcW w:w="1418" w:type="dxa"/>
          </w:tcPr>
          <w:p w:rsidR="00F22294" w:rsidRPr="00751DBB" w:rsidRDefault="00F22294" w:rsidP="009523CD">
            <w:pPr>
              <w:jc w:val="left"/>
              <w:rPr>
                <w:b/>
                <w:lang w:val="en-GB"/>
              </w:rPr>
            </w:pPr>
            <w:r w:rsidRPr="00751DBB">
              <w:rPr>
                <w:i/>
                <w:szCs w:val="18"/>
                <w:lang w:val="en-GB"/>
              </w:rPr>
              <w:t>12-Jan- 2012</w:t>
            </w:r>
          </w:p>
        </w:tc>
        <w:tc>
          <w:tcPr>
            <w:tcW w:w="2374" w:type="dxa"/>
          </w:tcPr>
          <w:p w:rsidR="00F22294" w:rsidRPr="00751DBB" w:rsidRDefault="00F22294" w:rsidP="009523CD">
            <w:pPr>
              <w:jc w:val="left"/>
              <w:rPr>
                <w:b/>
                <w:lang w:val="en-GB"/>
              </w:rPr>
            </w:pPr>
            <w:r w:rsidRPr="00751DBB">
              <w:rPr>
                <w:szCs w:val="18"/>
                <w:lang w:val="en-GB"/>
              </w:rPr>
              <w:t xml:space="preserve">ESTEID-SK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r w:rsidRPr="00751DBB">
              <w:rPr>
                <w:b/>
                <w:szCs w:val="18"/>
                <w:lang w:val="en-GB"/>
              </w:rPr>
              <w:t>ESTEID-SK 2007</w:t>
            </w:r>
          </w:p>
        </w:tc>
        <w:tc>
          <w:tcPr>
            <w:tcW w:w="1934" w:type="dxa"/>
          </w:tcPr>
          <w:p w:rsidR="00F22294" w:rsidRPr="00751DBB" w:rsidRDefault="00F22294" w:rsidP="009523CD">
            <w:pPr>
              <w:jc w:val="left"/>
              <w:rPr>
                <w:lang w:val="en-GB"/>
              </w:rPr>
            </w:pPr>
          </w:p>
        </w:tc>
        <w:tc>
          <w:tcPr>
            <w:tcW w:w="1418" w:type="dxa"/>
          </w:tcPr>
          <w:p w:rsidR="00F22294" w:rsidRPr="00751DBB" w:rsidRDefault="00F22294" w:rsidP="009523CD">
            <w:pPr>
              <w:jc w:val="left"/>
              <w:rPr>
                <w:b/>
                <w:lang w:val="en-GB"/>
              </w:rPr>
            </w:pPr>
            <w:r w:rsidRPr="00751DBB">
              <w:rPr>
                <w:szCs w:val="18"/>
                <w:lang w:val="en-GB"/>
              </w:rPr>
              <w:t>26-Aug-2016</w:t>
            </w:r>
          </w:p>
        </w:tc>
        <w:tc>
          <w:tcPr>
            <w:tcW w:w="2374" w:type="dxa"/>
          </w:tcPr>
          <w:p w:rsidR="00F22294" w:rsidRPr="00751DBB" w:rsidRDefault="00F22294" w:rsidP="009523CD">
            <w:pPr>
              <w:jc w:val="left"/>
              <w:rPr>
                <w:b/>
                <w:lang w:val="en-GB"/>
              </w:rPr>
            </w:pPr>
            <w:r w:rsidRPr="00751DBB">
              <w:rPr>
                <w:szCs w:val="18"/>
                <w:lang w:val="en-GB"/>
              </w:rPr>
              <w:t>for ID cards, Digi-ID and Mobile-IDs issued until 06.2011</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ESTEID-SK 2007 OCSP RESPONDER</w:t>
            </w:r>
          </w:p>
        </w:tc>
        <w:tc>
          <w:tcPr>
            <w:tcW w:w="1418" w:type="dxa"/>
          </w:tcPr>
          <w:p w:rsidR="00F22294" w:rsidRPr="00751DBB" w:rsidRDefault="00F22294" w:rsidP="009523CD">
            <w:pPr>
              <w:jc w:val="left"/>
              <w:rPr>
                <w:b/>
                <w:lang w:val="en-GB"/>
              </w:rPr>
            </w:pPr>
            <w:r w:rsidRPr="00751DBB">
              <w:rPr>
                <w:i/>
                <w:szCs w:val="18"/>
                <w:lang w:val="en-GB"/>
              </w:rPr>
              <w:t>08-Jan-2010</w:t>
            </w:r>
          </w:p>
        </w:tc>
        <w:tc>
          <w:tcPr>
            <w:tcW w:w="2374" w:type="dxa"/>
          </w:tcPr>
          <w:p w:rsidR="00F22294" w:rsidRPr="00751DBB" w:rsidRDefault="00F22294" w:rsidP="009523CD">
            <w:pPr>
              <w:jc w:val="left"/>
              <w:rPr>
                <w:lang w:val="en-GB"/>
              </w:rPr>
            </w:pPr>
            <w:r w:rsidRPr="00751DBB">
              <w:rPr>
                <w:szCs w:val="18"/>
                <w:lang w:val="en-GB"/>
              </w:rPr>
              <w:t xml:space="preserve">ESTEID-SK 2007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ESTEID-SK 2007 OCSP RESPONDER 2010</w:t>
            </w:r>
          </w:p>
        </w:tc>
        <w:tc>
          <w:tcPr>
            <w:tcW w:w="1418" w:type="dxa"/>
          </w:tcPr>
          <w:p w:rsidR="00F22294" w:rsidRPr="00751DBB" w:rsidRDefault="00F22294" w:rsidP="009523CD">
            <w:pPr>
              <w:jc w:val="left"/>
              <w:rPr>
                <w:b/>
                <w:lang w:val="en-GB"/>
              </w:rPr>
            </w:pPr>
            <w:r w:rsidRPr="00751DBB">
              <w:rPr>
                <w:i/>
                <w:szCs w:val="18"/>
                <w:lang w:val="en-GB"/>
              </w:rPr>
              <w:t>26-Aug-2016</w:t>
            </w:r>
          </w:p>
        </w:tc>
        <w:tc>
          <w:tcPr>
            <w:tcW w:w="2374" w:type="dxa"/>
          </w:tcPr>
          <w:p w:rsidR="00F22294" w:rsidRPr="00751DBB" w:rsidRDefault="00F22294" w:rsidP="009523CD">
            <w:pPr>
              <w:jc w:val="left"/>
              <w:rPr>
                <w:b/>
                <w:lang w:val="en-GB"/>
              </w:rPr>
            </w:pPr>
            <w:r w:rsidRPr="00751DBB">
              <w:rPr>
                <w:szCs w:val="18"/>
                <w:lang w:val="en-GB"/>
              </w:rPr>
              <w:t xml:space="preserve">ESTEID-SK 2007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r w:rsidRPr="00751DBB">
              <w:rPr>
                <w:b/>
                <w:szCs w:val="18"/>
                <w:lang w:val="en-GB"/>
              </w:rPr>
              <w:t>EID-SK</w:t>
            </w:r>
          </w:p>
        </w:tc>
        <w:tc>
          <w:tcPr>
            <w:tcW w:w="1934" w:type="dxa"/>
          </w:tcPr>
          <w:p w:rsidR="00F22294" w:rsidRPr="00751DBB" w:rsidRDefault="00F22294" w:rsidP="009523CD">
            <w:pPr>
              <w:jc w:val="left"/>
              <w:rPr>
                <w:lang w:val="en-GB"/>
              </w:rPr>
            </w:pPr>
          </w:p>
        </w:tc>
        <w:tc>
          <w:tcPr>
            <w:tcW w:w="1418" w:type="dxa"/>
          </w:tcPr>
          <w:p w:rsidR="00F22294" w:rsidRPr="00751DBB" w:rsidRDefault="00F22294" w:rsidP="009523CD">
            <w:pPr>
              <w:jc w:val="left"/>
              <w:rPr>
                <w:b/>
                <w:lang w:val="en-GB"/>
              </w:rPr>
            </w:pPr>
            <w:r w:rsidRPr="00751DBB">
              <w:rPr>
                <w:szCs w:val="18"/>
                <w:lang w:val="en-GB"/>
              </w:rPr>
              <w:t>08-May-2014</w:t>
            </w:r>
          </w:p>
        </w:tc>
        <w:tc>
          <w:tcPr>
            <w:tcW w:w="2374" w:type="dxa"/>
          </w:tcPr>
          <w:p w:rsidR="00F22294" w:rsidRPr="00751DBB" w:rsidRDefault="00F22294" w:rsidP="009523CD">
            <w:pPr>
              <w:jc w:val="left"/>
              <w:rPr>
                <w:b/>
                <w:lang w:val="en-GB"/>
              </w:rPr>
            </w:pPr>
            <w:r w:rsidRPr="00751DBB">
              <w:rPr>
                <w:szCs w:val="18"/>
                <w:lang w:val="en-GB"/>
              </w:rPr>
              <w:t>for all other personal certificates issued until 01.2007</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EID-SK</w:t>
            </w:r>
            <w:r w:rsidR="00917239">
              <w:rPr>
                <w:i/>
                <w:szCs w:val="18"/>
                <w:lang w:val="en-GB"/>
              </w:rPr>
              <w:t xml:space="preserve"> 2007</w:t>
            </w:r>
            <w:r w:rsidRPr="00751DBB">
              <w:rPr>
                <w:i/>
                <w:szCs w:val="18"/>
                <w:lang w:val="en-GB"/>
              </w:rPr>
              <w:t xml:space="preserve"> </w:t>
            </w:r>
            <w:r w:rsidR="004E2C76" w:rsidRPr="00751DBB">
              <w:rPr>
                <w:i/>
                <w:szCs w:val="18"/>
                <w:lang w:val="en-GB"/>
              </w:rPr>
              <w:t>OCSP</w:t>
            </w:r>
            <w:r w:rsidRPr="00751DBB">
              <w:rPr>
                <w:i/>
                <w:szCs w:val="18"/>
                <w:lang w:val="en-GB"/>
              </w:rPr>
              <w:t xml:space="preserve"> RESPONDER</w:t>
            </w:r>
          </w:p>
        </w:tc>
        <w:tc>
          <w:tcPr>
            <w:tcW w:w="1418" w:type="dxa"/>
          </w:tcPr>
          <w:p w:rsidR="00F22294" w:rsidRPr="00751DBB" w:rsidRDefault="00F22294" w:rsidP="009523CD">
            <w:pPr>
              <w:jc w:val="left"/>
              <w:rPr>
                <w:b/>
                <w:lang w:val="en-GB"/>
              </w:rPr>
            </w:pPr>
            <w:r w:rsidRPr="00751DBB">
              <w:rPr>
                <w:i/>
                <w:szCs w:val="18"/>
                <w:lang w:val="en-GB"/>
              </w:rPr>
              <w:t>15-May-2007</w:t>
            </w:r>
          </w:p>
        </w:tc>
        <w:tc>
          <w:tcPr>
            <w:tcW w:w="2374" w:type="dxa"/>
          </w:tcPr>
          <w:p w:rsidR="00F22294" w:rsidRPr="00751DBB" w:rsidRDefault="00F22294" w:rsidP="009523CD">
            <w:pPr>
              <w:jc w:val="left"/>
              <w:rPr>
                <w:b/>
                <w:lang w:val="en-GB"/>
              </w:rPr>
            </w:pPr>
            <w:r w:rsidRPr="00751DBB">
              <w:rPr>
                <w:szCs w:val="18"/>
                <w:lang w:val="en-GB"/>
              </w:rPr>
              <w:t xml:space="preserve">EID-SK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r w:rsidRPr="00751DBB">
              <w:rPr>
                <w:b/>
                <w:szCs w:val="18"/>
                <w:lang w:val="en-GB"/>
              </w:rPr>
              <w:t>EID-SK 2007</w:t>
            </w:r>
          </w:p>
        </w:tc>
        <w:tc>
          <w:tcPr>
            <w:tcW w:w="1934" w:type="dxa"/>
          </w:tcPr>
          <w:p w:rsidR="00F22294" w:rsidRPr="00751DBB" w:rsidRDefault="00F22294" w:rsidP="009523CD">
            <w:pPr>
              <w:jc w:val="left"/>
              <w:rPr>
                <w:lang w:val="en-GB"/>
              </w:rPr>
            </w:pPr>
          </w:p>
        </w:tc>
        <w:tc>
          <w:tcPr>
            <w:tcW w:w="1418" w:type="dxa"/>
          </w:tcPr>
          <w:p w:rsidR="00F22294" w:rsidRPr="00751DBB" w:rsidRDefault="00F22294" w:rsidP="009523CD">
            <w:pPr>
              <w:jc w:val="left"/>
              <w:rPr>
                <w:b/>
                <w:lang w:val="en-GB"/>
              </w:rPr>
            </w:pPr>
            <w:r w:rsidRPr="00751DBB">
              <w:rPr>
                <w:szCs w:val="18"/>
                <w:lang w:val="en-GB"/>
              </w:rPr>
              <w:t>26-Aug-2016</w:t>
            </w:r>
          </w:p>
        </w:tc>
        <w:tc>
          <w:tcPr>
            <w:tcW w:w="2374" w:type="dxa"/>
          </w:tcPr>
          <w:p w:rsidR="00F22294" w:rsidRPr="00751DBB" w:rsidRDefault="00F22294" w:rsidP="009523CD">
            <w:pPr>
              <w:jc w:val="left"/>
              <w:rPr>
                <w:b/>
                <w:lang w:val="en-GB"/>
              </w:rPr>
            </w:pPr>
            <w:r w:rsidRPr="00751DBB">
              <w:rPr>
                <w:szCs w:val="18"/>
                <w:lang w:val="en-GB"/>
              </w:rPr>
              <w:t>for Estonian Mobile-IDs issued until 02.2011 and Lithuanian Mobile IDs issued until 06.2011</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 xml:space="preserve">EID-SK 2007 </w:t>
            </w:r>
            <w:r w:rsidR="004E2C76" w:rsidRPr="00751DBB">
              <w:rPr>
                <w:i/>
                <w:szCs w:val="18"/>
                <w:lang w:val="en-GB"/>
              </w:rPr>
              <w:t>OCSP</w:t>
            </w:r>
            <w:r w:rsidRPr="00751DBB">
              <w:rPr>
                <w:i/>
                <w:szCs w:val="18"/>
                <w:lang w:val="en-GB"/>
              </w:rPr>
              <w:t xml:space="preserve"> RESPONDER</w:t>
            </w:r>
          </w:p>
        </w:tc>
        <w:tc>
          <w:tcPr>
            <w:tcW w:w="1418" w:type="dxa"/>
          </w:tcPr>
          <w:p w:rsidR="00F22294" w:rsidRPr="00751DBB" w:rsidRDefault="00F22294" w:rsidP="009523CD">
            <w:pPr>
              <w:jc w:val="left"/>
              <w:rPr>
                <w:b/>
                <w:lang w:val="en-GB"/>
              </w:rPr>
            </w:pPr>
            <w:r w:rsidRPr="00751DBB">
              <w:rPr>
                <w:i/>
                <w:szCs w:val="18"/>
                <w:lang w:val="en-GB"/>
              </w:rPr>
              <w:t>17-Apr- ‎2010</w:t>
            </w:r>
          </w:p>
        </w:tc>
        <w:tc>
          <w:tcPr>
            <w:tcW w:w="2374" w:type="dxa"/>
          </w:tcPr>
          <w:p w:rsidR="00F22294" w:rsidRPr="00751DBB" w:rsidRDefault="00F22294" w:rsidP="009523CD">
            <w:pPr>
              <w:jc w:val="left"/>
              <w:rPr>
                <w:b/>
                <w:lang w:val="en-GB"/>
              </w:rPr>
            </w:pPr>
            <w:r w:rsidRPr="00751DBB">
              <w:rPr>
                <w:szCs w:val="18"/>
                <w:lang w:val="en-GB"/>
              </w:rPr>
              <w:t xml:space="preserve">EID-SK 2007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 xml:space="preserve">EID-SK 2007 </w:t>
            </w:r>
            <w:r w:rsidR="004E2C76" w:rsidRPr="00751DBB">
              <w:rPr>
                <w:i/>
                <w:szCs w:val="18"/>
                <w:lang w:val="en-GB"/>
              </w:rPr>
              <w:t>OCSP</w:t>
            </w:r>
            <w:r w:rsidRPr="00751DBB">
              <w:rPr>
                <w:i/>
                <w:szCs w:val="18"/>
                <w:lang w:val="en-GB"/>
              </w:rPr>
              <w:t xml:space="preserve"> RESPONDER</w:t>
            </w:r>
            <w:r w:rsidR="00917239">
              <w:rPr>
                <w:i/>
                <w:szCs w:val="18"/>
                <w:lang w:val="en-GB"/>
              </w:rPr>
              <w:t xml:space="preserve"> 2010</w:t>
            </w:r>
          </w:p>
        </w:tc>
        <w:tc>
          <w:tcPr>
            <w:tcW w:w="1418" w:type="dxa"/>
          </w:tcPr>
          <w:p w:rsidR="00F22294" w:rsidRPr="00751DBB" w:rsidRDefault="00F22294" w:rsidP="009523CD">
            <w:pPr>
              <w:jc w:val="left"/>
              <w:rPr>
                <w:b/>
                <w:lang w:val="en-GB"/>
              </w:rPr>
            </w:pPr>
            <w:r w:rsidRPr="00751DBB">
              <w:rPr>
                <w:i/>
                <w:szCs w:val="18"/>
                <w:lang w:val="en-GB"/>
              </w:rPr>
              <w:t>26-Aug- ‎2010</w:t>
            </w:r>
          </w:p>
        </w:tc>
        <w:tc>
          <w:tcPr>
            <w:tcW w:w="2374" w:type="dxa"/>
          </w:tcPr>
          <w:p w:rsidR="00F22294" w:rsidRPr="00751DBB" w:rsidRDefault="00F22294" w:rsidP="009523CD">
            <w:pPr>
              <w:jc w:val="left"/>
              <w:rPr>
                <w:b/>
                <w:lang w:val="en-GB"/>
              </w:rPr>
            </w:pPr>
            <w:r w:rsidRPr="00751DBB">
              <w:rPr>
                <w:szCs w:val="18"/>
                <w:lang w:val="en-GB"/>
              </w:rPr>
              <w:t xml:space="preserve">EID-SK 2007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r w:rsidRPr="00751DBB">
              <w:rPr>
                <w:b/>
                <w:szCs w:val="18"/>
                <w:lang w:val="en-GB"/>
              </w:rPr>
              <w:t>KLASS</w:t>
            </w:r>
            <w:r w:rsidR="00917239">
              <w:rPr>
                <w:b/>
                <w:szCs w:val="18"/>
                <w:lang w:val="en-GB"/>
              </w:rPr>
              <w:t>3</w:t>
            </w:r>
            <w:r w:rsidRPr="00751DBB">
              <w:rPr>
                <w:b/>
                <w:szCs w:val="18"/>
                <w:lang w:val="en-GB"/>
              </w:rPr>
              <w:t>-SK</w:t>
            </w:r>
          </w:p>
        </w:tc>
        <w:tc>
          <w:tcPr>
            <w:tcW w:w="1934" w:type="dxa"/>
          </w:tcPr>
          <w:p w:rsidR="00F22294" w:rsidRPr="00751DBB" w:rsidRDefault="00F22294" w:rsidP="009523CD">
            <w:pPr>
              <w:jc w:val="left"/>
              <w:rPr>
                <w:lang w:val="en-GB"/>
              </w:rPr>
            </w:pPr>
          </w:p>
        </w:tc>
        <w:tc>
          <w:tcPr>
            <w:tcW w:w="1418" w:type="dxa"/>
          </w:tcPr>
          <w:p w:rsidR="00F22294" w:rsidRPr="00751DBB" w:rsidRDefault="00F22294" w:rsidP="009523CD">
            <w:pPr>
              <w:jc w:val="left"/>
              <w:rPr>
                <w:b/>
                <w:lang w:val="en-GB"/>
              </w:rPr>
            </w:pPr>
            <w:r w:rsidRPr="00751DBB">
              <w:rPr>
                <w:szCs w:val="18"/>
                <w:lang w:val="en-GB"/>
              </w:rPr>
              <w:t>05-May-2012</w:t>
            </w:r>
          </w:p>
        </w:tc>
        <w:tc>
          <w:tcPr>
            <w:tcW w:w="2374" w:type="dxa"/>
          </w:tcPr>
          <w:p w:rsidR="00F22294" w:rsidRPr="00751DBB" w:rsidRDefault="00F22294" w:rsidP="009523CD">
            <w:pPr>
              <w:jc w:val="left"/>
              <w:rPr>
                <w:b/>
                <w:lang w:val="en-GB"/>
              </w:rPr>
            </w:pPr>
            <w:r w:rsidRPr="00751DBB">
              <w:rPr>
                <w:szCs w:val="18"/>
                <w:lang w:val="en-GB"/>
              </w:rPr>
              <w:t>for organizational certificates issued until 10.2010</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KLASS</w:t>
            </w:r>
            <w:r w:rsidR="00917239">
              <w:rPr>
                <w:i/>
                <w:szCs w:val="18"/>
                <w:lang w:val="en-GB"/>
              </w:rPr>
              <w:t>3</w:t>
            </w:r>
            <w:r w:rsidRPr="00751DBB">
              <w:rPr>
                <w:i/>
                <w:szCs w:val="18"/>
                <w:lang w:val="en-GB"/>
              </w:rPr>
              <w:t xml:space="preserve">-SK </w:t>
            </w:r>
            <w:r w:rsidR="004E2C76" w:rsidRPr="00751DBB">
              <w:rPr>
                <w:i/>
                <w:szCs w:val="18"/>
                <w:lang w:val="en-GB"/>
              </w:rPr>
              <w:t>OCSP</w:t>
            </w:r>
            <w:r w:rsidRPr="00751DBB">
              <w:rPr>
                <w:i/>
                <w:szCs w:val="18"/>
                <w:lang w:val="en-GB"/>
              </w:rPr>
              <w:t xml:space="preserve"> RESPONDER</w:t>
            </w:r>
          </w:p>
        </w:tc>
        <w:tc>
          <w:tcPr>
            <w:tcW w:w="1418" w:type="dxa"/>
          </w:tcPr>
          <w:p w:rsidR="00F22294" w:rsidRPr="00751DBB" w:rsidRDefault="00F22294" w:rsidP="009523CD">
            <w:pPr>
              <w:jc w:val="left"/>
              <w:rPr>
                <w:b/>
                <w:lang w:val="en-GB"/>
              </w:rPr>
            </w:pPr>
            <w:r w:rsidRPr="00751DBB">
              <w:rPr>
                <w:i/>
                <w:szCs w:val="18"/>
                <w:lang w:val="en-GB"/>
              </w:rPr>
              <w:t>05-Apr- 2006</w:t>
            </w:r>
          </w:p>
        </w:tc>
        <w:tc>
          <w:tcPr>
            <w:tcW w:w="2374" w:type="dxa"/>
          </w:tcPr>
          <w:p w:rsidR="00F22294" w:rsidRPr="00751DBB" w:rsidRDefault="00F22294" w:rsidP="009523CD">
            <w:pPr>
              <w:jc w:val="left"/>
              <w:rPr>
                <w:b/>
                <w:lang w:val="en-GB"/>
              </w:rPr>
            </w:pPr>
            <w:r w:rsidRPr="00751DBB">
              <w:rPr>
                <w:szCs w:val="18"/>
                <w:lang w:val="en-GB"/>
              </w:rPr>
              <w:t>KLASS</w:t>
            </w:r>
            <w:r w:rsidR="00917239">
              <w:rPr>
                <w:szCs w:val="18"/>
                <w:lang w:val="en-GB"/>
              </w:rPr>
              <w:t>3</w:t>
            </w:r>
            <w:r w:rsidRPr="00751DBB">
              <w:rPr>
                <w:szCs w:val="18"/>
                <w:lang w:val="en-GB"/>
              </w:rPr>
              <w:t xml:space="preserve">-SK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KLASS</w:t>
            </w:r>
            <w:r w:rsidR="00917239">
              <w:rPr>
                <w:i/>
                <w:szCs w:val="18"/>
                <w:lang w:val="en-GB"/>
              </w:rPr>
              <w:t>3</w:t>
            </w:r>
            <w:r w:rsidRPr="00751DBB">
              <w:rPr>
                <w:i/>
                <w:szCs w:val="18"/>
                <w:lang w:val="en-GB"/>
              </w:rPr>
              <w:t xml:space="preserve">-SK </w:t>
            </w:r>
            <w:r w:rsidR="004E2C76" w:rsidRPr="00751DBB">
              <w:rPr>
                <w:i/>
                <w:szCs w:val="18"/>
                <w:lang w:val="en-GB"/>
              </w:rPr>
              <w:t>OCSP</w:t>
            </w:r>
            <w:r w:rsidRPr="00751DBB">
              <w:rPr>
                <w:i/>
                <w:szCs w:val="18"/>
                <w:lang w:val="en-GB"/>
              </w:rPr>
              <w:t xml:space="preserve"> 2006 RESPONDER</w:t>
            </w:r>
          </w:p>
        </w:tc>
        <w:tc>
          <w:tcPr>
            <w:tcW w:w="1418" w:type="dxa"/>
          </w:tcPr>
          <w:p w:rsidR="00F22294" w:rsidRPr="00751DBB" w:rsidRDefault="00F22294" w:rsidP="009523CD">
            <w:pPr>
              <w:jc w:val="left"/>
              <w:rPr>
                <w:b/>
                <w:lang w:val="en-GB"/>
              </w:rPr>
            </w:pPr>
            <w:r w:rsidRPr="00751DBB">
              <w:rPr>
                <w:i/>
                <w:szCs w:val="18"/>
                <w:lang w:val="en-GB"/>
              </w:rPr>
              <w:t>27-Mar-2009</w:t>
            </w:r>
          </w:p>
        </w:tc>
        <w:tc>
          <w:tcPr>
            <w:tcW w:w="2374" w:type="dxa"/>
          </w:tcPr>
          <w:p w:rsidR="00F22294" w:rsidRPr="00751DBB" w:rsidRDefault="00F22294" w:rsidP="009523CD">
            <w:pPr>
              <w:jc w:val="left"/>
              <w:rPr>
                <w:b/>
                <w:lang w:val="en-GB"/>
              </w:rPr>
            </w:pPr>
            <w:r w:rsidRPr="00751DBB">
              <w:rPr>
                <w:szCs w:val="18"/>
                <w:lang w:val="en-GB"/>
              </w:rPr>
              <w:t>KLASS</w:t>
            </w:r>
            <w:r w:rsidR="00917239">
              <w:rPr>
                <w:szCs w:val="18"/>
                <w:lang w:val="en-GB"/>
              </w:rPr>
              <w:t>3</w:t>
            </w:r>
            <w:r w:rsidRPr="00751DBB">
              <w:rPr>
                <w:szCs w:val="18"/>
                <w:lang w:val="en-GB"/>
              </w:rPr>
              <w:t xml:space="preserve">-SK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p>
        </w:tc>
        <w:tc>
          <w:tcPr>
            <w:tcW w:w="1934" w:type="dxa"/>
          </w:tcPr>
          <w:p w:rsidR="00F22294" w:rsidRPr="00751DBB" w:rsidRDefault="00F22294" w:rsidP="009523CD">
            <w:pPr>
              <w:jc w:val="left"/>
              <w:rPr>
                <w:lang w:val="en-GB"/>
              </w:rPr>
            </w:pPr>
            <w:r w:rsidRPr="00751DBB">
              <w:rPr>
                <w:i/>
                <w:szCs w:val="18"/>
                <w:lang w:val="en-GB"/>
              </w:rPr>
              <w:t>KLASS</w:t>
            </w:r>
            <w:r w:rsidR="00917239">
              <w:rPr>
                <w:i/>
                <w:szCs w:val="18"/>
                <w:lang w:val="en-GB"/>
              </w:rPr>
              <w:t>3</w:t>
            </w:r>
            <w:r w:rsidRPr="00751DBB">
              <w:rPr>
                <w:i/>
                <w:szCs w:val="18"/>
                <w:lang w:val="en-GB"/>
              </w:rPr>
              <w:t xml:space="preserve">-SK </w:t>
            </w:r>
            <w:r w:rsidR="004E2C76" w:rsidRPr="00751DBB">
              <w:rPr>
                <w:i/>
                <w:szCs w:val="18"/>
                <w:lang w:val="en-GB"/>
              </w:rPr>
              <w:t>OCSP</w:t>
            </w:r>
            <w:r w:rsidRPr="00751DBB">
              <w:rPr>
                <w:i/>
                <w:szCs w:val="18"/>
                <w:lang w:val="en-GB"/>
              </w:rPr>
              <w:t xml:space="preserve"> 2009 RESPONDER</w:t>
            </w:r>
          </w:p>
        </w:tc>
        <w:tc>
          <w:tcPr>
            <w:tcW w:w="1418" w:type="dxa"/>
          </w:tcPr>
          <w:p w:rsidR="00F22294" w:rsidRPr="00751DBB" w:rsidRDefault="00F22294" w:rsidP="009523CD">
            <w:pPr>
              <w:jc w:val="left"/>
              <w:rPr>
                <w:b/>
                <w:lang w:val="en-GB"/>
              </w:rPr>
            </w:pPr>
            <w:r w:rsidRPr="00751DBB">
              <w:rPr>
                <w:i/>
                <w:szCs w:val="18"/>
                <w:lang w:val="en-GB"/>
              </w:rPr>
              <w:t>04-May- ‎2012</w:t>
            </w:r>
          </w:p>
        </w:tc>
        <w:tc>
          <w:tcPr>
            <w:tcW w:w="2374" w:type="dxa"/>
          </w:tcPr>
          <w:p w:rsidR="00F22294" w:rsidRPr="00751DBB" w:rsidRDefault="00F22294" w:rsidP="009523CD">
            <w:pPr>
              <w:jc w:val="left"/>
              <w:rPr>
                <w:b/>
                <w:lang w:val="en-GB"/>
              </w:rPr>
            </w:pPr>
            <w:r w:rsidRPr="00751DBB">
              <w:rPr>
                <w:szCs w:val="18"/>
                <w:lang w:val="en-GB"/>
              </w:rPr>
              <w:t>KLASS</w:t>
            </w:r>
            <w:r w:rsidR="00917239">
              <w:rPr>
                <w:szCs w:val="18"/>
                <w:lang w:val="en-GB"/>
              </w:rPr>
              <w:t>3</w:t>
            </w:r>
            <w:r w:rsidRPr="00751DBB">
              <w:rPr>
                <w:szCs w:val="18"/>
                <w:lang w:val="en-GB"/>
              </w:rPr>
              <w:t xml:space="preserve">-SK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Pr>
          <w:p w:rsidR="00F22294" w:rsidRPr="00751DBB" w:rsidRDefault="00F22294" w:rsidP="009523CD">
            <w:pPr>
              <w:jc w:val="left"/>
              <w:rPr>
                <w:b/>
                <w:lang w:val="en-GB"/>
              </w:rPr>
            </w:pPr>
          </w:p>
        </w:tc>
        <w:tc>
          <w:tcPr>
            <w:tcW w:w="1459" w:type="dxa"/>
          </w:tcPr>
          <w:p w:rsidR="00F22294" w:rsidRPr="00751DBB" w:rsidRDefault="00F22294" w:rsidP="009523CD">
            <w:pPr>
              <w:jc w:val="left"/>
              <w:rPr>
                <w:b/>
                <w:lang w:val="en-GB"/>
              </w:rPr>
            </w:pPr>
            <w:r w:rsidRPr="00751DBB">
              <w:rPr>
                <w:b/>
                <w:szCs w:val="18"/>
                <w:lang w:val="en-GB"/>
              </w:rPr>
              <w:t>KLASS</w:t>
            </w:r>
            <w:r w:rsidR="00917239">
              <w:rPr>
                <w:b/>
                <w:szCs w:val="18"/>
                <w:lang w:val="en-GB"/>
              </w:rPr>
              <w:t>3</w:t>
            </w:r>
            <w:r w:rsidRPr="00751DBB">
              <w:rPr>
                <w:b/>
                <w:szCs w:val="18"/>
                <w:lang w:val="en-GB"/>
              </w:rPr>
              <w:t>-SK 2010</w:t>
            </w:r>
          </w:p>
        </w:tc>
        <w:tc>
          <w:tcPr>
            <w:tcW w:w="1934" w:type="dxa"/>
          </w:tcPr>
          <w:p w:rsidR="00F22294" w:rsidRPr="00751DBB" w:rsidRDefault="00F22294" w:rsidP="009523CD">
            <w:pPr>
              <w:jc w:val="left"/>
              <w:rPr>
                <w:lang w:val="en-GB"/>
              </w:rPr>
            </w:pPr>
          </w:p>
        </w:tc>
        <w:tc>
          <w:tcPr>
            <w:tcW w:w="1418" w:type="dxa"/>
          </w:tcPr>
          <w:p w:rsidR="00F22294" w:rsidRPr="00751DBB" w:rsidRDefault="00F22294" w:rsidP="009523CD">
            <w:pPr>
              <w:jc w:val="left"/>
              <w:rPr>
                <w:b/>
                <w:lang w:val="en-GB"/>
              </w:rPr>
            </w:pPr>
            <w:r w:rsidRPr="00751DBB">
              <w:rPr>
                <w:szCs w:val="18"/>
                <w:lang w:val="en-GB"/>
              </w:rPr>
              <w:t>26-Aug-2016</w:t>
            </w:r>
          </w:p>
        </w:tc>
        <w:tc>
          <w:tcPr>
            <w:tcW w:w="2374" w:type="dxa"/>
          </w:tcPr>
          <w:p w:rsidR="00F22294" w:rsidRPr="00751DBB" w:rsidRDefault="00F22294" w:rsidP="009523CD">
            <w:pPr>
              <w:jc w:val="left"/>
              <w:rPr>
                <w:b/>
                <w:lang w:val="en-GB"/>
              </w:rPr>
            </w:pPr>
            <w:r w:rsidRPr="00751DBB">
              <w:rPr>
                <w:szCs w:val="18"/>
                <w:lang w:val="en-GB"/>
              </w:rPr>
              <w:t>for organizational certificates issued from 10.2010</w:t>
            </w:r>
          </w:p>
        </w:tc>
      </w:tr>
      <w:tr w:rsidR="00F22294" w:rsidRPr="00751DBB" w:rsidTr="009523CD">
        <w:tc>
          <w:tcPr>
            <w:tcW w:w="1138" w:type="dxa"/>
            <w:tcBorders>
              <w:bottom w:val="single" w:sz="4" w:space="0" w:color="auto"/>
            </w:tcBorders>
          </w:tcPr>
          <w:p w:rsidR="00F22294" w:rsidRPr="00751DBB" w:rsidRDefault="00F22294" w:rsidP="009523CD">
            <w:pPr>
              <w:jc w:val="left"/>
              <w:rPr>
                <w:b/>
                <w:lang w:val="en-GB"/>
              </w:rPr>
            </w:pPr>
          </w:p>
        </w:tc>
        <w:tc>
          <w:tcPr>
            <w:tcW w:w="1459" w:type="dxa"/>
            <w:tcBorders>
              <w:bottom w:val="single" w:sz="4" w:space="0" w:color="auto"/>
            </w:tcBorders>
          </w:tcPr>
          <w:p w:rsidR="00F22294" w:rsidRPr="00751DBB" w:rsidRDefault="00F22294" w:rsidP="009523CD">
            <w:pPr>
              <w:jc w:val="left"/>
              <w:rPr>
                <w:b/>
                <w:lang w:val="en-GB"/>
              </w:rPr>
            </w:pPr>
          </w:p>
        </w:tc>
        <w:tc>
          <w:tcPr>
            <w:tcW w:w="1934" w:type="dxa"/>
            <w:tcBorders>
              <w:bottom w:val="single" w:sz="4" w:space="0" w:color="auto"/>
            </w:tcBorders>
          </w:tcPr>
          <w:p w:rsidR="00F22294" w:rsidRPr="00751DBB" w:rsidRDefault="00F22294" w:rsidP="009523CD">
            <w:pPr>
              <w:jc w:val="left"/>
              <w:rPr>
                <w:lang w:val="en-GB"/>
              </w:rPr>
            </w:pPr>
            <w:r w:rsidRPr="00751DBB">
              <w:rPr>
                <w:i/>
                <w:szCs w:val="18"/>
                <w:lang w:val="en-GB"/>
              </w:rPr>
              <w:t>KLASS</w:t>
            </w:r>
            <w:r w:rsidR="00917239">
              <w:rPr>
                <w:i/>
                <w:szCs w:val="18"/>
                <w:lang w:val="en-GB"/>
              </w:rPr>
              <w:t>3</w:t>
            </w:r>
            <w:r w:rsidRPr="00751DBB">
              <w:rPr>
                <w:i/>
                <w:szCs w:val="18"/>
                <w:lang w:val="en-GB"/>
              </w:rPr>
              <w:t xml:space="preserve">-SK 2010 </w:t>
            </w:r>
            <w:r w:rsidR="004E2C76" w:rsidRPr="00751DBB">
              <w:rPr>
                <w:i/>
                <w:szCs w:val="18"/>
                <w:lang w:val="en-GB"/>
              </w:rPr>
              <w:t>OCSP</w:t>
            </w:r>
            <w:r w:rsidRPr="00751DBB">
              <w:rPr>
                <w:i/>
                <w:szCs w:val="18"/>
                <w:lang w:val="en-GB"/>
              </w:rPr>
              <w:t xml:space="preserve"> RESPONDER</w:t>
            </w:r>
          </w:p>
        </w:tc>
        <w:tc>
          <w:tcPr>
            <w:tcW w:w="1418" w:type="dxa"/>
            <w:tcBorders>
              <w:bottom w:val="single" w:sz="4" w:space="0" w:color="auto"/>
            </w:tcBorders>
          </w:tcPr>
          <w:p w:rsidR="00F22294" w:rsidRPr="00751DBB" w:rsidRDefault="00F22294" w:rsidP="009523CD">
            <w:pPr>
              <w:jc w:val="left"/>
              <w:rPr>
                <w:b/>
                <w:lang w:val="en-GB"/>
              </w:rPr>
            </w:pPr>
            <w:r w:rsidRPr="00751DBB">
              <w:rPr>
                <w:i/>
                <w:szCs w:val="18"/>
                <w:lang w:val="en-GB"/>
              </w:rPr>
              <w:t>26-Aug- 2016</w:t>
            </w:r>
          </w:p>
        </w:tc>
        <w:tc>
          <w:tcPr>
            <w:tcW w:w="2374" w:type="dxa"/>
            <w:tcBorders>
              <w:bottom w:val="single" w:sz="4" w:space="0" w:color="auto"/>
            </w:tcBorders>
          </w:tcPr>
          <w:p w:rsidR="00F22294" w:rsidRPr="00751DBB" w:rsidRDefault="00F22294" w:rsidP="009523CD">
            <w:pPr>
              <w:jc w:val="left"/>
              <w:rPr>
                <w:b/>
                <w:lang w:val="en-GB"/>
              </w:rPr>
            </w:pPr>
            <w:r w:rsidRPr="00751DBB">
              <w:rPr>
                <w:szCs w:val="18"/>
                <w:lang w:val="en-GB"/>
              </w:rPr>
              <w:t>KLASS</w:t>
            </w:r>
            <w:r w:rsidR="00917239">
              <w:rPr>
                <w:szCs w:val="18"/>
                <w:lang w:val="en-GB"/>
              </w:rPr>
              <w:t>3</w:t>
            </w:r>
            <w:r w:rsidRPr="00751DBB">
              <w:rPr>
                <w:szCs w:val="18"/>
                <w:lang w:val="en-GB"/>
              </w:rPr>
              <w:t xml:space="preserve">-SK 2010 </w:t>
            </w:r>
            <w:r w:rsidR="004E2C76" w:rsidRPr="00751DBB">
              <w:rPr>
                <w:szCs w:val="18"/>
                <w:lang w:val="en-GB"/>
              </w:rPr>
              <w:t>OCSP</w:t>
            </w:r>
            <w:r w:rsidRPr="00751DBB">
              <w:rPr>
                <w:szCs w:val="18"/>
                <w:lang w:val="en-GB"/>
              </w:rPr>
              <w:t xml:space="preserve">   Responder</w:t>
            </w:r>
          </w:p>
        </w:tc>
      </w:tr>
      <w:tr w:rsidR="00F22294" w:rsidRPr="00751DBB" w:rsidTr="009523CD">
        <w:tc>
          <w:tcPr>
            <w:tcW w:w="1138" w:type="dxa"/>
            <w:tcBorders>
              <w:top w:val="single" w:sz="4" w:space="0" w:color="auto"/>
              <w:bottom w:val="single" w:sz="4" w:space="0" w:color="auto"/>
            </w:tcBorders>
            <w:shd w:val="clear" w:color="auto" w:fill="F2F2F2" w:themeFill="background1" w:themeFillShade="F2"/>
          </w:tcPr>
          <w:p w:rsidR="00F22294" w:rsidRPr="00751DBB" w:rsidRDefault="0058575D" w:rsidP="009523CD">
            <w:pPr>
              <w:jc w:val="left"/>
              <w:rPr>
                <w:b/>
                <w:lang w:val="en-GB"/>
              </w:rPr>
            </w:pPr>
            <w:r w:rsidRPr="00751DBB">
              <w:rPr>
                <w:b/>
                <w:szCs w:val="18"/>
                <w:u w:val="single"/>
                <w:lang w:val="en-GB"/>
              </w:rPr>
              <w:t>EECCRCA</w:t>
            </w:r>
          </w:p>
        </w:tc>
        <w:tc>
          <w:tcPr>
            <w:tcW w:w="1459" w:type="dxa"/>
            <w:tcBorders>
              <w:top w:val="single" w:sz="4" w:space="0" w:color="auto"/>
              <w:bottom w:val="single" w:sz="4" w:space="0" w:color="auto"/>
            </w:tcBorders>
            <w:shd w:val="clear" w:color="auto" w:fill="F2F2F2" w:themeFill="background1" w:themeFillShade="F2"/>
          </w:tcPr>
          <w:p w:rsidR="00F22294" w:rsidRPr="00751DBB" w:rsidRDefault="00F22294" w:rsidP="009523CD">
            <w:pPr>
              <w:jc w:val="left"/>
              <w:rPr>
                <w:b/>
                <w:lang w:val="en-GB"/>
              </w:rPr>
            </w:pPr>
          </w:p>
        </w:tc>
        <w:tc>
          <w:tcPr>
            <w:tcW w:w="1934" w:type="dxa"/>
            <w:tcBorders>
              <w:top w:val="single" w:sz="4" w:space="0" w:color="auto"/>
              <w:bottom w:val="single" w:sz="4" w:space="0" w:color="auto"/>
            </w:tcBorders>
            <w:shd w:val="clear" w:color="auto" w:fill="F2F2F2" w:themeFill="background1" w:themeFillShade="F2"/>
          </w:tcPr>
          <w:p w:rsidR="00F22294" w:rsidRPr="00751DBB" w:rsidRDefault="00F22294" w:rsidP="009523CD">
            <w:pPr>
              <w:jc w:val="left"/>
              <w:rPr>
                <w:lang w:val="en-GB"/>
              </w:rPr>
            </w:pPr>
          </w:p>
        </w:tc>
        <w:tc>
          <w:tcPr>
            <w:tcW w:w="1418" w:type="dxa"/>
            <w:tcBorders>
              <w:top w:val="single" w:sz="4" w:space="0" w:color="auto"/>
              <w:bottom w:val="single" w:sz="4" w:space="0" w:color="auto"/>
            </w:tcBorders>
            <w:shd w:val="clear" w:color="auto" w:fill="F2F2F2" w:themeFill="background1" w:themeFillShade="F2"/>
          </w:tcPr>
          <w:p w:rsidR="00F22294" w:rsidRPr="00751DBB" w:rsidRDefault="0058575D" w:rsidP="009523CD">
            <w:pPr>
              <w:jc w:val="left"/>
              <w:rPr>
                <w:b/>
                <w:lang w:val="en-GB"/>
              </w:rPr>
            </w:pPr>
            <w:r w:rsidRPr="00751DBB">
              <w:rPr>
                <w:szCs w:val="18"/>
                <w:lang w:val="en-GB"/>
              </w:rPr>
              <w:t>18-Dec- 2030</w:t>
            </w:r>
          </w:p>
        </w:tc>
        <w:tc>
          <w:tcPr>
            <w:tcW w:w="2374" w:type="dxa"/>
            <w:tcBorders>
              <w:top w:val="single" w:sz="4" w:space="0" w:color="auto"/>
              <w:bottom w:val="single" w:sz="4" w:space="0" w:color="auto"/>
            </w:tcBorders>
            <w:shd w:val="clear" w:color="auto" w:fill="F2F2F2" w:themeFill="background1" w:themeFillShade="F2"/>
          </w:tcPr>
          <w:p w:rsidR="00F22294" w:rsidRPr="00751DBB" w:rsidRDefault="0058575D" w:rsidP="009523CD">
            <w:pPr>
              <w:jc w:val="left"/>
              <w:rPr>
                <w:b/>
                <w:lang w:val="en-GB"/>
              </w:rPr>
            </w:pPr>
            <w:r w:rsidRPr="00751DBB">
              <w:rPr>
                <w:szCs w:val="18"/>
                <w:lang w:val="en-GB"/>
              </w:rPr>
              <w:t>SK’s 2</w:t>
            </w:r>
            <w:r w:rsidRPr="00751DBB">
              <w:rPr>
                <w:szCs w:val="18"/>
                <w:vertAlign w:val="superscript"/>
                <w:lang w:val="en-GB"/>
              </w:rPr>
              <w:t>nd</w:t>
            </w:r>
            <w:r w:rsidRPr="00751DBB">
              <w:rPr>
                <w:szCs w:val="18"/>
                <w:lang w:val="en-GB"/>
              </w:rPr>
              <w:t xml:space="preserve"> root certificate</w:t>
            </w:r>
          </w:p>
        </w:tc>
      </w:tr>
      <w:tr w:rsidR="0058575D" w:rsidRPr="00751DBB" w:rsidTr="009523CD">
        <w:tc>
          <w:tcPr>
            <w:tcW w:w="1138" w:type="dxa"/>
            <w:tcBorders>
              <w:top w:val="single" w:sz="4" w:space="0" w:color="auto"/>
            </w:tcBorders>
          </w:tcPr>
          <w:p w:rsidR="0058575D" w:rsidRPr="00751DBB" w:rsidRDefault="0058575D" w:rsidP="009523CD">
            <w:pPr>
              <w:jc w:val="left"/>
              <w:rPr>
                <w:b/>
                <w:lang w:val="en-GB"/>
              </w:rPr>
            </w:pPr>
          </w:p>
        </w:tc>
        <w:tc>
          <w:tcPr>
            <w:tcW w:w="1459" w:type="dxa"/>
            <w:tcBorders>
              <w:top w:val="single" w:sz="4" w:space="0" w:color="auto"/>
            </w:tcBorders>
          </w:tcPr>
          <w:p w:rsidR="0058575D" w:rsidRPr="00751DBB" w:rsidRDefault="0058575D" w:rsidP="009523CD">
            <w:pPr>
              <w:jc w:val="left"/>
              <w:rPr>
                <w:b/>
                <w:lang w:val="en-GB"/>
              </w:rPr>
            </w:pPr>
            <w:r w:rsidRPr="00751DBB">
              <w:rPr>
                <w:b/>
                <w:szCs w:val="18"/>
                <w:lang w:val="en-GB"/>
              </w:rPr>
              <w:t>ESTEID-SK 2011</w:t>
            </w:r>
          </w:p>
        </w:tc>
        <w:tc>
          <w:tcPr>
            <w:tcW w:w="1934" w:type="dxa"/>
            <w:tcBorders>
              <w:top w:val="single" w:sz="4" w:space="0" w:color="auto"/>
            </w:tcBorders>
          </w:tcPr>
          <w:p w:rsidR="0058575D" w:rsidRPr="00751DBB" w:rsidRDefault="0058575D" w:rsidP="009523CD">
            <w:pPr>
              <w:jc w:val="left"/>
              <w:rPr>
                <w:lang w:val="en-GB"/>
              </w:rPr>
            </w:pPr>
          </w:p>
        </w:tc>
        <w:tc>
          <w:tcPr>
            <w:tcW w:w="1418" w:type="dxa"/>
            <w:tcBorders>
              <w:top w:val="single" w:sz="4" w:space="0" w:color="auto"/>
            </w:tcBorders>
          </w:tcPr>
          <w:p w:rsidR="0058575D" w:rsidRPr="00751DBB" w:rsidRDefault="0058575D" w:rsidP="009523CD">
            <w:pPr>
              <w:jc w:val="left"/>
              <w:rPr>
                <w:b/>
                <w:lang w:val="en-GB"/>
              </w:rPr>
            </w:pPr>
            <w:r w:rsidRPr="00751DBB">
              <w:rPr>
                <w:szCs w:val="18"/>
                <w:lang w:val="en-GB"/>
              </w:rPr>
              <w:t>18-Mar- 2024</w:t>
            </w:r>
          </w:p>
        </w:tc>
        <w:tc>
          <w:tcPr>
            <w:tcW w:w="2374" w:type="dxa"/>
            <w:tcBorders>
              <w:top w:val="single" w:sz="4" w:space="0" w:color="auto"/>
            </w:tcBorders>
          </w:tcPr>
          <w:p w:rsidR="0058575D" w:rsidRPr="00751DBB" w:rsidRDefault="0058575D" w:rsidP="009523CD">
            <w:pPr>
              <w:jc w:val="left"/>
              <w:rPr>
                <w:b/>
                <w:lang w:val="en-GB"/>
              </w:rPr>
            </w:pPr>
            <w:r w:rsidRPr="00751DBB">
              <w:rPr>
                <w:szCs w:val="18"/>
                <w:lang w:val="en-GB"/>
              </w:rPr>
              <w:t>for ID cards, Digi-ID and Mobile-IDs issued from 06.2011</w:t>
            </w:r>
          </w:p>
        </w:tc>
      </w:tr>
      <w:tr w:rsidR="0058575D" w:rsidRPr="00751DBB" w:rsidTr="009523CD">
        <w:tc>
          <w:tcPr>
            <w:tcW w:w="1138" w:type="dxa"/>
          </w:tcPr>
          <w:p w:rsidR="0058575D" w:rsidRPr="00751DBB" w:rsidRDefault="0058575D" w:rsidP="009523CD">
            <w:pPr>
              <w:jc w:val="left"/>
              <w:rPr>
                <w:b/>
                <w:lang w:val="en-GB"/>
              </w:rPr>
            </w:pPr>
          </w:p>
        </w:tc>
        <w:tc>
          <w:tcPr>
            <w:tcW w:w="1459" w:type="dxa"/>
          </w:tcPr>
          <w:p w:rsidR="0058575D" w:rsidRPr="00751DBB" w:rsidRDefault="0058575D" w:rsidP="009523CD">
            <w:pPr>
              <w:jc w:val="left"/>
              <w:rPr>
                <w:b/>
                <w:lang w:val="en-GB"/>
              </w:rPr>
            </w:pPr>
            <w:r w:rsidRPr="00751DBB">
              <w:rPr>
                <w:b/>
                <w:szCs w:val="18"/>
                <w:lang w:val="en-GB"/>
              </w:rPr>
              <w:t>EID-SK 2011</w:t>
            </w:r>
          </w:p>
        </w:tc>
        <w:tc>
          <w:tcPr>
            <w:tcW w:w="1934" w:type="dxa"/>
          </w:tcPr>
          <w:p w:rsidR="0058575D" w:rsidRPr="00751DBB" w:rsidRDefault="0058575D" w:rsidP="009523CD">
            <w:pPr>
              <w:jc w:val="left"/>
              <w:rPr>
                <w:lang w:val="en-GB"/>
              </w:rPr>
            </w:pPr>
          </w:p>
        </w:tc>
        <w:tc>
          <w:tcPr>
            <w:tcW w:w="1418" w:type="dxa"/>
          </w:tcPr>
          <w:p w:rsidR="0058575D" w:rsidRPr="00751DBB" w:rsidRDefault="0058575D" w:rsidP="009523CD">
            <w:pPr>
              <w:jc w:val="left"/>
              <w:rPr>
                <w:b/>
                <w:lang w:val="en-GB"/>
              </w:rPr>
            </w:pPr>
            <w:r w:rsidRPr="00751DBB">
              <w:rPr>
                <w:szCs w:val="18"/>
                <w:lang w:val="en-GB"/>
              </w:rPr>
              <w:t>18-Mar- 2024</w:t>
            </w:r>
          </w:p>
        </w:tc>
        <w:tc>
          <w:tcPr>
            <w:tcW w:w="2374" w:type="dxa"/>
          </w:tcPr>
          <w:p w:rsidR="0058575D" w:rsidRPr="00751DBB" w:rsidRDefault="0058575D" w:rsidP="009523CD">
            <w:pPr>
              <w:jc w:val="left"/>
              <w:rPr>
                <w:b/>
                <w:lang w:val="en-GB"/>
              </w:rPr>
            </w:pPr>
            <w:r w:rsidRPr="00751DBB">
              <w:rPr>
                <w:szCs w:val="18"/>
                <w:lang w:val="en-GB"/>
              </w:rPr>
              <w:t>for all other personal certificates issued from 06.2011</w:t>
            </w:r>
          </w:p>
        </w:tc>
      </w:tr>
      <w:tr w:rsidR="0058575D" w:rsidRPr="00751DBB" w:rsidTr="009523CD">
        <w:tc>
          <w:tcPr>
            <w:tcW w:w="1138" w:type="dxa"/>
            <w:tcBorders>
              <w:bottom w:val="single" w:sz="4" w:space="0" w:color="auto"/>
            </w:tcBorders>
          </w:tcPr>
          <w:p w:rsidR="0058575D" w:rsidRPr="00751DBB" w:rsidRDefault="0058575D" w:rsidP="009523CD">
            <w:pPr>
              <w:jc w:val="left"/>
              <w:rPr>
                <w:b/>
                <w:lang w:val="en-GB"/>
              </w:rPr>
            </w:pPr>
          </w:p>
        </w:tc>
        <w:tc>
          <w:tcPr>
            <w:tcW w:w="1459" w:type="dxa"/>
            <w:tcBorders>
              <w:bottom w:val="single" w:sz="4" w:space="0" w:color="auto"/>
            </w:tcBorders>
          </w:tcPr>
          <w:p w:rsidR="0058575D" w:rsidRPr="00751DBB" w:rsidRDefault="00917239" w:rsidP="009523CD">
            <w:pPr>
              <w:jc w:val="left"/>
              <w:rPr>
                <w:b/>
                <w:lang w:val="en-GB"/>
              </w:rPr>
            </w:pPr>
            <w:r w:rsidRPr="00751DBB">
              <w:rPr>
                <w:i/>
                <w:szCs w:val="18"/>
                <w:lang w:val="en-GB"/>
              </w:rPr>
              <w:t>SK OCSP 2011 RESPONDER</w:t>
            </w:r>
          </w:p>
        </w:tc>
        <w:tc>
          <w:tcPr>
            <w:tcW w:w="1934" w:type="dxa"/>
            <w:tcBorders>
              <w:bottom w:val="single" w:sz="4" w:space="0" w:color="auto"/>
            </w:tcBorders>
          </w:tcPr>
          <w:p w:rsidR="0058575D" w:rsidRPr="00751DBB" w:rsidRDefault="0058575D" w:rsidP="009523CD">
            <w:pPr>
              <w:jc w:val="left"/>
              <w:rPr>
                <w:lang w:val="en-GB"/>
              </w:rPr>
            </w:pPr>
          </w:p>
        </w:tc>
        <w:tc>
          <w:tcPr>
            <w:tcW w:w="1418" w:type="dxa"/>
            <w:tcBorders>
              <w:bottom w:val="single" w:sz="4" w:space="0" w:color="auto"/>
            </w:tcBorders>
          </w:tcPr>
          <w:p w:rsidR="0058575D" w:rsidRPr="00751DBB" w:rsidRDefault="0058575D" w:rsidP="009523CD">
            <w:pPr>
              <w:jc w:val="left"/>
              <w:rPr>
                <w:b/>
                <w:lang w:val="en-GB"/>
              </w:rPr>
            </w:pPr>
            <w:r w:rsidRPr="00751DBB">
              <w:rPr>
                <w:i/>
                <w:szCs w:val="18"/>
                <w:lang w:val="en-GB"/>
              </w:rPr>
              <w:t>18-Mar- 2024</w:t>
            </w:r>
          </w:p>
        </w:tc>
        <w:tc>
          <w:tcPr>
            <w:tcW w:w="2374" w:type="dxa"/>
            <w:tcBorders>
              <w:bottom w:val="single" w:sz="4" w:space="0" w:color="auto"/>
            </w:tcBorders>
          </w:tcPr>
          <w:p w:rsidR="0058575D" w:rsidRPr="00751DBB" w:rsidRDefault="0058575D" w:rsidP="009523CD">
            <w:pPr>
              <w:jc w:val="left"/>
              <w:rPr>
                <w:lang w:val="en-GB"/>
              </w:rPr>
            </w:pPr>
            <w:r w:rsidRPr="00751DBB">
              <w:rPr>
                <w:lang w:val="en-GB"/>
              </w:rPr>
              <w:t xml:space="preserve">common </w:t>
            </w:r>
            <w:r w:rsidR="004E2C76" w:rsidRPr="00751DBB">
              <w:rPr>
                <w:lang w:val="en-GB"/>
              </w:rPr>
              <w:t>OCSP</w:t>
            </w:r>
            <w:r w:rsidRPr="00751DBB">
              <w:rPr>
                <w:lang w:val="en-GB"/>
              </w:rPr>
              <w:t xml:space="preserve"> responder for all certificates issued under EECCRCA</w:t>
            </w:r>
          </w:p>
        </w:tc>
      </w:tr>
    </w:tbl>
    <w:p w:rsidR="00917239" w:rsidRDefault="00917239" w:rsidP="000D0D8D">
      <w:pPr>
        <w:rPr>
          <w:lang w:val="en-GB"/>
        </w:rPr>
      </w:pPr>
    </w:p>
    <w:p w:rsidR="00917239" w:rsidRDefault="00917239" w:rsidP="00917239">
      <w:pPr>
        <w:rPr>
          <w:b/>
          <w:u w:val="single"/>
          <w:lang w:val="en-GB"/>
        </w:rPr>
      </w:pPr>
      <w:r w:rsidRPr="00B91A0A">
        <w:rPr>
          <w:b/>
          <w:u w:val="single"/>
          <w:lang w:val="en-GB"/>
        </w:rPr>
        <w:t>Supported SK test certificate hierarchy chains</w:t>
      </w:r>
    </w:p>
    <w:p w:rsidR="00917239" w:rsidRDefault="00917239" w:rsidP="00917239">
      <w:pPr>
        <w:rPr>
          <w:lang w:val="en-GB"/>
        </w:rPr>
      </w:pPr>
      <w:r w:rsidRPr="00D95D09">
        <w:rPr>
          <w:b/>
          <w:lang w:val="en-GB"/>
        </w:rPr>
        <w:t>Note:</w:t>
      </w:r>
      <w:r>
        <w:rPr>
          <w:b/>
          <w:lang w:val="en-GB"/>
        </w:rPr>
        <w:t xml:space="preserve"> </w:t>
      </w:r>
      <w:r>
        <w:rPr>
          <w:lang w:val="en-GB"/>
        </w:rPr>
        <w:t>the following test certificates</w:t>
      </w:r>
      <w:r w:rsidR="009523CD">
        <w:rPr>
          <w:lang w:val="en-GB"/>
        </w:rPr>
        <w:t xml:space="preserve"> have </w:t>
      </w:r>
      <w:r w:rsidR="00B56404">
        <w:rPr>
          <w:lang w:val="en-GB"/>
        </w:rPr>
        <w:t xml:space="preserve">been registered in the CDigiDoc configuration file but have </w:t>
      </w:r>
      <w:r w:rsidR="009523CD">
        <w:rPr>
          <w:lang w:val="en-GB"/>
        </w:rPr>
        <w:t>not been included in the C</w:t>
      </w:r>
      <w:r>
        <w:rPr>
          <w:lang w:val="en-GB"/>
        </w:rPr>
        <w:t xml:space="preserve">DigiDoc distribution. </w:t>
      </w:r>
      <w:r w:rsidR="00351450">
        <w:rPr>
          <w:lang w:val="en-GB"/>
        </w:rPr>
        <w:t xml:space="preserve">In order to use the test certificates with CDigiDoc, you need to install them separately </w:t>
      </w:r>
      <w:r w:rsidR="00351450" w:rsidRPr="00765DC8">
        <w:rPr>
          <w:lang w:val="en-GB"/>
        </w:rPr>
        <w:t>(</w:t>
      </w:r>
      <w:r w:rsidR="00351450">
        <w:rPr>
          <w:lang w:val="en-GB"/>
        </w:rPr>
        <w:t>the installation package is accessible from</w:t>
      </w:r>
      <w:r w:rsidR="000266A4">
        <w:rPr>
          <w:rStyle w:val="Hyperlink"/>
          <w:lang w:val="en-GB"/>
        </w:rPr>
        <w:t xml:space="preserve"> </w:t>
      </w:r>
      <w:r w:rsidR="000266A4" w:rsidRPr="000266A4">
        <w:rPr>
          <w:rStyle w:val="Hyperlink"/>
          <w:lang w:val="en-GB"/>
        </w:rPr>
        <w:t>https://installer.id.ee/media/windows/Eesti_ID_kaart_testsertifikaadid.msi</w:t>
      </w:r>
      <w:r w:rsidR="00351450" w:rsidRPr="00765DC8">
        <w:rPr>
          <w:lang w:val="en-GB"/>
        </w:rPr>
        <w:t>)</w:t>
      </w:r>
      <w:r w:rsidR="00351450">
        <w:rPr>
          <w:lang w:val="en-GB"/>
        </w:rPr>
        <w:t>.</w:t>
      </w:r>
      <w:r>
        <w:rPr>
          <w:lang w:val="en-GB"/>
        </w:rPr>
        <w:t xml:space="preserve"> </w:t>
      </w:r>
    </w:p>
    <w:p w:rsidR="00917239" w:rsidRPr="00B91A0A" w:rsidRDefault="00917239" w:rsidP="00917239">
      <w:pPr>
        <w:rPr>
          <w:lang w:val="en-GB"/>
        </w:rPr>
      </w:pPr>
      <w:r>
        <w:rPr>
          <w:lang w:val="en-GB"/>
        </w:rPr>
        <w:lastRenderedPageBreak/>
        <w:t>Note that the test certificates should not be us</w:t>
      </w:r>
      <w:r w:rsidR="009523CD">
        <w:rPr>
          <w:lang w:val="en-GB"/>
        </w:rPr>
        <w:t>ed in live applications as the C</w:t>
      </w:r>
      <w:r>
        <w:rPr>
          <w:lang w:val="en-GB"/>
        </w:rPr>
        <w:t>DigiDoc library does not give notifications to the u</w:t>
      </w:r>
      <w:r w:rsidR="00DE2CEE">
        <w:rPr>
          <w:lang w:val="en-GB"/>
        </w:rPr>
        <w:t>ser in case of test signatures.</w:t>
      </w:r>
    </w:p>
    <w:tbl>
      <w:tblPr>
        <w:tblStyle w:val="Param"/>
        <w:tblW w:w="0" w:type="auto"/>
        <w:tblInd w:w="0" w:type="dxa"/>
        <w:tblLook w:val="04A0" w:firstRow="1" w:lastRow="0" w:firstColumn="1" w:lastColumn="0" w:noHBand="0" w:noVBand="1"/>
      </w:tblPr>
      <w:tblGrid>
        <w:gridCol w:w="1138"/>
        <w:gridCol w:w="1459"/>
        <w:gridCol w:w="1934"/>
        <w:gridCol w:w="1418"/>
        <w:gridCol w:w="2374"/>
      </w:tblGrid>
      <w:tr w:rsidR="00F76348" w:rsidRPr="00751DBB" w:rsidTr="00F944F5">
        <w:trPr>
          <w:cnfStyle w:val="100000000000" w:firstRow="1" w:lastRow="0" w:firstColumn="0" w:lastColumn="0" w:oddVBand="0" w:evenVBand="0" w:oddHBand="0" w:evenHBand="0" w:firstRowFirstColumn="0" w:firstRowLastColumn="0" w:lastRowFirstColumn="0" w:lastRowLastColumn="0"/>
          <w:tblHeader/>
        </w:trPr>
        <w:tc>
          <w:tcPr>
            <w:tcW w:w="4531" w:type="dxa"/>
            <w:gridSpan w:val="3"/>
            <w:tcBorders>
              <w:top w:val="nil"/>
              <w:bottom w:val="single" w:sz="4" w:space="0" w:color="auto"/>
            </w:tcBorders>
          </w:tcPr>
          <w:p w:rsidR="00F76348" w:rsidRPr="00751DBB" w:rsidRDefault="00F76348" w:rsidP="00F944F5">
            <w:pPr>
              <w:jc w:val="left"/>
              <w:rPr>
                <w:b/>
                <w:lang w:val="en-GB"/>
              </w:rPr>
            </w:pPr>
            <w:r w:rsidRPr="00751DBB">
              <w:rPr>
                <w:b/>
                <w:lang w:val="en-GB"/>
              </w:rPr>
              <w:t>Certificate Common Name (CN)</w:t>
            </w:r>
          </w:p>
        </w:tc>
        <w:tc>
          <w:tcPr>
            <w:tcW w:w="1418" w:type="dxa"/>
            <w:tcBorders>
              <w:top w:val="nil"/>
              <w:bottom w:val="single" w:sz="4" w:space="0" w:color="auto"/>
            </w:tcBorders>
          </w:tcPr>
          <w:p w:rsidR="00F76348" w:rsidRPr="00751DBB" w:rsidRDefault="00F76348" w:rsidP="00F944F5">
            <w:pPr>
              <w:jc w:val="left"/>
              <w:rPr>
                <w:b/>
                <w:lang w:val="en-GB"/>
              </w:rPr>
            </w:pPr>
            <w:r w:rsidRPr="00751DBB">
              <w:rPr>
                <w:b/>
                <w:lang w:val="en-GB"/>
              </w:rPr>
              <w:t>Valid to</w:t>
            </w:r>
          </w:p>
        </w:tc>
        <w:tc>
          <w:tcPr>
            <w:tcW w:w="2374" w:type="dxa"/>
            <w:tcBorders>
              <w:top w:val="nil"/>
              <w:bottom w:val="single" w:sz="4" w:space="0" w:color="auto"/>
            </w:tcBorders>
          </w:tcPr>
          <w:p w:rsidR="00F76348" w:rsidRPr="00751DBB" w:rsidRDefault="00F76348" w:rsidP="00F944F5">
            <w:pPr>
              <w:jc w:val="left"/>
              <w:rPr>
                <w:b/>
                <w:lang w:val="en-GB"/>
              </w:rPr>
            </w:pPr>
            <w:r w:rsidRPr="00751DBB">
              <w:rPr>
                <w:b/>
                <w:lang w:val="en-GB"/>
              </w:rPr>
              <w:t>Description</w:t>
            </w:r>
          </w:p>
        </w:tc>
      </w:tr>
      <w:tr w:rsidR="00917239" w:rsidRPr="00751DBB" w:rsidTr="009523CD">
        <w:tc>
          <w:tcPr>
            <w:tcW w:w="1138"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r w:rsidRPr="00751DBB">
              <w:rPr>
                <w:b/>
                <w:szCs w:val="18"/>
                <w:u w:val="single"/>
                <w:lang w:val="en-GB"/>
              </w:rPr>
              <w:t>Test JUUR-SK</w:t>
            </w:r>
          </w:p>
        </w:tc>
        <w:tc>
          <w:tcPr>
            <w:tcW w:w="1459"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p>
        </w:tc>
        <w:tc>
          <w:tcPr>
            <w:tcW w:w="1934"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lang w:val="en-GB"/>
              </w:rPr>
            </w:pPr>
          </w:p>
        </w:tc>
        <w:tc>
          <w:tcPr>
            <w:tcW w:w="1418"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r w:rsidRPr="00751DBB">
              <w:rPr>
                <w:szCs w:val="18"/>
                <w:lang w:val="en-GB"/>
              </w:rPr>
              <w:t>27-Aug-2016</w:t>
            </w:r>
          </w:p>
        </w:tc>
        <w:tc>
          <w:tcPr>
            <w:tcW w:w="2374"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r w:rsidRPr="00751DBB">
              <w:rPr>
                <w:szCs w:val="18"/>
                <w:lang w:val="en-GB"/>
              </w:rPr>
              <w:t>SK’s 1</w:t>
            </w:r>
            <w:r w:rsidRPr="00751DBB">
              <w:rPr>
                <w:szCs w:val="18"/>
                <w:vertAlign w:val="superscript"/>
                <w:lang w:val="en-GB"/>
              </w:rPr>
              <w:t xml:space="preserve">st </w:t>
            </w:r>
            <w:r w:rsidRPr="00751DBB">
              <w:rPr>
                <w:szCs w:val="18"/>
                <w:lang w:val="en-GB"/>
              </w:rPr>
              <w:t>test root certificate</w:t>
            </w:r>
          </w:p>
        </w:tc>
      </w:tr>
      <w:tr w:rsidR="00917239" w:rsidRPr="00751DBB" w:rsidTr="009523CD">
        <w:tc>
          <w:tcPr>
            <w:tcW w:w="1138" w:type="dxa"/>
            <w:tcBorders>
              <w:top w:val="single" w:sz="4" w:space="0" w:color="auto"/>
            </w:tcBorders>
          </w:tcPr>
          <w:p w:rsidR="00917239" w:rsidRPr="00751DBB" w:rsidRDefault="00917239" w:rsidP="009523CD">
            <w:pPr>
              <w:jc w:val="left"/>
              <w:rPr>
                <w:b/>
                <w:lang w:val="en-GB"/>
              </w:rPr>
            </w:pPr>
          </w:p>
        </w:tc>
        <w:tc>
          <w:tcPr>
            <w:tcW w:w="1459" w:type="dxa"/>
            <w:tcBorders>
              <w:top w:val="single" w:sz="4" w:space="0" w:color="auto"/>
            </w:tcBorders>
          </w:tcPr>
          <w:p w:rsidR="00917239" w:rsidRPr="00751DBB" w:rsidRDefault="00917239" w:rsidP="009523CD">
            <w:pPr>
              <w:jc w:val="left"/>
              <w:rPr>
                <w:b/>
                <w:lang w:val="en-GB"/>
              </w:rPr>
            </w:pPr>
            <w:r w:rsidRPr="00751DBB">
              <w:rPr>
                <w:b/>
                <w:szCs w:val="18"/>
                <w:lang w:val="en-GB"/>
              </w:rPr>
              <w:t>TEST-SK</w:t>
            </w:r>
          </w:p>
        </w:tc>
        <w:tc>
          <w:tcPr>
            <w:tcW w:w="1934" w:type="dxa"/>
            <w:tcBorders>
              <w:top w:val="single" w:sz="4" w:space="0" w:color="auto"/>
            </w:tcBorders>
          </w:tcPr>
          <w:p w:rsidR="00917239" w:rsidRPr="00751DBB" w:rsidRDefault="00917239" w:rsidP="009523CD">
            <w:pPr>
              <w:jc w:val="left"/>
              <w:rPr>
                <w:lang w:val="en-GB"/>
              </w:rPr>
            </w:pPr>
          </w:p>
        </w:tc>
        <w:tc>
          <w:tcPr>
            <w:tcW w:w="1418" w:type="dxa"/>
            <w:tcBorders>
              <w:top w:val="single" w:sz="4" w:space="0" w:color="auto"/>
            </w:tcBorders>
          </w:tcPr>
          <w:p w:rsidR="00917239" w:rsidRPr="00751DBB" w:rsidRDefault="00917239" w:rsidP="009523CD">
            <w:pPr>
              <w:jc w:val="left"/>
              <w:rPr>
                <w:b/>
                <w:lang w:val="en-GB"/>
              </w:rPr>
            </w:pPr>
            <w:r w:rsidRPr="00751DBB">
              <w:rPr>
                <w:szCs w:val="18"/>
                <w:lang w:val="en-GB"/>
              </w:rPr>
              <w:t>26-Aug-2016</w:t>
            </w:r>
          </w:p>
        </w:tc>
        <w:tc>
          <w:tcPr>
            <w:tcW w:w="2374" w:type="dxa"/>
            <w:tcBorders>
              <w:top w:val="single" w:sz="4" w:space="0" w:color="auto"/>
            </w:tcBorders>
          </w:tcPr>
          <w:p w:rsidR="00917239" w:rsidRPr="00751DBB" w:rsidRDefault="00917239" w:rsidP="009523CD">
            <w:pPr>
              <w:jc w:val="left"/>
              <w:rPr>
                <w:b/>
                <w:lang w:val="en-GB"/>
              </w:rPr>
            </w:pPr>
            <w:r w:rsidRPr="00751DBB">
              <w:rPr>
                <w:szCs w:val="18"/>
                <w:lang w:val="en-GB"/>
              </w:rPr>
              <w:t>for all test cards and certificates issued until 04.2011</w:t>
            </w:r>
          </w:p>
        </w:tc>
      </w:tr>
      <w:tr w:rsidR="00917239" w:rsidRPr="00751DBB" w:rsidTr="009523CD">
        <w:tc>
          <w:tcPr>
            <w:tcW w:w="1138" w:type="dxa"/>
            <w:tcBorders>
              <w:bottom w:val="single" w:sz="4" w:space="0" w:color="auto"/>
            </w:tcBorders>
          </w:tcPr>
          <w:p w:rsidR="00917239" w:rsidRPr="00751DBB" w:rsidRDefault="00917239" w:rsidP="009523CD">
            <w:pPr>
              <w:jc w:val="left"/>
              <w:rPr>
                <w:b/>
                <w:lang w:val="en-GB"/>
              </w:rPr>
            </w:pPr>
          </w:p>
        </w:tc>
        <w:tc>
          <w:tcPr>
            <w:tcW w:w="1459" w:type="dxa"/>
            <w:tcBorders>
              <w:bottom w:val="single" w:sz="4" w:space="0" w:color="auto"/>
            </w:tcBorders>
          </w:tcPr>
          <w:p w:rsidR="00917239" w:rsidRPr="00751DBB" w:rsidRDefault="00917239" w:rsidP="009523CD">
            <w:pPr>
              <w:jc w:val="left"/>
              <w:rPr>
                <w:b/>
                <w:lang w:val="en-GB"/>
              </w:rPr>
            </w:pPr>
          </w:p>
        </w:tc>
        <w:tc>
          <w:tcPr>
            <w:tcW w:w="1934" w:type="dxa"/>
            <w:tcBorders>
              <w:bottom w:val="single" w:sz="4" w:space="0" w:color="auto"/>
            </w:tcBorders>
          </w:tcPr>
          <w:p w:rsidR="00917239" w:rsidRPr="00751DBB" w:rsidRDefault="00917239" w:rsidP="009523CD">
            <w:pPr>
              <w:jc w:val="left"/>
              <w:rPr>
                <w:lang w:val="en-GB"/>
              </w:rPr>
            </w:pPr>
            <w:r w:rsidRPr="00751DBB">
              <w:rPr>
                <w:i/>
                <w:szCs w:val="18"/>
                <w:lang w:val="en-GB"/>
              </w:rPr>
              <w:t>Test-SK OCSP RESPONDER</w:t>
            </w:r>
            <w:r w:rsidR="009523CD">
              <w:rPr>
                <w:i/>
                <w:szCs w:val="18"/>
                <w:lang w:val="en-GB"/>
              </w:rPr>
              <w:t xml:space="preserve"> 2005</w:t>
            </w:r>
          </w:p>
        </w:tc>
        <w:tc>
          <w:tcPr>
            <w:tcW w:w="1418" w:type="dxa"/>
            <w:tcBorders>
              <w:bottom w:val="single" w:sz="4" w:space="0" w:color="auto"/>
            </w:tcBorders>
          </w:tcPr>
          <w:p w:rsidR="00917239" w:rsidRPr="00751DBB" w:rsidRDefault="00917239" w:rsidP="009523CD">
            <w:pPr>
              <w:jc w:val="left"/>
              <w:rPr>
                <w:b/>
                <w:lang w:val="en-GB"/>
              </w:rPr>
            </w:pPr>
            <w:r w:rsidRPr="00751DBB">
              <w:rPr>
                <w:i/>
                <w:szCs w:val="18"/>
                <w:lang w:val="en-GB"/>
              </w:rPr>
              <w:t>0</w:t>
            </w:r>
            <w:r w:rsidR="009523CD">
              <w:rPr>
                <w:i/>
                <w:szCs w:val="18"/>
                <w:lang w:val="en-GB"/>
              </w:rPr>
              <w:t>6</w:t>
            </w:r>
            <w:r w:rsidRPr="00751DBB">
              <w:rPr>
                <w:i/>
                <w:szCs w:val="18"/>
                <w:lang w:val="en-GB"/>
              </w:rPr>
              <w:t>-Apr-2012</w:t>
            </w:r>
          </w:p>
        </w:tc>
        <w:tc>
          <w:tcPr>
            <w:tcW w:w="2374" w:type="dxa"/>
            <w:tcBorders>
              <w:bottom w:val="single" w:sz="4" w:space="0" w:color="auto"/>
            </w:tcBorders>
          </w:tcPr>
          <w:p w:rsidR="00917239" w:rsidRPr="00751DBB" w:rsidRDefault="00917239" w:rsidP="009523CD">
            <w:pPr>
              <w:jc w:val="left"/>
              <w:rPr>
                <w:b/>
                <w:lang w:val="en-GB"/>
              </w:rPr>
            </w:pPr>
            <w:r w:rsidRPr="00751DBB">
              <w:rPr>
                <w:lang w:val="en-GB"/>
              </w:rPr>
              <w:t xml:space="preserve">TEST-SK OCSP responder </w:t>
            </w:r>
          </w:p>
        </w:tc>
      </w:tr>
      <w:tr w:rsidR="00696075" w:rsidRPr="00751DBB" w:rsidTr="009523CD">
        <w:tc>
          <w:tcPr>
            <w:tcW w:w="1138" w:type="dxa"/>
            <w:tcBorders>
              <w:bottom w:val="single" w:sz="4" w:space="0" w:color="auto"/>
            </w:tcBorders>
          </w:tcPr>
          <w:p w:rsidR="00696075" w:rsidRPr="00751DBB" w:rsidRDefault="00696075" w:rsidP="009523CD">
            <w:pPr>
              <w:jc w:val="left"/>
              <w:rPr>
                <w:b/>
                <w:lang w:val="en-GB"/>
              </w:rPr>
            </w:pPr>
          </w:p>
        </w:tc>
        <w:tc>
          <w:tcPr>
            <w:tcW w:w="1459" w:type="dxa"/>
            <w:tcBorders>
              <w:bottom w:val="single" w:sz="4" w:space="0" w:color="auto"/>
            </w:tcBorders>
          </w:tcPr>
          <w:p w:rsidR="00696075" w:rsidRPr="00751DBB" w:rsidRDefault="00696075" w:rsidP="009523CD">
            <w:pPr>
              <w:jc w:val="left"/>
              <w:rPr>
                <w:b/>
                <w:lang w:val="en-GB"/>
              </w:rPr>
            </w:pPr>
            <w:r>
              <w:rPr>
                <w:b/>
                <w:lang w:val="en-GB"/>
              </w:rPr>
              <w:t>TEST of KLASS3-SK 2010</w:t>
            </w:r>
          </w:p>
        </w:tc>
        <w:tc>
          <w:tcPr>
            <w:tcW w:w="1934" w:type="dxa"/>
            <w:tcBorders>
              <w:bottom w:val="single" w:sz="4" w:space="0" w:color="auto"/>
            </w:tcBorders>
          </w:tcPr>
          <w:p w:rsidR="00696075" w:rsidRPr="00751DBB" w:rsidRDefault="00696075" w:rsidP="009523CD">
            <w:pPr>
              <w:jc w:val="left"/>
              <w:rPr>
                <w:i/>
                <w:szCs w:val="18"/>
                <w:lang w:val="en-GB"/>
              </w:rPr>
            </w:pPr>
          </w:p>
        </w:tc>
        <w:tc>
          <w:tcPr>
            <w:tcW w:w="1418" w:type="dxa"/>
            <w:tcBorders>
              <w:bottom w:val="single" w:sz="4" w:space="0" w:color="auto"/>
            </w:tcBorders>
          </w:tcPr>
          <w:p w:rsidR="00696075" w:rsidRPr="00751DBB" w:rsidRDefault="00696075" w:rsidP="009523CD">
            <w:pPr>
              <w:jc w:val="left"/>
              <w:rPr>
                <w:i/>
                <w:szCs w:val="18"/>
                <w:lang w:val="en-GB"/>
              </w:rPr>
            </w:pPr>
            <w:r w:rsidRPr="00B91A0A">
              <w:rPr>
                <w:szCs w:val="18"/>
                <w:lang w:val="en-GB"/>
              </w:rPr>
              <w:t>21-March-2025</w:t>
            </w:r>
          </w:p>
        </w:tc>
        <w:tc>
          <w:tcPr>
            <w:tcW w:w="2374" w:type="dxa"/>
            <w:tcBorders>
              <w:bottom w:val="single" w:sz="4" w:space="0" w:color="auto"/>
            </w:tcBorders>
          </w:tcPr>
          <w:p w:rsidR="00696075" w:rsidRPr="00751DBB" w:rsidRDefault="006720D1" w:rsidP="009523CD">
            <w:pPr>
              <w:jc w:val="left"/>
              <w:rPr>
                <w:lang w:val="en-GB"/>
              </w:rPr>
            </w:pPr>
            <w:r>
              <w:rPr>
                <w:lang w:val="en-GB"/>
              </w:rPr>
              <w:t>for organizational test cer</w:t>
            </w:r>
            <w:r w:rsidR="004C39AB">
              <w:rPr>
                <w:lang w:val="en-GB"/>
              </w:rPr>
              <w:t>t</w:t>
            </w:r>
            <w:r>
              <w:rPr>
                <w:lang w:val="en-GB"/>
              </w:rPr>
              <w:t xml:space="preserve">ificates </w:t>
            </w:r>
          </w:p>
        </w:tc>
      </w:tr>
      <w:tr w:rsidR="00917239" w:rsidRPr="00751DBB" w:rsidTr="009523CD">
        <w:tc>
          <w:tcPr>
            <w:tcW w:w="1138"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r w:rsidRPr="00751DBB">
              <w:rPr>
                <w:b/>
                <w:szCs w:val="18"/>
                <w:u w:val="single"/>
                <w:lang w:val="en-GB"/>
              </w:rPr>
              <w:t>TEST EECCRCA</w:t>
            </w:r>
          </w:p>
        </w:tc>
        <w:tc>
          <w:tcPr>
            <w:tcW w:w="1459"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p>
        </w:tc>
        <w:tc>
          <w:tcPr>
            <w:tcW w:w="1934"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lang w:val="en-GB"/>
              </w:rPr>
            </w:pPr>
          </w:p>
        </w:tc>
        <w:tc>
          <w:tcPr>
            <w:tcW w:w="1418"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r w:rsidRPr="00751DBB">
              <w:rPr>
                <w:szCs w:val="18"/>
                <w:lang w:val="en-GB"/>
              </w:rPr>
              <w:t>18-Dec-2030</w:t>
            </w:r>
          </w:p>
        </w:tc>
        <w:tc>
          <w:tcPr>
            <w:tcW w:w="2374" w:type="dxa"/>
            <w:tcBorders>
              <w:top w:val="single" w:sz="4" w:space="0" w:color="auto"/>
              <w:bottom w:val="single" w:sz="4" w:space="0" w:color="auto"/>
            </w:tcBorders>
            <w:shd w:val="clear" w:color="auto" w:fill="F2F2F2" w:themeFill="background1" w:themeFillShade="F2"/>
          </w:tcPr>
          <w:p w:rsidR="00917239" w:rsidRPr="00751DBB" w:rsidRDefault="00917239" w:rsidP="009523CD">
            <w:pPr>
              <w:jc w:val="left"/>
              <w:rPr>
                <w:b/>
                <w:lang w:val="en-GB"/>
              </w:rPr>
            </w:pPr>
            <w:r w:rsidRPr="00751DBB">
              <w:rPr>
                <w:szCs w:val="18"/>
                <w:lang w:val="en-GB"/>
              </w:rPr>
              <w:t>SK’s 2</w:t>
            </w:r>
            <w:r w:rsidRPr="00751DBB">
              <w:rPr>
                <w:szCs w:val="18"/>
                <w:vertAlign w:val="superscript"/>
                <w:lang w:val="en-GB"/>
              </w:rPr>
              <w:t>nd</w:t>
            </w:r>
            <w:r w:rsidRPr="00751DBB">
              <w:rPr>
                <w:szCs w:val="18"/>
                <w:lang w:val="en-GB"/>
              </w:rPr>
              <w:t xml:space="preserve"> test root certificate</w:t>
            </w:r>
          </w:p>
        </w:tc>
      </w:tr>
      <w:tr w:rsidR="00917239" w:rsidRPr="00751DBB" w:rsidTr="009523CD">
        <w:tc>
          <w:tcPr>
            <w:tcW w:w="1138" w:type="dxa"/>
            <w:tcBorders>
              <w:top w:val="single" w:sz="4" w:space="0" w:color="auto"/>
            </w:tcBorders>
          </w:tcPr>
          <w:p w:rsidR="00917239" w:rsidRPr="00751DBB" w:rsidRDefault="00917239" w:rsidP="009523CD">
            <w:pPr>
              <w:jc w:val="left"/>
              <w:rPr>
                <w:b/>
                <w:lang w:val="en-GB"/>
              </w:rPr>
            </w:pPr>
          </w:p>
        </w:tc>
        <w:tc>
          <w:tcPr>
            <w:tcW w:w="1459" w:type="dxa"/>
            <w:tcBorders>
              <w:top w:val="single" w:sz="4" w:space="0" w:color="auto"/>
            </w:tcBorders>
          </w:tcPr>
          <w:p w:rsidR="00917239" w:rsidRPr="00751DBB" w:rsidRDefault="00917239" w:rsidP="009523CD">
            <w:pPr>
              <w:jc w:val="left"/>
              <w:rPr>
                <w:b/>
                <w:lang w:val="en-GB"/>
              </w:rPr>
            </w:pPr>
            <w:r w:rsidRPr="00751DBB">
              <w:rPr>
                <w:b/>
                <w:szCs w:val="18"/>
                <w:lang w:val="en-GB"/>
              </w:rPr>
              <w:t xml:space="preserve">TEST </w:t>
            </w:r>
            <w:r w:rsidR="009523CD">
              <w:rPr>
                <w:b/>
                <w:szCs w:val="18"/>
                <w:lang w:val="en-GB"/>
              </w:rPr>
              <w:t xml:space="preserve">of </w:t>
            </w:r>
            <w:r w:rsidRPr="00751DBB">
              <w:rPr>
                <w:b/>
                <w:szCs w:val="18"/>
                <w:lang w:val="en-GB"/>
              </w:rPr>
              <w:t>ESTEID-SK 2011</w:t>
            </w:r>
          </w:p>
        </w:tc>
        <w:tc>
          <w:tcPr>
            <w:tcW w:w="1934" w:type="dxa"/>
            <w:tcBorders>
              <w:top w:val="single" w:sz="4" w:space="0" w:color="auto"/>
            </w:tcBorders>
          </w:tcPr>
          <w:p w:rsidR="00917239" w:rsidRPr="00751DBB" w:rsidRDefault="00917239" w:rsidP="009523CD">
            <w:pPr>
              <w:jc w:val="left"/>
              <w:rPr>
                <w:lang w:val="en-GB"/>
              </w:rPr>
            </w:pPr>
          </w:p>
        </w:tc>
        <w:tc>
          <w:tcPr>
            <w:tcW w:w="1418" w:type="dxa"/>
            <w:tcBorders>
              <w:top w:val="single" w:sz="4" w:space="0" w:color="auto"/>
            </w:tcBorders>
          </w:tcPr>
          <w:p w:rsidR="00917239" w:rsidRPr="00751DBB" w:rsidRDefault="00917239" w:rsidP="009523CD">
            <w:pPr>
              <w:jc w:val="left"/>
              <w:rPr>
                <w:b/>
                <w:lang w:val="en-GB"/>
              </w:rPr>
            </w:pPr>
            <w:r w:rsidRPr="00751DBB">
              <w:rPr>
                <w:szCs w:val="18"/>
                <w:lang w:val="en-GB"/>
              </w:rPr>
              <w:t>07-Sep-2023</w:t>
            </w:r>
          </w:p>
        </w:tc>
        <w:tc>
          <w:tcPr>
            <w:tcW w:w="2374" w:type="dxa"/>
            <w:tcBorders>
              <w:top w:val="single" w:sz="4" w:space="0" w:color="auto"/>
            </w:tcBorders>
          </w:tcPr>
          <w:p w:rsidR="00917239" w:rsidRPr="00751DBB" w:rsidRDefault="00917239" w:rsidP="009523CD">
            <w:pPr>
              <w:jc w:val="left"/>
              <w:rPr>
                <w:b/>
                <w:lang w:val="en-GB"/>
              </w:rPr>
            </w:pPr>
            <w:r w:rsidRPr="00751DBB">
              <w:rPr>
                <w:szCs w:val="18"/>
                <w:lang w:val="en-GB"/>
              </w:rPr>
              <w:t>for test ID cards, Digi-ID and Mobile-ID certificates issued from 04.2011</w:t>
            </w:r>
          </w:p>
        </w:tc>
      </w:tr>
      <w:tr w:rsidR="00917239" w:rsidRPr="00751DBB" w:rsidTr="009523CD">
        <w:tc>
          <w:tcPr>
            <w:tcW w:w="1138" w:type="dxa"/>
          </w:tcPr>
          <w:p w:rsidR="00917239" w:rsidRPr="00751DBB" w:rsidRDefault="00917239" w:rsidP="009523CD">
            <w:pPr>
              <w:jc w:val="left"/>
              <w:rPr>
                <w:b/>
                <w:lang w:val="en-GB"/>
              </w:rPr>
            </w:pPr>
          </w:p>
        </w:tc>
        <w:tc>
          <w:tcPr>
            <w:tcW w:w="1459" w:type="dxa"/>
          </w:tcPr>
          <w:p w:rsidR="00917239" w:rsidRPr="00751DBB" w:rsidRDefault="00917239" w:rsidP="009523CD">
            <w:pPr>
              <w:jc w:val="left"/>
              <w:rPr>
                <w:b/>
                <w:lang w:val="en-GB"/>
              </w:rPr>
            </w:pPr>
            <w:r w:rsidRPr="00751DBB">
              <w:rPr>
                <w:b/>
                <w:szCs w:val="18"/>
                <w:lang w:val="en-GB"/>
              </w:rPr>
              <w:t xml:space="preserve">TEST </w:t>
            </w:r>
            <w:r w:rsidR="009523CD">
              <w:rPr>
                <w:b/>
                <w:szCs w:val="18"/>
                <w:lang w:val="en-GB"/>
              </w:rPr>
              <w:t xml:space="preserve">of </w:t>
            </w:r>
            <w:r w:rsidRPr="00751DBB">
              <w:rPr>
                <w:b/>
                <w:szCs w:val="18"/>
                <w:lang w:val="en-GB"/>
              </w:rPr>
              <w:t>EID-SK 2011</w:t>
            </w:r>
          </w:p>
        </w:tc>
        <w:tc>
          <w:tcPr>
            <w:tcW w:w="1934" w:type="dxa"/>
          </w:tcPr>
          <w:p w:rsidR="00917239" w:rsidRPr="00751DBB" w:rsidRDefault="00917239" w:rsidP="009523CD">
            <w:pPr>
              <w:jc w:val="left"/>
              <w:rPr>
                <w:lang w:val="en-GB"/>
              </w:rPr>
            </w:pPr>
          </w:p>
        </w:tc>
        <w:tc>
          <w:tcPr>
            <w:tcW w:w="1418" w:type="dxa"/>
          </w:tcPr>
          <w:p w:rsidR="00917239" w:rsidRPr="00751DBB" w:rsidRDefault="00917239" w:rsidP="009523CD">
            <w:pPr>
              <w:jc w:val="left"/>
              <w:rPr>
                <w:b/>
                <w:lang w:val="en-GB"/>
              </w:rPr>
            </w:pPr>
            <w:r w:rsidRPr="00751DBB">
              <w:rPr>
                <w:szCs w:val="18"/>
                <w:lang w:val="en-GB"/>
              </w:rPr>
              <w:t>07-Sep-2023</w:t>
            </w:r>
          </w:p>
        </w:tc>
        <w:tc>
          <w:tcPr>
            <w:tcW w:w="2374" w:type="dxa"/>
          </w:tcPr>
          <w:p w:rsidR="00917239" w:rsidRPr="00751DBB" w:rsidRDefault="00917239" w:rsidP="009523CD">
            <w:pPr>
              <w:jc w:val="left"/>
              <w:rPr>
                <w:b/>
                <w:lang w:val="en-GB"/>
              </w:rPr>
            </w:pPr>
            <w:r w:rsidRPr="00751DBB">
              <w:rPr>
                <w:szCs w:val="18"/>
                <w:lang w:val="en-GB"/>
              </w:rPr>
              <w:t>for all other test certificates issued from 04.2011</w:t>
            </w:r>
          </w:p>
        </w:tc>
      </w:tr>
      <w:tr w:rsidR="00917239" w:rsidRPr="00751DBB" w:rsidTr="009523CD">
        <w:tc>
          <w:tcPr>
            <w:tcW w:w="1138" w:type="dxa"/>
          </w:tcPr>
          <w:p w:rsidR="00917239" w:rsidRPr="00751DBB" w:rsidRDefault="00917239" w:rsidP="009523CD">
            <w:pPr>
              <w:jc w:val="left"/>
              <w:rPr>
                <w:b/>
                <w:lang w:val="en-GB"/>
              </w:rPr>
            </w:pPr>
          </w:p>
        </w:tc>
        <w:tc>
          <w:tcPr>
            <w:tcW w:w="1459" w:type="dxa"/>
          </w:tcPr>
          <w:p w:rsidR="00917239" w:rsidRPr="00751DBB" w:rsidRDefault="009523CD" w:rsidP="009523CD">
            <w:pPr>
              <w:jc w:val="left"/>
              <w:rPr>
                <w:b/>
                <w:lang w:val="en-GB"/>
              </w:rPr>
            </w:pPr>
            <w:r w:rsidRPr="00751DBB">
              <w:rPr>
                <w:i/>
                <w:szCs w:val="18"/>
                <w:lang w:val="en-GB"/>
              </w:rPr>
              <w:t>Test SK OCSP RESPONDER</w:t>
            </w:r>
            <w:r>
              <w:rPr>
                <w:i/>
                <w:szCs w:val="18"/>
                <w:lang w:val="en-GB"/>
              </w:rPr>
              <w:t xml:space="preserve"> 2011</w:t>
            </w:r>
          </w:p>
        </w:tc>
        <w:tc>
          <w:tcPr>
            <w:tcW w:w="1934" w:type="dxa"/>
          </w:tcPr>
          <w:p w:rsidR="00917239" w:rsidRPr="00751DBB" w:rsidRDefault="00917239" w:rsidP="009523CD">
            <w:pPr>
              <w:jc w:val="left"/>
              <w:rPr>
                <w:lang w:val="en-GB"/>
              </w:rPr>
            </w:pPr>
          </w:p>
        </w:tc>
        <w:tc>
          <w:tcPr>
            <w:tcW w:w="1418" w:type="dxa"/>
          </w:tcPr>
          <w:p w:rsidR="00917239" w:rsidRPr="00751DBB" w:rsidRDefault="00917239" w:rsidP="009523CD">
            <w:pPr>
              <w:jc w:val="left"/>
              <w:rPr>
                <w:b/>
                <w:lang w:val="en-GB"/>
              </w:rPr>
            </w:pPr>
            <w:r w:rsidRPr="00751DBB">
              <w:rPr>
                <w:i/>
                <w:szCs w:val="18"/>
                <w:lang w:val="en-GB"/>
              </w:rPr>
              <w:t>07-Sep-2024</w:t>
            </w:r>
          </w:p>
        </w:tc>
        <w:tc>
          <w:tcPr>
            <w:tcW w:w="2374" w:type="dxa"/>
          </w:tcPr>
          <w:p w:rsidR="00917239" w:rsidRPr="000266A4" w:rsidRDefault="00917239" w:rsidP="009523CD">
            <w:pPr>
              <w:jc w:val="left"/>
              <w:rPr>
                <w:b/>
                <w:lang w:val="en-GB"/>
              </w:rPr>
            </w:pPr>
            <w:r w:rsidRPr="000266A4">
              <w:rPr>
                <w:szCs w:val="18"/>
                <w:lang w:val="en-GB"/>
              </w:rPr>
              <w:t>common OCSP responder for all test certificates issued under TEST-EECCRCA</w:t>
            </w:r>
          </w:p>
        </w:tc>
      </w:tr>
    </w:tbl>
    <w:p w:rsidR="00F76348" w:rsidRDefault="00F76348" w:rsidP="000D0D8D">
      <w:pPr>
        <w:rPr>
          <w:lang w:val="en-GB"/>
        </w:rPr>
      </w:pPr>
    </w:p>
    <w:p w:rsidR="000D0D8D" w:rsidRPr="00751DBB" w:rsidRDefault="000D0D8D" w:rsidP="000D0D8D">
      <w:pPr>
        <w:rPr>
          <w:lang w:val="en-GB"/>
        </w:rPr>
      </w:pPr>
      <w:r w:rsidRPr="00751DBB">
        <w:rPr>
          <w:lang w:val="en-GB"/>
        </w:rPr>
        <w:t xml:space="preserve">All of the above listed SK certificates </w:t>
      </w:r>
      <w:r w:rsidR="000266A4">
        <w:rPr>
          <w:lang w:val="en-GB"/>
        </w:rPr>
        <w:t>can be downloaded</w:t>
      </w:r>
      <w:r w:rsidRPr="00751DBB">
        <w:rPr>
          <w:lang w:val="en-GB"/>
        </w:rPr>
        <w:t xml:space="preserve"> from </w:t>
      </w:r>
      <w:hyperlink r:id="rId42" w:history="1">
        <w:r w:rsidR="000266A4" w:rsidRPr="00BA557F">
          <w:rPr>
            <w:rStyle w:val="Hyperlink"/>
          </w:rPr>
          <w:t>http://www.sk.ee/en/repository/certs/</w:t>
        </w:r>
      </w:hyperlink>
      <w:r w:rsidRPr="00751DBB">
        <w:rPr>
          <w:lang w:val="en-GB"/>
        </w:rPr>
        <w:t xml:space="preserve">. </w:t>
      </w:r>
    </w:p>
    <w:p w:rsidR="003357FE" w:rsidRPr="00751DBB" w:rsidRDefault="009F369D" w:rsidP="00601658">
      <w:pPr>
        <w:pStyle w:val="Heading2"/>
        <w:rPr>
          <w:lang w:val="en-GB"/>
        </w:rPr>
      </w:pPr>
      <w:bookmarkStart w:id="52" w:name="_Toc345343034"/>
      <w:r w:rsidRPr="00751DBB">
        <w:rPr>
          <w:lang w:val="en-GB"/>
        </w:rPr>
        <w:t>Interoperability test</w:t>
      </w:r>
      <w:r w:rsidR="00601658" w:rsidRPr="00751DBB">
        <w:rPr>
          <w:lang w:val="en-GB"/>
        </w:rPr>
        <w:t>ing</w:t>
      </w:r>
      <w:bookmarkEnd w:id="52"/>
    </w:p>
    <w:p w:rsidR="009811B4" w:rsidRPr="00751DBB" w:rsidRDefault="00805B70" w:rsidP="001B061A">
      <w:pPr>
        <w:pStyle w:val="Pealkiri21"/>
        <w:rPr>
          <w:lang w:val="en-GB"/>
        </w:rPr>
      </w:pPr>
      <w:bookmarkStart w:id="53" w:name="_Toc345343035"/>
      <w:r w:rsidRPr="00751DBB">
        <w:rPr>
          <w:lang w:val="en-GB"/>
        </w:rPr>
        <w:t>DigiDoc framework c</w:t>
      </w:r>
      <w:r w:rsidR="003357FE" w:rsidRPr="00751DBB">
        <w:rPr>
          <w:lang w:val="en-GB"/>
        </w:rPr>
        <w:t>ross-usability tests</w:t>
      </w:r>
      <w:bookmarkEnd w:id="53"/>
    </w:p>
    <w:p w:rsidR="004A2DA8" w:rsidRPr="00751DBB" w:rsidRDefault="00805B70" w:rsidP="009974B2">
      <w:pPr>
        <w:rPr>
          <w:lang w:val="en-GB"/>
        </w:rPr>
      </w:pPr>
      <w:r w:rsidRPr="00751DBB">
        <w:rPr>
          <w:lang w:val="en-GB"/>
        </w:rPr>
        <w:t xml:space="preserve">Since </w:t>
      </w:r>
      <w:r w:rsidR="004D6A6F" w:rsidRPr="00751DBB">
        <w:rPr>
          <w:lang w:val="en-GB"/>
        </w:rPr>
        <w:t>C</w:t>
      </w:r>
      <w:r w:rsidR="003B6146" w:rsidRPr="00751DBB">
        <w:rPr>
          <w:lang w:val="en-GB"/>
        </w:rPr>
        <w:t>DigiDoc</w:t>
      </w:r>
      <w:r w:rsidRPr="00751DBB">
        <w:rPr>
          <w:lang w:val="en-GB"/>
        </w:rPr>
        <w:t xml:space="preserve"> </w:t>
      </w:r>
      <w:r w:rsidR="000506F2" w:rsidRPr="00751DBB">
        <w:rPr>
          <w:lang w:val="en-GB"/>
        </w:rPr>
        <w:t>is</w:t>
      </w:r>
      <w:r w:rsidRPr="00751DBB">
        <w:rPr>
          <w:lang w:val="en-GB"/>
        </w:rPr>
        <w:t xml:space="preserve"> </w:t>
      </w:r>
      <w:r w:rsidR="00D72DA9" w:rsidRPr="00751DBB">
        <w:rPr>
          <w:lang w:val="en-GB"/>
        </w:rPr>
        <w:t xml:space="preserve">a </w:t>
      </w:r>
      <w:r w:rsidRPr="00751DBB">
        <w:rPr>
          <w:lang w:val="en-GB"/>
        </w:rPr>
        <w:t>part of the</w:t>
      </w:r>
      <w:r w:rsidR="00716401" w:rsidRPr="00751DBB">
        <w:rPr>
          <w:lang w:val="en-GB"/>
        </w:rPr>
        <w:t xml:space="preserve"> OpenXAdES/</w:t>
      </w:r>
      <w:r w:rsidRPr="00751DBB">
        <w:rPr>
          <w:lang w:val="en-GB"/>
        </w:rPr>
        <w:t xml:space="preserve">DigiDoc framework, </w:t>
      </w:r>
      <w:r w:rsidR="00BC0364" w:rsidRPr="00751DBB">
        <w:rPr>
          <w:lang w:val="en-GB"/>
        </w:rPr>
        <w:t xml:space="preserve">automated interoperability </w:t>
      </w:r>
      <w:r w:rsidR="004A2DA8" w:rsidRPr="00751DBB">
        <w:rPr>
          <w:lang w:val="en-GB"/>
        </w:rPr>
        <w:t xml:space="preserve">tests </w:t>
      </w:r>
      <w:r w:rsidR="000506F2" w:rsidRPr="00751DBB">
        <w:rPr>
          <w:lang w:val="en-GB"/>
        </w:rPr>
        <w:t>have</w:t>
      </w:r>
      <w:r w:rsidR="00D72DA9" w:rsidRPr="00751DBB">
        <w:rPr>
          <w:lang w:val="en-GB"/>
        </w:rPr>
        <w:t xml:space="preserve"> been</w:t>
      </w:r>
      <w:r w:rsidR="000506F2" w:rsidRPr="00751DBB">
        <w:rPr>
          <w:lang w:val="en-GB"/>
        </w:rPr>
        <w:t xml:space="preserve"> carried out</w:t>
      </w:r>
      <w:r w:rsidR="004A2DA8" w:rsidRPr="00751DBB">
        <w:rPr>
          <w:lang w:val="en-GB"/>
        </w:rPr>
        <w:t xml:space="preserve"> between </w:t>
      </w:r>
      <w:r w:rsidR="002326A4" w:rsidRPr="00751DBB">
        <w:rPr>
          <w:lang w:val="en-GB"/>
        </w:rPr>
        <w:t>its</w:t>
      </w:r>
      <w:r w:rsidR="004A2DA8" w:rsidRPr="00751DBB">
        <w:rPr>
          <w:lang w:val="en-GB"/>
        </w:rPr>
        <w:t xml:space="preserve"> libraries</w:t>
      </w:r>
      <w:r w:rsidR="002326A4" w:rsidRPr="00751DBB">
        <w:rPr>
          <w:lang w:val="en-GB"/>
        </w:rPr>
        <w:t xml:space="preserve"> for C and Java.</w:t>
      </w:r>
      <w:r w:rsidR="004A2DA8" w:rsidRPr="00751DBB">
        <w:rPr>
          <w:lang w:val="en-GB"/>
        </w:rPr>
        <w:t xml:space="preserve">  </w:t>
      </w:r>
    </w:p>
    <w:p w:rsidR="00EE4BB9" w:rsidRPr="00751DBB" w:rsidRDefault="00840D5D" w:rsidP="00EE4BB9">
      <w:pPr>
        <w:rPr>
          <w:lang w:val="en-GB"/>
        </w:rPr>
      </w:pPr>
      <w:r w:rsidRPr="00751DBB">
        <w:rPr>
          <w:lang w:val="en-GB"/>
        </w:rPr>
        <w:t>T</w:t>
      </w:r>
      <w:r w:rsidR="00142891" w:rsidRPr="00751DBB">
        <w:rPr>
          <w:lang w:val="en-GB"/>
        </w:rPr>
        <w:t xml:space="preserve">he </w:t>
      </w:r>
      <w:r w:rsidR="00BC0364" w:rsidRPr="00751DBB">
        <w:rPr>
          <w:lang w:val="en-GB"/>
        </w:rPr>
        <w:t xml:space="preserve">interoperability </w:t>
      </w:r>
      <w:r w:rsidRPr="00751DBB">
        <w:rPr>
          <w:lang w:val="en-GB"/>
        </w:rPr>
        <w:t>tests</w:t>
      </w:r>
      <w:r w:rsidR="00142891" w:rsidRPr="00751DBB">
        <w:rPr>
          <w:lang w:val="en-GB"/>
        </w:rPr>
        <w:t xml:space="preserve"> were</w:t>
      </w:r>
      <w:r w:rsidRPr="00751DBB">
        <w:rPr>
          <w:lang w:val="en-GB"/>
        </w:rPr>
        <w:t xml:space="preserve"> executed through</w:t>
      </w:r>
      <w:r w:rsidR="00754A45" w:rsidRPr="00751DBB">
        <w:rPr>
          <w:lang w:val="en-GB"/>
        </w:rPr>
        <w:t xml:space="preserve"> t</w:t>
      </w:r>
      <w:r w:rsidR="00EE4BB9" w:rsidRPr="00751DBB">
        <w:rPr>
          <w:lang w:val="en-GB"/>
        </w:rPr>
        <w:t xml:space="preserve">he </w:t>
      </w:r>
      <w:r w:rsidR="00EE4BB9" w:rsidRPr="00751DBB">
        <w:rPr>
          <w:b/>
          <w:lang w:val="en-GB"/>
        </w:rPr>
        <w:t>command line utility tool</w:t>
      </w:r>
      <w:r w:rsidRPr="00751DBB">
        <w:rPr>
          <w:b/>
          <w:lang w:val="en-GB"/>
        </w:rPr>
        <w:t>s of both libraries</w:t>
      </w:r>
      <w:r w:rsidR="00EE4BB9" w:rsidRPr="00751DBB">
        <w:rPr>
          <w:lang w:val="en-GB"/>
        </w:rPr>
        <w:t>:</w:t>
      </w:r>
    </w:p>
    <w:tbl>
      <w:tblPr>
        <w:tblStyle w:val="Param"/>
        <w:tblW w:w="0" w:type="auto"/>
        <w:tblLayout w:type="fixed"/>
        <w:tblLook w:val="04A0" w:firstRow="1" w:lastRow="0" w:firstColumn="1" w:lastColumn="0" w:noHBand="0" w:noVBand="1"/>
      </w:tblPr>
      <w:tblGrid>
        <w:gridCol w:w="1951"/>
        <w:gridCol w:w="2410"/>
        <w:gridCol w:w="3118"/>
      </w:tblGrid>
      <w:tr w:rsidR="004E360A" w:rsidRPr="00751DBB" w:rsidTr="000A28B0">
        <w:trPr>
          <w:cnfStyle w:val="100000000000" w:firstRow="1" w:lastRow="0" w:firstColumn="0" w:lastColumn="0" w:oddVBand="0" w:evenVBand="0" w:oddHBand="0" w:evenHBand="0" w:firstRowFirstColumn="0" w:firstRowLastColumn="0" w:lastRowFirstColumn="0" w:lastRowLastColumn="0"/>
        </w:trPr>
        <w:tc>
          <w:tcPr>
            <w:tcW w:w="1951" w:type="dxa"/>
          </w:tcPr>
          <w:p w:rsidR="004E360A" w:rsidRPr="00751DBB" w:rsidRDefault="004E360A" w:rsidP="00AA2202">
            <w:pPr>
              <w:jc w:val="left"/>
              <w:rPr>
                <w:lang w:val="en-GB"/>
              </w:rPr>
            </w:pPr>
          </w:p>
        </w:tc>
        <w:tc>
          <w:tcPr>
            <w:tcW w:w="2410" w:type="dxa"/>
          </w:tcPr>
          <w:p w:rsidR="004E360A" w:rsidRPr="00751DBB" w:rsidRDefault="004E360A" w:rsidP="00AA2202">
            <w:pPr>
              <w:jc w:val="left"/>
              <w:rPr>
                <w:b/>
                <w:szCs w:val="18"/>
                <w:lang w:val="en-GB"/>
              </w:rPr>
            </w:pPr>
            <w:r w:rsidRPr="00751DBB">
              <w:rPr>
                <w:b/>
                <w:szCs w:val="18"/>
                <w:lang w:val="en-GB"/>
              </w:rPr>
              <w:t xml:space="preserve">For </w:t>
            </w:r>
            <w:r w:rsidR="00DB615B" w:rsidRPr="00751DBB">
              <w:rPr>
                <w:b/>
                <w:szCs w:val="18"/>
                <w:lang w:val="en-GB"/>
              </w:rPr>
              <w:t xml:space="preserve">C </w:t>
            </w:r>
            <w:r w:rsidRPr="00751DBB">
              <w:rPr>
                <w:b/>
                <w:szCs w:val="18"/>
                <w:lang w:val="en-GB"/>
              </w:rPr>
              <w:t xml:space="preserve">library </w:t>
            </w:r>
          </w:p>
          <w:p w:rsidR="004E360A" w:rsidRPr="00751DBB" w:rsidRDefault="00754A45" w:rsidP="00AA2202">
            <w:pPr>
              <w:jc w:val="left"/>
              <w:rPr>
                <w:lang w:val="en-GB"/>
              </w:rPr>
            </w:pPr>
            <w:r w:rsidRPr="00751DBB">
              <w:rPr>
                <w:b/>
                <w:szCs w:val="18"/>
                <w:lang w:val="en-GB"/>
              </w:rPr>
              <w:t>(library/utility tool =</w:t>
            </w:r>
            <w:r w:rsidR="004E360A" w:rsidRPr="00751DBB">
              <w:rPr>
                <w:b/>
                <w:szCs w:val="18"/>
                <w:lang w:val="en-GB"/>
              </w:rPr>
              <w:t xml:space="preserve"> </w:t>
            </w:r>
            <w:r w:rsidR="003B6146" w:rsidRPr="00751DBB">
              <w:rPr>
                <w:b/>
                <w:szCs w:val="18"/>
                <w:lang w:val="en-GB"/>
              </w:rPr>
              <w:t>abbreviation</w:t>
            </w:r>
            <w:r w:rsidR="004E360A" w:rsidRPr="00751DBB">
              <w:rPr>
                <w:b/>
                <w:szCs w:val="18"/>
                <w:lang w:val="en-GB"/>
              </w:rPr>
              <w:t>)</w:t>
            </w:r>
          </w:p>
        </w:tc>
        <w:tc>
          <w:tcPr>
            <w:tcW w:w="3118" w:type="dxa"/>
          </w:tcPr>
          <w:p w:rsidR="004E360A" w:rsidRPr="00751DBB" w:rsidRDefault="004E360A" w:rsidP="00AA2202">
            <w:pPr>
              <w:jc w:val="left"/>
              <w:rPr>
                <w:b/>
                <w:szCs w:val="18"/>
                <w:lang w:val="en-GB"/>
              </w:rPr>
            </w:pPr>
            <w:r w:rsidRPr="00751DBB">
              <w:rPr>
                <w:b/>
                <w:szCs w:val="18"/>
                <w:lang w:val="en-GB"/>
              </w:rPr>
              <w:t xml:space="preserve">For Java library </w:t>
            </w:r>
          </w:p>
          <w:p w:rsidR="004E360A" w:rsidRPr="00751DBB" w:rsidRDefault="004E360A" w:rsidP="00AA2202">
            <w:pPr>
              <w:jc w:val="left"/>
              <w:rPr>
                <w:lang w:val="en-GB"/>
              </w:rPr>
            </w:pPr>
            <w:r w:rsidRPr="00751DBB">
              <w:rPr>
                <w:b/>
                <w:szCs w:val="18"/>
                <w:lang w:val="en-GB"/>
              </w:rPr>
              <w:t>(library/utility program name</w:t>
            </w:r>
            <w:r w:rsidR="00754A45" w:rsidRPr="00751DBB">
              <w:rPr>
                <w:b/>
                <w:szCs w:val="18"/>
                <w:lang w:val="en-GB"/>
              </w:rPr>
              <w:t>=</w:t>
            </w:r>
            <w:r w:rsidRPr="00751DBB">
              <w:rPr>
                <w:b/>
                <w:szCs w:val="18"/>
                <w:lang w:val="en-GB"/>
              </w:rPr>
              <w:t xml:space="preserve"> </w:t>
            </w:r>
            <w:r w:rsidR="003B6146" w:rsidRPr="00751DBB">
              <w:rPr>
                <w:b/>
                <w:szCs w:val="18"/>
                <w:lang w:val="en-GB"/>
              </w:rPr>
              <w:t>abbreviation</w:t>
            </w:r>
            <w:r w:rsidRPr="00751DBB">
              <w:rPr>
                <w:b/>
                <w:szCs w:val="18"/>
                <w:lang w:val="en-GB"/>
              </w:rPr>
              <w:t>)</w:t>
            </w:r>
          </w:p>
        </w:tc>
      </w:tr>
      <w:tr w:rsidR="004E360A" w:rsidRPr="00751DBB" w:rsidTr="000A28B0">
        <w:tc>
          <w:tcPr>
            <w:tcW w:w="1951" w:type="dxa"/>
          </w:tcPr>
          <w:p w:rsidR="004E360A" w:rsidRPr="00751DBB" w:rsidRDefault="004E360A" w:rsidP="00AA2202">
            <w:pPr>
              <w:jc w:val="left"/>
              <w:rPr>
                <w:lang w:val="en-GB"/>
              </w:rPr>
            </w:pPr>
            <w:r w:rsidRPr="00751DBB">
              <w:rPr>
                <w:lang w:val="en-GB"/>
              </w:rPr>
              <w:t>For .ddoc testing</w:t>
            </w:r>
          </w:p>
        </w:tc>
        <w:tc>
          <w:tcPr>
            <w:tcW w:w="2410" w:type="dxa"/>
          </w:tcPr>
          <w:p w:rsidR="004E360A" w:rsidRPr="00751DBB" w:rsidRDefault="004E360A" w:rsidP="00AA2202">
            <w:pPr>
              <w:jc w:val="left"/>
              <w:rPr>
                <w:lang w:val="en-GB"/>
              </w:rPr>
            </w:pPr>
            <w:r w:rsidRPr="00751DBB">
              <w:rPr>
                <w:lang w:val="en-GB"/>
              </w:rPr>
              <w:t>libdigidoc/c</w:t>
            </w:r>
            <w:r w:rsidR="00754A45" w:rsidRPr="00751DBB">
              <w:rPr>
                <w:lang w:val="en-GB"/>
              </w:rPr>
              <w:t>digidoc =</w:t>
            </w:r>
          </w:p>
          <w:p w:rsidR="004E360A" w:rsidRPr="00751DBB" w:rsidRDefault="004E360A" w:rsidP="00AA2202">
            <w:pPr>
              <w:jc w:val="left"/>
              <w:rPr>
                <w:lang w:val="en-GB"/>
              </w:rPr>
            </w:pPr>
            <w:r w:rsidRPr="00751DBB">
              <w:rPr>
                <w:b/>
                <w:lang w:val="en-GB"/>
              </w:rPr>
              <w:t>d</w:t>
            </w:r>
          </w:p>
        </w:tc>
        <w:tc>
          <w:tcPr>
            <w:tcW w:w="3118" w:type="dxa"/>
          </w:tcPr>
          <w:p w:rsidR="004E360A" w:rsidRPr="00751DBB" w:rsidRDefault="004E360A" w:rsidP="00AA2202">
            <w:pPr>
              <w:jc w:val="left"/>
              <w:rPr>
                <w:lang w:val="en-GB"/>
              </w:rPr>
            </w:pPr>
            <w:r w:rsidRPr="00751DBB">
              <w:rPr>
                <w:lang w:val="en-GB"/>
              </w:rPr>
              <w:t>JDigiDoc/ee.sk.test</w:t>
            </w:r>
            <w:r w:rsidR="00754A45" w:rsidRPr="00751DBB">
              <w:rPr>
                <w:lang w:val="en-GB"/>
              </w:rPr>
              <w:t>.jdigidoc=</w:t>
            </w:r>
          </w:p>
          <w:p w:rsidR="004E360A" w:rsidRPr="00751DBB" w:rsidRDefault="004E360A" w:rsidP="00AA2202">
            <w:pPr>
              <w:jc w:val="left"/>
              <w:rPr>
                <w:b/>
                <w:lang w:val="en-GB"/>
              </w:rPr>
            </w:pPr>
            <w:r w:rsidRPr="00751DBB">
              <w:rPr>
                <w:b/>
                <w:lang w:val="en-GB"/>
              </w:rPr>
              <w:t>j</w:t>
            </w:r>
          </w:p>
        </w:tc>
      </w:tr>
      <w:tr w:rsidR="004E360A" w:rsidRPr="00751DBB" w:rsidTr="000A28B0">
        <w:tc>
          <w:tcPr>
            <w:tcW w:w="1951" w:type="dxa"/>
          </w:tcPr>
          <w:p w:rsidR="004E360A" w:rsidRPr="00751DBB" w:rsidRDefault="004E360A" w:rsidP="00AA2202">
            <w:pPr>
              <w:jc w:val="left"/>
              <w:rPr>
                <w:lang w:val="en-GB"/>
              </w:rPr>
            </w:pPr>
            <w:r w:rsidRPr="00751DBB">
              <w:rPr>
                <w:lang w:val="en-GB"/>
              </w:rPr>
              <w:t>For .cdoc testing</w:t>
            </w:r>
          </w:p>
        </w:tc>
        <w:tc>
          <w:tcPr>
            <w:tcW w:w="2410" w:type="dxa"/>
          </w:tcPr>
          <w:p w:rsidR="004E360A" w:rsidRPr="00751DBB" w:rsidRDefault="00840D5D" w:rsidP="00AA2202">
            <w:pPr>
              <w:jc w:val="left"/>
              <w:rPr>
                <w:lang w:val="en-GB"/>
              </w:rPr>
            </w:pPr>
            <w:r w:rsidRPr="00751DBB">
              <w:rPr>
                <w:lang w:val="en-GB"/>
              </w:rPr>
              <w:t>l</w:t>
            </w:r>
            <w:r w:rsidR="004E360A" w:rsidRPr="00751DBB">
              <w:rPr>
                <w:lang w:val="en-GB"/>
              </w:rPr>
              <w:t>ibdigidoc</w:t>
            </w:r>
            <w:r w:rsidR="00754A45" w:rsidRPr="00751DBB">
              <w:rPr>
                <w:lang w:val="en-GB"/>
              </w:rPr>
              <w:t>/cdigidoc=</w:t>
            </w:r>
          </w:p>
          <w:p w:rsidR="004E360A" w:rsidRPr="00751DBB" w:rsidRDefault="004E360A" w:rsidP="00AA2202">
            <w:pPr>
              <w:jc w:val="left"/>
              <w:rPr>
                <w:b/>
                <w:lang w:val="en-GB"/>
              </w:rPr>
            </w:pPr>
            <w:r w:rsidRPr="00751DBB">
              <w:rPr>
                <w:b/>
                <w:lang w:val="en-GB"/>
              </w:rPr>
              <w:t>c</w:t>
            </w:r>
          </w:p>
        </w:tc>
        <w:tc>
          <w:tcPr>
            <w:tcW w:w="3118" w:type="dxa"/>
          </w:tcPr>
          <w:p w:rsidR="00754A45" w:rsidRPr="00751DBB" w:rsidRDefault="00754A45" w:rsidP="00AA2202">
            <w:pPr>
              <w:jc w:val="left"/>
              <w:rPr>
                <w:lang w:val="en-GB"/>
              </w:rPr>
            </w:pPr>
            <w:r w:rsidRPr="00751DBB">
              <w:rPr>
                <w:lang w:val="en-GB"/>
              </w:rPr>
              <w:t>JDigiDoc/ee.sk.test.jdigidoc=</w:t>
            </w:r>
          </w:p>
          <w:p w:rsidR="004E360A" w:rsidRPr="00751DBB" w:rsidRDefault="00754A45" w:rsidP="00AA2202">
            <w:pPr>
              <w:jc w:val="left"/>
              <w:rPr>
                <w:lang w:val="en-GB"/>
              </w:rPr>
            </w:pPr>
            <w:r w:rsidRPr="00751DBB">
              <w:rPr>
                <w:b/>
                <w:lang w:val="en-GB"/>
              </w:rPr>
              <w:t>j</w:t>
            </w:r>
          </w:p>
        </w:tc>
      </w:tr>
    </w:tbl>
    <w:p w:rsidR="00C3562E" w:rsidRPr="00751DBB" w:rsidRDefault="00C3562E" w:rsidP="00913B54">
      <w:pPr>
        <w:rPr>
          <w:lang w:val="en-GB"/>
        </w:rPr>
      </w:pPr>
      <w:r w:rsidRPr="00751DBB">
        <w:rPr>
          <w:b/>
          <w:lang w:val="en-GB"/>
        </w:rPr>
        <w:t>The different operating systems</w:t>
      </w:r>
      <w:r w:rsidRPr="00751DBB">
        <w:rPr>
          <w:lang w:val="en-GB"/>
        </w:rPr>
        <w:t xml:space="preserve"> used in the cross-usability tests included:</w:t>
      </w:r>
    </w:p>
    <w:p w:rsidR="00C3562E" w:rsidRPr="00751DBB" w:rsidRDefault="003170A2" w:rsidP="00602608">
      <w:pPr>
        <w:pStyle w:val="OSCPresponders"/>
        <w:numPr>
          <w:ilvl w:val="0"/>
          <w:numId w:val="23"/>
        </w:numPr>
        <w:rPr>
          <w:i w:val="0"/>
          <w:sz w:val="20"/>
          <w:szCs w:val="20"/>
          <w:lang w:val="en-GB"/>
        </w:rPr>
      </w:pPr>
      <w:r w:rsidRPr="00751DBB">
        <w:rPr>
          <w:i w:val="0"/>
          <w:sz w:val="20"/>
          <w:szCs w:val="20"/>
          <w:lang w:val="en-GB"/>
        </w:rPr>
        <w:t>Linux (Ubuntu, OpenSuse, Fedora)</w:t>
      </w:r>
    </w:p>
    <w:p w:rsidR="003170A2" w:rsidRPr="00751DBB" w:rsidRDefault="003170A2" w:rsidP="00602608">
      <w:pPr>
        <w:pStyle w:val="OSCPresponders"/>
        <w:numPr>
          <w:ilvl w:val="0"/>
          <w:numId w:val="23"/>
        </w:numPr>
        <w:rPr>
          <w:i w:val="0"/>
          <w:sz w:val="20"/>
          <w:szCs w:val="20"/>
          <w:lang w:val="en-GB"/>
        </w:rPr>
      </w:pPr>
      <w:r w:rsidRPr="00751DBB">
        <w:rPr>
          <w:i w:val="0"/>
          <w:sz w:val="20"/>
          <w:szCs w:val="20"/>
          <w:lang w:val="en-GB"/>
        </w:rPr>
        <w:t xml:space="preserve">Mac </w:t>
      </w:r>
    </w:p>
    <w:p w:rsidR="003170A2" w:rsidRPr="00751DBB" w:rsidRDefault="003170A2" w:rsidP="00602608">
      <w:pPr>
        <w:pStyle w:val="OSCPresponders"/>
        <w:numPr>
          <w:ilvl w:val="0"/>
          <w:numId w:val="23"/>
        </w:numPr>
        <w:rPr>
          <w:i w:val="0"/>
          <w:sz w:val="20"/>
          <w:szCs w:val="20"/>
          <w:lang w:val="en-GB"/>
        </w:rPr>
      </w:pPr>
      <w:r w:rsidRPr="00751DBB">
        <w:rPr>
          <w:i w:val="0"/>
          <w:sz w:val="20"/>
          <w:szCs w:val="20"/>
          <w:lang w:val="en-GB"/>
        </w:rPr>
        <w:t>Windows</w:t>
      </w:r>
    </w:p>
    <w:p w:rsidR="003170A2" w:rsidRPr="00751DBB" w:rsidRDefault="003170A2" w:rsidP="00913B54">
      <w:pPr>
        <w:rPr>
          <w:b/>
          <w:u w:val="single"/>
          <w:lang w:val="en-GB"/>
        </w:rPr>
      </w:pPr>
    </w:p>
    <w:p w:rsidR="003170A2" w:rsidRPr="00751DBB" w:rsidRDefault="003170A2" w:rsidP="00913B54">
      <w:pPr>
        <w:rPr>
          <w:b/>
          <w:u w:val="single"/>
          <w:lang w:val="en-GB"/>
        </w:rPr>
      </w:pPr>
      <w:r w:rsidRPr="00751DBB">
        <w:rPr>
          <w:b/>
          <w:u w:val="single"/>
          <w:lang w:val="en-GB"/>
        </w:rPr>
        <w:t>Test Suite 1</w:t>
      </w:r>
    </w:p>
    <w:p w:rsidR="00913B54" w:rsidRPr="00751DBB" w:rsidRDefault="00F03225" w:rsidP="00913B54">
      <w:pPr>
        <w:rPr>
          <w:lang w:val="en-GB"/>
        </w:rPr>
      </w:pPr>
      <w:r w:rsidRPr="00751DBB">
        <w:rPr>
          <w:lang w:val="en-GB"/>
        </w:rPr>
        <w:t>For example, i</w:t>
      </w:r>
      <w:r w:rsidR="00840D5D" w:rsidRPr="00751DBB">
        <w:rPr>
          <w:lang w:val="en-GB"/>
        </w:rPr>
        <w:t>n Test suite 1 for .ddoc</w:t>
      </w:r>
      <w:r w:rsidR="00EC3F3E" w:rsidRPr="00751DBB">
        <w:rPr>
          <w:lang w:val="en-GB"/>
        </w:rPr>
        <w:t>,</w:t>
      </w:r>
      <w:r w:rsidR="00E12B7C" w:rsidRPr="00751DBB">
        <w:rPr>
          <w:lang w:val="en-GB"/>
        </w:rPr>
        <w:t xml:space="preserve"> </w:t>
      </w:r>
      <w:r w:rsidR="00690A48" w:rsidRPr="00751DBB">
        <w:rPr>
          <w:lang w:val="en-GB"/>
        </w:rPr>
        <w:t>digitally signed documents</w:t>
      </w:r>
      <w:r w:rsidR="00913B54" w:rsidRPr="00751DBB">
        <w:rPr>
          <w:lang w:val="en-GB"/>
        </w:rPr>
        <w:t xml:space="preserve"> were:</w:t>
      </w:r>
    </w:p>
    <w:p w:rsidR="00913B54" w:rsidRPr="00751DBB" w:rsidRDefault="00913B54" w:rsidP="00602608">
      <w:pPr>
        <w:pStyle w:val="ListParagraph"/>
        <w:numPr>
          <w:ilvl w:val="0"/>
          <w:numId w:val="12"/>
        </w:numPr>
        <w:rPr>
          <w:lang w:val="en-GB"/>
        </w:rPr>
      </w:pPr>
      <w:r w:rsidRPr="00751DBB">
        <w:rPr>
          <w:lang w:val="en-GB"/>
        </w:rPr>
        <w:t>created in the specified format (e.g. DIGIDOC-XML 1.3)</w:t>
      </w:r>
    </w:p>
    <w:p w:rsidR="00913B54" w:rsidRPr="00751DBB" w:rsidRDefault="00913B54" w:rsidP="00602608">
      <w:pPr>
        <w:pStyle w:val="ListParagraph"/>
        <w:numPr>
          <w:ilvl w:val="0"/>
          <w:numId w:val="11"/>
        </w:numPr>
        <w:rPr>
          <w:lang w:val="en-GB"/>
        </w:rPr>
      </w:pPr>
      <w:r w:rsidRPr="00751DBB">
        <w:rPr>
          <w:lang w:val="en-GB"/>
        </w:rPr>
        <w:t>created and signed using</w:t>
      </w:r>
      <w:r w:rsidR="00DB615B" w:rsidRPr="00751DBB">
        <w:rPr>
          <w:lang w:val="en-GB"/>
        </w:rPr>
        <w:t xml:space="preserve"> </w:t>
      </w:r>
      <w:r w:rsidR="00F03225" w:rsidRPr="00751DBB">
        <w:rPr>
          <w:lang w:val="en-GB"/>
        </w:rPr>
        <w:t>one</w:t>
      </w:r>
      <w:r w:rsidRPr="00751DBB">
        <w:rPr>
          <w:lang w:val="en-GB"/>
        </w:rPr>
        <w:t xml:space="preserve"> </w:t>
      </w:r>
      <w:r w:rsidR="00F03225" w:rsidRPr="00751DBB">
        <w:rPr>
          <w:lang w:val="en-GB"/>
        </w:rPr>
        <w:t>library’s command line tool</w:t>
      </w:r>
      <w:r w:rsidR="00003C74" w:rsidRPr="00751DBB">
        <w:rPr>
          <w:lang w:val="en-GB"/>
        </w:rPr>
        <w:t xml:space="preserve"> (j </w:t>
      </w:r>
      <w:r w:rsidR="00142891" w:rsidRPr="00751DBB">
        <w:rPr>
          <w:lang w:val="en-GB"/>
        </w:rPr>
        <w:t xml:space="preserve">for </w:t>
      </w:r>
      <w:r w:rsidR="003B6146" w:rsidRPr="00751DBB">
        <w:rPr>
          <w:lang w:val="en-GB"/>
        </w:rPr>
        <w:t>JDigiDoc</w:t>
      </w:r>
      <w:r w:rsidR="00142891" w:rsidRPr="00751DBB">
        <w:rPr>
          <w:lang w:val="en-GB"/>
        </w:rPr>
        <w:t xml:space="preserve"> </w:t>
      </w:r>
      <w:r w:rsidR="00003C74" w:rsidRPr="00751DBB">
        <w:rPr>
          <w:lang w:val="en-GB"/>
        </w:rPr>
        <w:t>or d</w:t>
      </w:r>
      <w:r w:rsidR="00142891" w:rsidRPr="00751DBB">
        <w:rPr>
          <w:lang w:val="en-GB"/>
        </w:rPr>
        <w:t xml:space="preserve"> for cdigidoc</w:t>
      </w:r>
      <w:r w:rsidRPr="00751DBB">
        <w:rPr>
          <w:lang w:val="en-GB"/>
        </w:rPr>
        <w:t>)</w:t>
      </w:r>
    </w:p>
    <w:p w:rsidR="00C3562E" w:rsidRPr="00751DBB" w:rsidRDefault="00913B54" w:rsidP="00602608">
      <w:pPr>
        <w:pStyle w:val="ListParagraph"/>
        <w:numPr>
          <w:ilvl w:val="0"/>
          <w:numId w:val="11"/>
        </w:numPr>
        <w:rPr>
          <w:lang w:val="en-GB"/>
        </w:rPr>
      </w:pPr>
      <w:r w:rsidRPr="00751DBB">
        <w:rPr>
          <w:lang w:val="en-GB"/>
        </w:rPr>
        <w:t xml:space="preserve">verified </w:t>
      </w:r>
      <w:r w:rsidR="00F03225" w:rsidRPr="00751DBB">
        <w:rPr>
          <w:lang w:val="en-GB"/>
        </w:rPr>
        <w:t>using</w:t>
      </w:r>
      <w:r w:rsidR="001025AA" w:rsidRPr="00751DBB">
        <w:rPr>
          <w:lang w:val="en-GB"/>
        </w:rPr>
        <w:t xml:space="preserve"> the</w:t>
      </w:r>
      <w:r w:rsidR="00DB615B" w:rsidRPr="00751DBB">
        <w:rPr>
          <w:lang w:val="en-GB"/>
        </w:rPr>
        <w:t xml:space="preserve"> </w:t>
      </w:r>
      <w:r w:rsidR="00F03225" w:rsidRPr="00751DBB">
        <w:rPr>
          <w:lang w:val="en-GB"/>
        </w:rPr>
        <w:t>other library’s command line tool</w:t>
      </w:r>
      <w:r w:rsidRPr="00751DBB">
        <w:rPr>
          <w:lang w:val="en-GB"/>
        </w:rPr>
        <w:t xml:space="preserve"> (d or j)</w:t>
      </w:r>
    </w:p>
    <w:p w:rsidR="00950FD7" w:rsidRPr="00751DBB" w:rsidRDefault="00C3562E" w:rsidP="00602608">
      <w:pPr>
        <w:pStyle w:val="ListParagraph"/>
        <w:numPr>
          <w:ilvl w:val="0"/>
          <w:numId w:val="11"/>
        </w:numPr>
        <w:rPr>
          <w:lang w:val="en-GB"/>
        </w:rPr>
      </w:pPr>
      <w:proofErr w:type="gramStart"/>
      <w:r w:rsidRPr="00751DBB">
        <w:rPr>
          <w:lang w:val="en-GB"/>
        </w:rPr>
        <w:t>all</w:t>
      </w:r>
      <w:proofErr w:type="gramEnd"/>
      <w:r w:rsidRPr="00751DBB">
        <w:rPr>
          <w:lang w:val="en-GB"/>
        </w:rPr>
        <w:t xml:space="preserve"> tests </w:t>
      </w:r>
      <w:r w:rsidR="00003C74" w:rsidRPr="00751DBB">
        <w:rPr>
          <w:lang w:val="en-GB"/>
        </w:rPr>
        <w:t>executed within one</w:t>
      </w:r>
      <w:r w:rsidRPr="00751DBB">
        <w:rPr>
          <w:lang w:val="en-GB"/>
        </w:rPr>
        <w:t xml:space="preserve"> operating system.</w:t>
      </w:r>
    </w:p>
    <w:tbl>
      <w:tblPr>
        <w:tblStyle w:val="Param"/>
        <w:tblpPr w:leftFromText="180" w:rightFromText="180" w:vertAnchor="text" w:tblpY="1"/>
        <w:tblW w:w="7628" w:type="dxa"/>
        <w:tblLook w:val="04A0" w:firstRow="1" w:lastRow="0" w:firstColumn="1" w:lastColumn="0" w:noHBand="0" w:noVBand="1"/>
      </w:tblPr>
      <w:tblGrid>
        <w:gridCol w:w="2235"/>
        <w:gridCol w:w="3025"/>
        <w:gridCol w:w="2368"/>
      </w:tblGrid>
      <w:tr w:rsidR="00003C74" w:rsidRPr="00751DBB" w:rsidTr="000A28B0">
        <w:trPr>
          <w:cnfStyle w:val="100000000000" w:firstRow="1" w:lastRow="0" w:firstColumn="0" w:lastColumn="0" w:oddVBand="0" w:evenVBand="0" w:oddHBand="0" w:evenHBand="0" w:firstRowFirstColumn="0" w:firstRowLastColumn="0" w:lastRowFirstColumn="0" w:lastRowLastColumn="0"/>
          <w:trHeight w:val="632"/>
        </w:trPr>
        <w:tc>
          <w:tcPr>
            <w:tcW w:w="2235" w:type="dxa"/>
            <w:noWrap/>
            <w:hideMark/>
          </w:tcPr>
          <w:p w:rsidR="00B64F41" w:rsidRPr="00751DBB" w:rsidRDefault="00003C74" w:rsidP="00B64F41">
            <w:pPr>
              <w:spacing w:after="0"/>
              <w:jc w:val="left"/>
              <w:rPr>
                <w:b/>
                <w:sz w:val="16"/>
                <w:szCs w:val="16"/>
                <w:lang w:val="en-GB"/>
              </w:rPr>
            </w:pPr>
            <w:r w:rsidRPr="00751DBB">
              <w:rPr>
                <w:b/>
                <w:sz w:val="16"/>
                <w:szCs w:val="16"/>
                <w:lang w:val="en-GB"/>
              </w:rPr>
              <w:t>Test suite 1 for .ddoc (DIGIDOC-XML)</w:t>
            </w:r>
          </w:p>
          <w:p w:rsidR="00B64F41" w:rsidRPr="00751DBB" w:rsidRDefault="00B64F41" w:rsidP="00B64F41">
            <w:pPr>
              <w:spacing w:after="0"/>
              <w:jc w:val="left"/>
              <w:rPr>
                <w:sz w:val="16"/>
                <w:szCs w:val="16"/>
                <w:lang w:val="en-GB"/>
              </w:rPr>
            </w:pPr>
            <w:r w:rsidRPr="00751DBB">
              <w:rPr>
                <w:sz w:val="16"/>
                <w:szCs w:val="16"/>
                <w:lang w:val="en-GB"/>
              </w:rPr>
              <w:t xml:space="preserve">- </w:t>
            </w:r>
            <w:r w:rsidR="001025AA" w:rsidRPr="00751DBB">
              <w:rPr>
                <w:sz w:val="16"/>
                <w:szCs w:val="16"/>
                <w:lang w:val="en-GB"/>
              </w:rPr>
              <w:t xml:space="preserve"> lib j </w:t>
            </w:r>
            <w:r w:rsidR="003B6146" w:rsidRPr="00751DBB">
              <w:rPr>
                <w:sz w:val="16"/>
                <w:szCs w:val="16"/>
                <w:lang w:val="en-GB"/>
              </w:rPr>
              <w:t>vs.</w:t>
            </w:r>
            <w:r w:rsidR="001025AA" w:rsidRPr="00751DBB">
              <w:rPr>
                <w:sz w:val="16"/>
                <w:szCs w:val="16"/>
                <w:lang w:val="en-GB"/>
              </w:rPr>
              <w:t xml:space="preserve"> lib d</w:t>
            </w:r>
          </w:p>
          <w:p w:rsidR="00B64F41" w:rsidRPr="00751DBB" w:rsidRDefault="00B64F41" w:rsidP="00B64F41">
            <w:pPr>
              <w:spacing w:after="0"/>
              <w:jc w:val="left"/>
              <w:rPr>
                <w:sz w:val="16"/>
                <w:szCs w:val="16"/>
                <w:lang w:val="en-GB"/>
              </w:rPr>
            </w:pPr>
            <w:r w:rsidRPr="00751DBB">
              <w:rPr>
                <w:sz w:val="16"/>
                <w:szCs w:val="16"/>
                <w:lang w:val="en-GB"/>
              </w:rPr>
              <w:t xml:space="preserve">- </w:t>
            </w:r>
            <w:r w:rsidR="001025AA" w:rsidRPr="00751DBB">
              <w:rPr>
                <w:sz w:val="16"/>
                <w:szCs w:val="16"/>
                <w:lang w:val="en-GB"/>
              </w:rPr>
              <w:t>within same OS</w:t>
            </w:r>
          </w:p>
          <w:p w:rsidR="001025AA" w:rsidRPr="00751DBB" w:rsidRDefault="00B64F41" w:rsidP="00B64F41">
            <w:pPr>
              <w:spacing w:after="0"/>
              <w:jc w:val="left"/>
              <w:rPr>
                <w:b/>
                <w:sz w:val="16"/>
                <w:szCs w:val="16"/>
                <w:lang w:val="en-GB"/>
              </w:rPr>
            </w:pPr>
            <w:r w:rsidRPr="00751DBB">
              <w:rPr>
                <w:sz w:val="16"/>
                <w:szCs w:val="16"/>
                <w:lang w:val="en-GB"/>
              </w:rPr>
              <w:t xml:space="preserve">- </w:t>
            </w:r>
            <w:r w:rsidR="00142891" w:rsidRPr="00751DBB">
              <w:rPr>
                <w:sz w:val="16"/>
                <w:szCs w:val="16"/>
                <w:lang w:val="en-GB"/>
              </w:rPr>
              <w:t>1</w:t>
            </w:r>
            <w:r w:rsidR="001025AA" w:rsidRPr="00751DBB">
              <w:rPr>
                <w:sz w:val="16"/>
                <w:szCs w:val="16"/>
                <w:lang w:val="en-GB"/>
              </w:rPr>
              <w:t xml:space="preserve"> smart card</w:t>
            </w:r>
          </w:p>
        </w:tc>
        <w:tc>
          <w:tcPr>
            <w:tcW w:w="3025" w:type="dxa"/>
            <w:hideMark/>
          </w:tcPr>
          <w:p w:rsidR="00003C74" w:rsidRPr="00751DBB" w:rsidRDefault="00FB70CE" w:rsidP="00FB70CE">
            <w:pPr>
              <w:ind w:left="-315" w:firstLine="315"/>
              <w:jc w:val="left"/>
              <w:rPr>
                <w:b/>
                <w:sz w:val="16"/>
                <w:szCs w:val="16"/>
                <w:lang w:val="en-GB"/>
              </w:rPr>
            </w:pPr>
            <w:r w:rsidRPr="00751DBB">
              <w:rPr>
                <w:b/>
                <w:sz w:val="16"/>
                <w:szCs w:val="16"/>
                <w:lang w:val="en-GB"/>
              </w:rPr>
              <w:t>Create_Add file_</w:t>
            </w:r>
            <w:r w:rsidR="00003C74" w:rsidRPr="00751DBB">
              <w:rPr>
                <w:b/>
                <w:sz w:val="16"/>
                <w:szCs w:val="16"/>
                <w:lang w:val="en-GB"/>
              </w:rPr>
              <w:t>Sign</w:t>
            </w:r>
          </w:p>
        </w:tc>
        <w:tc>
          <w:tcPr>
            <w:tcW w:w="2368" w:type="dxa"/>
            <w:noWrap/>
            <w:hideMark/>
          </w:tcPr>
          <w:p w:rsidR="00003C74" w:rsidRPr="00751DBB" w:rsidRDefault="00FB70CE" w:rsidP="00FB70CE">
            <w:pPr>
              <w:ind w:left="-315" w:firstLine="315"/>
              <w:jc w:val="left"/>
              <w:rPr>
                <w:b/>
                <w:sz w:val="16"/>
                <w:szCs w:val="16"/>
                <w:lang w:val="en-GB"/>
              </w:rPr>
            </w:pPr>
            <w:r w:rsidRPr="00751DBB">
              <w:rPr>
                <w:b/>
                <w:sz w:val="16"/>
                <w:szCs w:val="16"/>
                <w:lang w:val="en-GB"/>
              </w:rPr>
              <w:t>Verify_</w:t>
            </w:r>
            <w:r w:rsidR="00003C74" w:rsidRPr="00751DBB">
              <w:rPr>
                <w:b/>
                <w:sz w:val="16"/>
                <w:szCs w:val="16"/>
                <w:lang w:val="en-GB"/>
              </w:rPr>
              <w:t>Extract</w:t>
            </w:r>
          </w:p>
        </w:tc>
      </w:tr>
      <w:tr w:rsidR="00003C74" w:rsidRPr="00751DBB" w:rsidTr="000A28B0">
        <w:trPr>
          <w:trHeight w:val="255"/>
        </w:trPr>
        <w:tc>
          <w:tcPr>
            <w:tcW w:w="2235" w:type="dxa"/>
            <w:noWrap/>
          </w:tcPr>
          <w:p w:rsidR="00003C74" w:rsidRPr="00751DBB" w:rsidRDefault="00003C74" w:rsidP="00FB70CE">
            <w:pPr>
              <w:ind w:left="-315" w:firstLine="315"/>
              <w:jc w:val="left"/>
              <w:rPr>
                <w:sz w:val="16"/>
                <w:szCs w:val="16"/>
                <w:lang w:val="en-GB"/>
              </w:rPr>
            </w:pPr>
            <w:r w:rsidRPr="00751DBB">
              <w:rPr>
                <w:sz w:val="16"/>
                <w:szCs w:val="16"/>
                <w:lang w:val="en-GB"/>
              </w:rPr>
              <w:t>TC1</w:t>
            </w:r>
          </w:p>
        </w:tc>
        <w:tc>
          <w:tcPr>
            <w:tcW w:w="3025" w:type="dxa"/>
            <w:noWrap/>
          </w:tcPr>
          <w:p w:rsidR="00003C74" w:rsidRPr="00751DBB" w:rsidRDefault="00003C74" w:rsidP="00FB70CE">
            <w:pPr>
              <w:ind w:left="-315" w:firstLine="315"/>
              <w:jc w:val="left"/>
              <w:rPr>
                <w:sz w:val="16"/>
                <w:szCs w:val="16"/>
                <w:lang w:val="en-GB"/>
              </w:rPr>
            </w:pPr>
            <w:r w:rsidRPr="00751DBB">
              <w:rPr>
                <w:sz w:val="16"/>
                <w:szCs w:val="16"/>
                <w:lang w:val="en-GB"/>
              </w:rPr>
              <w:t>j</w:t>
            </w:r>
          </w:p>
        </w:tc>
        <w:tc>
          <w:tcPr>
            <w:tcW w:w="2368" w:type="dxa"/>
            <w:noWrap/>
          </w:tcPr>
          <w:p w:rsidR="00003C74" w:rsidRPr="00751DBB" w:rsidRDefault="00003C74" w:rsidP="00FB70CE">
            <w:pPr>
              <w:ind w:left="-315" w:firstLine="315"/>
              <w:jc w:val="left"/>
              <w:rPr>
                <w:sz w:val="16"/>
                <w:szCs w:val="16"/>
                <w:lang w:val="en-GB"/>
              </w:rPr>
            </w:pPr>
            <w:r w:rsidRPr="00751DBB">
              <w:rPr>
                <w:sz w:val="16"/>
                <w:szCs w:val="16"/>
                <w:lang w:val="en-GB"/>
              </w:rPr>
              <w:t>j</w:t>
            </w:r>
          </w:p>
        </w:tc>
      </w:tr>
      <w:tr w:rsidR="00003C74" w:rsidRPr="00751DBB" w:rsidTr="000A28B0">
        <w:trPr>
          <w:trHeight w:val="255"/>
        </w:trPr>
        <w:tc>
          <w:tcPr>
            <w:tcW w:w="2235" w:type="dxa"/>
            <w:noWrap/>
            <w:hideMark/>
          </w:tcPr>
          <w:p w:rsidR="00003C74" w:rsidRPr="00751DBB" w:rsidRDefault="00003C74" w:rsidP="00FB70CE">
            <w:pPr>
              <w:ind w:left="-315" w:firstLine="315"/>
              <w:jc w:val="left"/>
              <w:rPr>
                <w:sz w:val="16"/>
                <w:szCs w:val="16"/>
                <w:lang w:val="en-GB"/>
              </w:rPr>
            </w:pPr>
            <w:r w:rsidRPr="00751DBB">
              <w:rPr>
                <w:sz w:val="16"/>
                <w:szCs w:val="16"/>
                <w:lang w:val="en-GB"/>
              </w:rPr>
              <w:t>TC2</w:t>
            </w:r>
          </w:p>
        </w:tc>
        <w:tc>
          <w:tcPr>
            <w:tcW w:w="3025" w:type="dxa"/>
            <w:noWrap/>
            <w:hideMark/>
          </w:tcPr>
          <w:p w:rsidR="00003C74" w:rsidRPr="00751DBB" w:rsidRDefault="00003C74" w:rsidP="00FB70CE">
            <w:pPr>
              <w:ind w:left="-315" w:firstLine="315"/>
              <w:jc w:val="left"/>
              <w:rPr>
                <w:sz w:val="16"/>
                <w:szCs w:val="16"/>
                <w:lang w:val="en-GB"/>
              </w:rPr>
            </w:pPr>
            <w:r w:rsidRPr="00751DBB">
              <w:rPr>
                <w:sz w:val="16"/>
                <w:szCs w:val="16"/>
                <w:lang w:val="en-GB"/>
              </w:rPr>
              <w:t>j</w:t>
            </w:r>
          </w:p>
        </w:tc>
        <w:tc>
          <w:tcPr>
            <w:tcW w:w="2368" w:type="dxa"/>
            <w:noWrap/>
            <w:hideMark/>
          </w:tcPr>
          <w:p w:rsidR="00003C74" w:rsidRPr="00751DBB" w:rsidRDefault="00003C74" w:rsidP="00FB70CE">
            <w:pPr>
              <w:ind w:left="-315" w:firstLine="315"/>
              <w:jc w:val="left"/>
              <w:rPr>
                <w:sz w:val="16"/>
                <w:szCs w:val="16"/>
                <w:lang w:val="en-GB"/>
              </w:rPr>
            </w:pPr>
            <w:r w:rsidRPr="00751DBB">
              <w:rPr>
                <w:sz w:val="16"/>
                <w:szCs w:val="16"/>
                <w:lang w:val="en-GB"/>
              </w:rPr>
              <w:t>d</w:t>
            </w:r>
          </w:p>
        </w:tc>
      </w:tr>
      <w:tr w:rsidR="00003C74" w:rsidRPr="00751DBB" w:rsidTr="000A28B0">
        <w:trPr>
          <w:trHeight w:val="255"/>
        </w:trPr>
        <w:tc>
          <w:tcPr>
            <w:tcW w:w="2235" w:type="dxa"/>
            <w:noWrap/>
            <w:hideMark/>
          </w:tcPr>
          <w:p w:rsidR="00003C74" w:rsidRPr="00751DBB" w:rsidRDefault="00003C74" w:rsidP="00FB70CE">
            <w:pPr>
              <w:ind w:left="-315" w:firstLine="315"/>
              <w:jc w:val="left"/>
              <w:rPr>
                <w:sz w:val="16"/>
                <w:szCs w:val="16"/>
                <w:lang w:val="en-GB"/>
              </w:rPr>
            </w:pPr>
            <w:r w:rsidRPr="00751DBB">
              <w:rPr>
                <w:sz w:val="16"/>
                <w:szCs w:val="16"/>
                <w:lang w:val="en-GB"/>
              </w:rPr>
              <w:t>TC3</w:t>
            </w:r>
          </w:p>
        </w:tc>
        <w:tc>
          <w:tcPr>
            <w:tcW w:w="3025" w:type="dxa"/>
            <w:noWrap/>
            <w:hideMark/>
          </w:tcPr>
          <w:p w:rsidR="00003C74" w:rsidRPr="00751DBB" w:rsidRDefault="00003C74" w:rsidP="00FB70CE">
            <w:pPr>
              <w:ind w:left="-315" w:firstLine="315"/>
              <w:jc w:val="left"/>
              <w:rPr>
                <w:sz w:val="16"/>
                <w:szCs w:val="16"/>
                <w:lang w:val="en-GB"/>
              </w:rPr>
            </w:pPr>
            <w:r w:rsidRPr="00751DBB">
              <w:rPr>
                <w:sz w:val="16"/>
                <w:szCs w:val="16"/>
                <w:lang w:val="en-GB"/>
              </w:rPr>
              <w:t>d</w:t>
            </w:r>
          </w:p>
        </w:tc>
        <w:tc>
          <w:tcPr>
            <w:tcW w:w="2368" w:type="dxa"/>
            <w:noWrap/>
            <w:hideMark/>
          </w:tcPr>
          <w:p w:rsidR="00003C74" w:rsidRPr="00751DBB" w:rsidRDefault="00003C74" w:rsidP="00FB70CE">
            <w:pPr>
              <w:ind w:left="-315" w:firstLine="315"/>
              <w:jc w:val="left"/>
              <w:rPr>
                <w:sz w:val="16"/>
                <w:szCs w:val="16"/>
                <w:lang w:val="en-GB"/>
              </w:rPr>
            </w:pPr>
            <w:r w:rsidRPr="00751DBB">
              <w:rPr>
                <w:sz w:val="16"/>
                <w:szCs w:val="16"/>
                <w:lang w:val="en-GB"/>
              </w:rPr>
              <w:t>d</w:t>
            </w:r>
          </w:p>
        </w:tc>
      </w:tr>
      <w:tr w:rsidR="00003C74" w:rsidRPr="00751DBB" w:rsidTr="000A28B0">
        <w:trPr>
          <w:trHeight w:val="255"/>
        </w:trPr>
        <w:tc>
          <w:tcPr>
            <w:tcW w:w="2235" w:type="dxa"/>
            <w:noWrap/>
            <w:hideMark/>
          </w:tcPr>
          <w:p w:rsidR="00003C74" w:rsidRPr="00751DBB" w:rsidRDefault="00003C74" w:rsidP="00FB70CE">
            <w:pPr>
              <w:ind w:left="-315" w:firstLine="315"/>
              <w:jc w:val="left"/>
              <w:rPr>
                <w:sz w:val="16"/>
                <w:szCs w:val="16"/>
                <w:lang w:val="en-GB"/>
              </w:rPr>
            </w:pPr>
            <w:r w:rsidRPr="00751DBB">
              <w:rPr>
                <w:sz w:val="16"/>
                <w:szCs w:val="16"/>
                <w:lang w:val="en-GB"/>
              </w:rPr>
              <w:t>TC4</w:t>
            </w:r>
          </w:p>
        </w:tc>
        <w:tc>
          <w:tcPr>
            <w:tcW w:w="3025" w:type="dxa"/>
            <w:noWrap/>
            <w:hideMark/>
          </w:tcPr>
          <w:p w:rsidR="00003C74" w:rsidRPr="00751DBB" w:rsidRDefault="00003C74" w:rsidP="00FB70CE">
            <w:pPr>
              <w:ind w:left="-315" w:firstLine="315"/>
              <w:jc w:val="left"/>
              <w:rPr>
                <w:sz w:val="16"/>
                <w:szCs w:val="16"/>
                <w:lang w:val="en-GB"/>
              </w:rPr>
            </w:pPr>
            <w:r w:rsidRPr="00751DBB">
              <w:rPr>
                <w:sz w:val="16"/>
                <w:szCs w:val="16"/>
                <w:lang w:val="en-GB"/>
              </w:rPr>
              <w:t>d</w:t>
            </w:r>
          </w:p>
        </w:tc>
        <w:tc>
          <w:tcPr>
            <w:tcW w:w="2368" w:type="dxa"/>
            <w:noWrap/>
            <w:hideMark/>
          </w:tcPr>
          <w:p w:rsidR="00003C74" w:rsidRPr="00751DBB" w:rsidRDefault="00003C74" w:rsidP="00FB70CE">
            <w:pPr>
              <w:ind w:left="-315" w:firstLine="315"/>
              <w:jc w:val="left"/>
              <w:rPr>
                <w:sz w:val="16"/>
                <w:szCs w:val="16"/>
                <w:lang w:val="en-GB"/>
              </w:rPr>
            </w:pPr>
            <w:r w:rsidRPr="00751DBB">
              <w:rPr>
                <w:sz w:val="16"/>
                <w:szCs w:val="16"/>
                <w:lang w:val="en-GB"/>
              </w:rPr>
              <w:t>j</w:t>
            </w:r>
          </w:p>
        </w:tc>
      </w:tr>
      <w:tr w:rsidR="00003C74" w:rsidRPr="00751DBB" w:rsidTr="000A28B0">
        <w:trPr>
          <w:trHeight w:val="255"/>
        </w:trPr>
        <w:tc>
          <w:tcPr>
            <w:tcW w:w="2235" w:type="dxa"/>
            <w:noWrap/>
          </w:tcPr>
          <w:p w:rsidR="00003C74" w:rsidRPr="00751DBB" w:rsidRDefault="00003C74" w:rsidP="00FB70CE">
            <w:pPr>
              <w:ind w:left="-93"/>
              <w:jc w:val="left"/>
              <w:rPr>
                <w:sz w:val="16"/>
                <w:szCs w:val="16"/>
                <w:lang w:val="en-GB"/>
              </w:rPr>
            </w:pPr>
            <w:r w:rsidRPr="00751DBB">
              <w:rPr>
                <w:sz w:val="16"/>
                <w:szCs w:val="16"/>
                <w:lang w:val="en-GB"/>
              </w:rPr>
              <w:t>Sample command line options used:</w:t>
            </w:r>
          </w:p>
          <w:p w:rsidR="00003C74" w:rsidRPr="00751DBB" w:rsidRDefault="00003C74" w:rsidP="00FB70CE">
            <w:pPr>
              <w:ind w:left="-93"/>
              <w:jc w:val="left"/>
              <w:rPr>
                <w:szCs w:val="18"/>
                <w:lang w:val="en-GB"/>
              </w:rPr>
            </w:pPr>
          </w:p>
        </w:tc>
        <w:tc>
          <w:tcPr>
            <w:tcW w:w="3025" w:type="dxa"/>
            <w:noWrap/>
          </w:tcPr>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Create : </w:t>
            </w: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-ddoc-new </w:t>
            </w:r>
            <w:r w:rsidR="007C783B" w:rsidRPr="00751DBB">
              <w:rPr>
                <w:rFonts w:ascii="Consolas" w:hAnsi="Consolas" w:cs="Consolas"/>
                <w:sz w:val="16"/>
                <w:szCs w:val="16"/>
                <w:lang w:val="en-GB"/>
              </w:rPr>
              <w:t>&lt;version/profile&gt;</w:t>
            </w:r>
            <w:r w:rsidRPr="00751DBB">
              <w:rPr>
                <w:rFonts w:ascii="Consolas" w:hAnsi="Consolas" w:cs="Consolas"/>
                <w:sz w:val="16"/>
                <w:szCs w:val="16"/>
                <w:lang w:val="en-GB"/>
              </w:rPr>
              <w:t xml:space="preserve"> </w:t>
            </w:r>
          </w:p>
          <w:p w:rsidR="00EE430A"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-ddoc-out </w:t>
            </w:r>
            <w:r w:rsidR="007C783B" w:rsidRPr="00751DBB">
              <w:rPr>
                <w:rFonts w:ascii="Consolas" w:hAnsi="Consolas" w:cs="Consolas"/>
                <w:sz w:val="16"/>
                <w:szCs w:val="16"/>
                <w:lang w:val="en-GB"/>
              </w:rPr>
              <w:t>&lt;ddoc file&gt;</w:t>
            </w:r>
          </w:p>
          <w:p w:rsidR="008A10AF" w:rsidRPr="00751DBB" w:rsidRDefault="008A10AF" w:rsidP="008A10AF">
            <w:pPr>
              <w:spacing w:after="0"/>
              <w:ind w:left="-93"/>
              <w:jc w:val="left"/>
              <w:rPr>
                <w:rFonts w:ascii="Consolas" w:hAnsi="Consolas" w:cs="Consolas"/>
                <w:sz w:val="16"/>
                <w:szCs w:val="16"/>
                <w:lang w:val="en-GB"/>
              </w:rPr>
            </w:pP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Add file:</w:t>
            </w: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-ddoc-in </w:t>
            </w:r>
            <w:r w:rsidR="007C783B" w:rsidRPr="00751DBB">
              <w:rPr>
                <w:rFonts w:ascii="Consolas" w:hAnsi="Consolas" w:cs="Consolas"/>
                <w:sz w:val="16"/>
                <w:szCs w:val="16"/>
                <w:lang w:val="en-GB"/>
              </w:rPr>
              <w:t>&lt;ddoc file&gt;</w:t>
            </w:r>
            <w:r w:rsidRPr="00751DBB">
              <w:rPr>
                <w:rFonts w:ascii="Consolas" w:hAnsi="Consolas" w:cs="Consolas"/>
                <w:sz w:val="16"/>
                <w:szCs w:val="16"/>
                <w:lang w:val="en-GB"/>
              </w:rPr>
              <w:t xml:space="preserve"> </w:t>
            </w: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-ddoc-add </w:t>
            </w:r>
            <w:r w:rsidR="007C783B" w:rsidRPr="00751DBB">
              <w:rPr>
                <w:rFonts w:ascii="Consolas" w:hAnsi="Consolas" w:cs="Consolas"/>
                <w:sz w:val="16"/>
                <w:szCs w:val="16"/>
                <w:lang w:val="en-GB"/>
              </w:rPr>
              <w:t>&lt;source data/input file&gt;</w:t>
            </w:r>
            <w:r w:rsidRPr="00751DBB">
              <w:rPr>
                <w:rFonts w:ascii="Consolas" w:hAnsi="Consolas" w:cs="Consolas"/>
                <w:sz w:val="16"/>
                <w:szCs w:val="16"/>
                <w:lang w:val="en-GB"/>
              </w:rPr>
              <w:t xml:space="preserve"> </w:t>
            </w:r>
            <w:r w:rsidR="00655ADC" w:rsidRPr="00751DBB">
              <w:rPr>
                <w:rFonts w:ascii="Consolas" w:hAnsi="Consolas" w:cs="Consolas"/>
                <w:sz w:val="16"/>
                <w:szCs w:val="16"/>
                <w:lang w:val="en-GB"/>
              </w:rPr>
              <w:t>&lt;</w:t>
            </w:r>
            <w:r w:rsidRPr="00751DBB">
              <w:rPr>
                <w:rFonts w:ascii="Consolas" w:hAnsi="Consolas" w:cs="Consolas"/>
                <w:sz w:val="16"/>
                <w:szCs w:val="16"/>
                <w:lang w:val="en-GB"/>
              </w:rPr>
              <w:t>text/plain</w:t>
            </w:r>
            <w:r w:rsidR="00655ADC" w:rsidRPr="00751DBB">
              <w:rPr>
                <w:rFonts w:ascii="Consolas" w:hAnsi="Consolas" w:cs="Consolas"/>
                <w:sz w:val="16"/>
                <w:szCs w:val="16"/>
                <w:lang w:val="en-GB"/>
              </w:rPr>
              <w:t>&gt;</w:t>
            </w:r>
            <w:r w:rsidRPr="00751DBB">
              <w:rPr>
                <w:rFonts w:ascii="Consolas" w:hAnsi="Consolas" w:cs="Consolas"/>
                <w:sz w:val="16"/>
                <w:szCs w:val="16"/>
                <w:lang w:val="en-GB"/>
              </w:rPr>
              <w:t xml:space="preserve"> </w:t>
            </w:r>
          </w:p>
          <w:p w:rsidR="00EE430A"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-ddoc-out </w:t>
            </w:r>
            <w:r w:rsidR="007C783B" w:rsidRPr="00751DBB">
              <w:rPr>
                <w:rFonts w:ascii="Consolas" w:hAnsi="Consolas" w:cs="Consolas"/>
                <w:sz w:val="16"/>
                <w:szCs w:val="16"/>
                <w:lang w:val="en-GB"/>
              </w:rPr>
              <w:t>&lt;ddoc file&gt;</w:t>
            </w:r>
          </w:p>
          <w:p w:rsidR="008A10AF" w:rsidRPr="00751DBB" w:rsidRDefault="008A10AF" w:rsidP="008A10AF">
            <w:pPr>
              <w:spacing w:after="0"/>
              <w:ind w:left="-93"/>
              <w:jc w:val="left"/>
              <w:rPr>
                <w:rFonts w:ascii="Consolas" w:hAnsi="Consolas" w:cs="Consolas"/>
                <w:sz w:val="16"/>
                <w:szCs w:val="16"/>
                <w:lang w:val="en-GB"/>
              </w:rPr>
            </w:pP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Sign : </w:t>
            </w: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-ddoc-in </w:t>
            </w:r>
            <w:r w:rsidR="007C783B" w:rsidRPr="00751DBB">
              <w:rPr>
                <w:rFonts w:ascii="Consolas" w:hAnsi="Consolas" w:cs="Consolas"/>
                <w:sz w:val="16"/>
                <w:szCs w:val="16"/>
                <w:lang w:val="en-GB"/>
              </w:rPr>
              <w:t>&lt;ddoc file&gt;</w:t>
            </w:r>
            <w:r w:rsidRPr="00751DBB">
              <w:rPr>
                <w:rFonts w:ascii="Consolas" w:hAnsi="Consolas" w:cs="Consolas"/>
                <w:sz w:val="16"/>
                <w:szCs w:val="16"/>
                <w:lang w:val="en-GB"/>
              </w:rPr>
              <w:t xml:space="preserve"> </w:t>
            </w:r>
          </w:p>
          <w:p w:rsidR="007C783B" w:rsidRPr="00751DBB" w:rsidRDefault="00EE430A" w:rsidP="007C783B">
            <w:pPr>
              <w:spacing w:after="0"/>
              <w:ind w:left="-93"/>
              <w:jc w:val="left"/>
              <w:rPr>
                <w:rFonts w:ascii="Consolas" w:hAnsi="Consolas" w:cs="Consolas"/>
                <w:sz w:val="16"/>
                <w:szCs w:val="16"/>
                <w:lang w:val="en-GB"/>
              </w:rPr>
            </w:pPr>
            <w:r w:rsidRPr="00751DBB">
              <w:rPr>
                <w:rFonts w:ascii="Consolas" w:hAnsi="Consolas" w:cs="Consolas"/>
                <w:sz w:val="16"/>
                <w:szCs w:val="16"/>
                <w:lang w:val="en-GB"/>
              </w:rPr>
              <w:t>-</w:t>
            </w:r>
            <w:r w:rsidR="007C783B" w:rsidRPr="00751DBB">
              <w:rPr>
                <w:rFonts w:ascii="Consolas" w:hAnsi="Consolas" w:cs="Consolas"/>
                <w:sz w:val="16"/>
                <w:szCs w:val="16"/>
                <w:lang w:val="en-GB"/>
              </w:rPr>
              <w:t>ddoc-sign &lt;pin2&gt; &lt;test&gt; &lt;&gt; &lt;&gt; &lt;&gt; &lt;&gt; &lt;&gt; &lt;correct_slot=0&gt;</w:t>
            </w:r>
          </w:p>
          <w:p w:rsidR="00003C74" w:rsidRPr="00751DBB" w:rsidRDefault="00EE430A" w:rsidP="007C783B">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-ddoc-out </w:t>
            </w:r>
            <w:r w:rsidR="007C783B" w:rsidRPr="00751DBB">
              <w:rPr>
                <w:rFonts w:ascii="Consolas" w:hAnsi="Consolas" w:cs="Consolas"/>
                <w:sz w:val="16"/>
                <w:szCs w:val="16"/>
                <w:lang w:val="en-GB"/>
              </w:rPr>
              <w:t>&lt;ddoc file&gt;</w:t>
            </w:r>
          </w:p>
        </w:tc>
        <w:tc>
          <w:tcPr>
            <w:tcW w:w="2368" w:type="dxa"/>
            <w:noWrap/>
          </w:tcPr>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Verify: </w:t>
            </w: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-ddoc-in </w:t>
            </w:r>
            <w:r w:rsidR="007C783B" w:rsidRPr="00751DBB">
              <w:rPr>
                <w:rFonts w:ascii="Consolas" w:hAnsi="Consolas" w:cs="Consolas"/>
                <w:sz w:val="16"/>
                <w:szCs w:val="16"/>
                <w:lang w:val="en-GB"/>
              </w:rPr>
              <w:t>&lt;ddoc file&gt;</w:t>
            </w:r>
            <w:r w:rsidRPr="00751DBB">
              <w:rPr>
                <w:rFonts w:ascii="Consolas" w:hAnsi="Consolas" w:cs="Consolas"/>
                <w:sz w:val="16"/>
                <w:szCs w:val="16"/>
                <w:lang w:val="en-GB"/>
              </w:rPr>
              <w:t xml:space="preserve"> </w:t>
            </w:r>
          </w:p>
          <w:p w:rsidR="00EE430A"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-ddoc-validate</w:t>
            </w:r>
          </w:p>
          <w:p w:rsidR="008A10AF" w:rsidRPr="00751DBB" w:rsidRDefault="008A10AF" w:rsidP="008A10AF">
            <w:pPr>
              <w:spacing w:after="0"/>
              <w:ind w:left="-93"/>
              <w:jc w:val="left"/>
              <w:rPr>
                <w:rFonts w:ascii="Consolas" w:hAnsi="Consolas" w:cs="Consolas"/>
                <w:sz w:val="16"/>
                <w:szCs w:val="16"/>
                <w:lang w:val="en-GB"/>
              </w:rPr>
            </w:pPr>
          </w:p>
          <w:p w:rsidR="008A10AF"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Extract: </w:t>
            </w:r>
          </w:p>
          <w:p w:rsidR="009D001E" w:rsidRPr="00751DBB" w:rsidRDefault="00EE430A"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 xml:space="preserve">-ddoc-in </w:t>
            </w:r>
            <w:r w:rsidR="007C783B" w:rsidRPr="00751DBB">
              <w:rPr>
                <w:rFonts w:ascii="Consolas" w:hAnsi="Consolas" w:cs="Consolas"/>
                <w:sz w:val="16"/>
                <w:szCs w:val="16"/>
                <w:lang w:val="en-GB"/>
              </w:rPr>
              <w:t xml:space="preserve">&lt;ddoc file&gt; </w:t>
            </w:r>
          </w:p>
          <w:p w:rsidR="00EE430A" w:rsidRPr="00751DBB" w:rsidRDefault="007C783B" w:rsidP="008A10AF">
            <w:pPr>
              <w:spacing w:after="0"/>
              <w:ind w:left="-93"/>
              <w:jc w:val="left"/>
              <w:rPr>
                <w:rFonts w:ascii="Consolas" w:hAnsi="Consolas" w:cs="Consolas"/>
                <w:sz w:val="16"/>
                <w:szCs w:val="16"/>
                <w:lang w:val="en-GB"/>
              </w:rPr>
            </w:pPr>
            <w:r w:rsidRPr="00751DBB">
              <w:rPr>
                <w:rFonts w:ascii="Consolas" w:hAnsi="Consolas" w:cs="Consolas"/>
                <w:sz w:val="16"/>
                <w:szCs w:val="16"/>
                <w:lang w:val="en-GB"/>
              </w:rPr>
              <w:t>-ddoc-extract &lt;extract_file_marker&gt; &lt;tmp_data/output file&gt;</w:t>
            </w:r>
          </w:p>
          <w:p w:rsidR="00003C74" w:rsidRPr="00751DBB" w:rsidRDefault="00003C74" w:rsidP="008A10AF">
            <w:pPr>
              <w:spacing w:after="0"/>
              <w:ind w:left="-315" w:firstLine="315"/>
              <w:jc w:val="left"/>
              <w:rPr>
                <w:rFonts w:ascii="Consolas" w:hAnsi="Consolas" w:cs="Consolas"/>
                <w:szCs w:val="18"/>
                <w:lang w:val="en-GB"/>
              </w:rPr>
            </w:pPr>
          </w:p>
        </w:tc>
      </w:tr>
    </w:tbl>
    <w:p w:rsidR="00003C74" w:rsidRPr="00751DBB" w:rsidRDefault="00FB70CE" w:rsidP="00B76D66">
      <w:pPr>
        <w:rPr>
          <w:lang w:val="en-GB"/>
        </w:rPr>
      </w:pPr>
      <w:r w:rsidRPr="00751DBB">
        <w:rPr>
          <w:lang w:val="en-GB"/>
        </w:rPr>
        <w:br w:type="textWrapping" w:clear="all"/>
      </w:r>
    </w:p>
    <w:p w:rsidR="003170A2" w:rsidRPr="00751DBB" w:rsidRDefault="003170A2" w:rsidP="00B76D66">
      <w:pPr>
        <w:rPr>
          <w:b/>
          <w:u w:val="single"/>
          <w:lang w:val="en-GB"/>
        </w:rPr>
      </w:pPr>
      <w:r w:rsidRPr="00751DBB">
        <w:rPr>
          <w:b/>
          <w:u w:val="single"/>
          <w:lang w:val="en-GB"/>
        </w:rPr>
        <w:t>Test Suite 2</w:t>
      </w:r>
    </w:p>
    <w:p w:rsidR="00B76D66" w:rsidRPr="00751DBB" w:rsidRDefault="00DB615B" w:rsidP="00B76D66">
      <w:pPr>
        <w:rPr>
          <w:lang w:val="en-GB"/>
        </w:rPr>
      </w:pPr>
      <w:r w:rsidRPr="00751DBB">
        <w:rPr>
          <w:lang w:val="en-GB"/>
        </w:rPr>
        <w:t>I</w:t>
      </w:r>
      <w:r w:rsidR="00B76D66" w:rsidRPr="00751DBB">
        <w:rPr>
          <w:lang w:val="en-GB"/>
        </w:rPr>
        <w:t xml:space="preserve">n Test suite </w:t>
      </w:r>
      <w:r w:rsidRPr="00751DBB">
        <w:rPr>
          <w:lang w:val="en-GB"/>
        </w:rPr>
        <w:t>2</w:t>
      </w:r>
      <w:r w:rsidR="00B76D66" w:rsidRPr="00751DBB">
        <w:rPr>
          <w:lang w:val="en-GB"/>
        </w:rPr>
        <w:t xml:space="preserve"> for .ddoc</w:t>
      </w:r>
      <w:r w:rsidR="00EC3F3E" w:rsidRPr="00751DBB">
        <w:rPr>
          <w:lang w:val="en-GB"/>
        </w:rPr>
        <w:t>,</w:t>
      </w:r>
      <w:r w:rsidR="001025AA" w:rsidRPr="00751DBB">
        <w:rPr>
          <w:lang w:val="en-GB"/>
        </w:rPr>
        <w:t xml:space="preserve"> the</w:t>
      </w:r>
      <w:r w:rsidR="00B76D66" w:rsidRPr="00751DBB">
        <w:rPr>
          <w:lang w:val="en-GB"/>
        </w:rPr>
        <w:t xml:space="preserve"> digitally signed documents</w:t>
      </w:r>
      <w:r w:rsidR="001025AA" w:rsidRPr="00751DBB">
        <w:rPr>
          <w:lang w:val="en-GB"/>
        </w:rPr>
        <w:t xml:space="preserve"> from previous Test suite 1</w:t>
      </w:r>
      <w:r w:rsidR="00B76D66" w:rsidRPr="00751DBB">
        <w:rPr>
          <w:lang w:val="en-GB"/>
        </w:rPr>
        <w:t xml:space="preserve"> were:</w:t>
      </w:r>
    </w:p>
    <w:p w:rsidR="00B76D66" w:rsidRPr="00751DBB" w:rsidRDefault="001025AA" w:rsidP="00602608">
      <w:pPr>
        <w:pStyle w:val="ListParagraph"/>
        <w:numPr>
          <w:ilvl w:val="0"/>
          <w:numId w:val="11"/>
        </w:numPr>
        <w:rPr>
          <w:lang w:val="en-GB"/>
        </w:rPr>
      </w:pPr>
      <w:r w:rsidRPr="00751DBB">
        <w:rPr>
          <w:lang w:val="en-GB"/>
        </w:rPr>
        <w:t>verified and signed again using one library’s command line tool (j or d)</w:t>
      </w:r>
    </w:p>
    <w:p w:rsidR="003170A2" w:rsidRPr="00751DBB" w:rsidRDefault="00243B2A" w:rsidP="00602608">
      <w:pPr>
        <w:pStyle w:val="ListParagraph"/>
        <w:numPr>
          <w:ilvl w:val="0"/>
          <w:numId w:val="11"/>
        </w:numPr>
        <w:rPr>
          <w:lang w:val="en-GB"/>
        </w:rPr>
      </w:pPr>
      <w:r w:rsidRPr="00751DBB">
        <w:rPr>
          <w:lang w:val="en-GB"/>
        </w:rPr>
        <w:t>verified</w:t>
      </w:r>
      <w:r w:rsidR="001025AA" w:rsidRPr="00751DBB">
        <w:rPr>
          <w:lang w:val="en-GB"/>
        </w:rPr>
        <w:t xml:space="preserve"> again the other library’s command line tool (d or j)</w:t>
      </w:r>
    </w:p>
    <w:p w:rsidR="00B76D66" w:rsidRPr="00751DBB" w:rsidRDefault="001025AA" w:rsidP="00602608">
      <w:pPr>
        <w:pStyle w:val="ListParagraph"/>
        <w:numPr>
          <w:ilvl w:val="0"/>
          <w:numId w:val="11"/>
        </w:numPr>
        <w:rPr>
          <w:lang w:val="en-GB"/>
        </w:rPr>
      </w:pPr>
      <w:proofErr w:type="gramStart"/>
      <w:r w:rsidRPr="00751DBB">
        <w:rPr>
          <w:lang w:val="en-GB"/>
        </w:rPr>
        <w:t>tests</w:t>
      </w:r>
      <w:proofErr w:type="gramEnd"/>
      <w:r w:rsidRPr="00751DBB">
        <w:rPr>
          <w:lang w:val="en-GB"/>
        </w:rPr>
        <w:t xml:space="preserve"> were executed in a different operating</w:t>
      </w:r>
      <w:r w:rsidR="003170A2" w:rsidRPr="00751DBB">
        <w:rPr>
          <w:lang w:val="en-GB"/>
        </w:rPr>
        <w:t xml:space="preserve"> system from Test suite 1 tests.</w:t>
      </w:r>
    </w:p>
    <w:tbl>
      <w:tblPr>
        <w:tblStyle w:val="Param"/>
        <w:tblW w:w="7371" w:type="dxa"/>
        <w:tblLook w:val="04A0" w:firstRow="1" w:lastRow="0" w:firstColumn="1" w:lastColumn="0" w:noHBand="0" w:noVBand="1"/>
      </w:tblPr>
      <w:tblGrid>
        <w:gridCol w:w="2127"/>
        <w:gridCol w:w="1701"/>
        <w:gridCol w:w="1701"/>
        <w:gridCol w:w="1842"/>
      </w:tblGrid>
      <w:tr w:rsidR="00F03225" w:rsidRPr="00751DBB" w:rsidTr="000A28B0">
        <w:trPr>
          <w:cnfStyle w:val="100000000000" w:firstRow="1" w:lastRow="0" w:firstColumn="0" w:lastColumn="0" w:oddVBand="0" w:evenVBand="0" w:oddHBand="0" w:evenHBand="0" w:firstRowFirstColumn="0" w:firstRowLastColumn="0" w:lastRowFirstColumn="0" w:lastRowLastColumn="0"/>
          <w:trHeight w:val="255"/>
        </w:trPr>
        <w:tc>
          <w:tcPr>
            <w:tcW w:w="2127" w:type="dxa"/>
            <w:noWrap/>
            <w:hideMark/>
          </w:tcPr>
          <w:p w:rsidR="00F03225" w:rsidRPr="00751DBB" w:rsidRDefault="00F03225" w:rsidP="00B64F41">
            <w:pPr>
              <w:spacing w:after="0"/>
              <w:jc w:val="left"/>
              <w:rPr>
                <w:b/>
                <w:sz w:val="16"/>
                <w:szCs w:val="16"/>
                <w:lang w:val="en-GB"/>
              </w:rPr>
            </w:pPr>
            <w:r w:rsidRPr="00751DBB">
              <w:rPr>
                <w:b/>
                <w:sz w:val="16"/>
                <w:szCs w:val="16"/>
                <w:lang w:val="en-GB"/>
              </w:rPr>
              <w:t>Test suite 2 for .ddoc (DIGIDOC-XML)</w:t>
            </w:r>
          </w:p>
          <w:p w:rsidR="001025AA" w:rsidRPr="00751DBB" w:rsidRDefault="001025AA" w:rsidP="00B64F41">
            <w:pPr>
              <w:spacing w:after="0"/>
              <w:jc w:val="left"/>
              <w:rPr>
                <w:sz w:val="16"/>
                <w:szCs w:val="16"/>
                <w:lang w:val="en-GB"/>
              </w:rPr>
            </w:pPr>
            <w:r w:rsidRPr="00751DBB">
              <w:rPr>
                <w:sz w:val="16"/>
                <w:szCs w:val="16"/>
                <w:lang w:val="en-GB"/>
              </w:rPr>
              <w:t xml:space="preserve">- lib j </w:t>
            </w:r>
            <w:r w:rsidR="003B6146" w:rsidRPr="00751DBB">
              <w:rPr>
                <w:sz w:val="16"/>
                <w:szCs w:val="16"/>
                <w:lang w:val="en-GB"/>
              </w:rPr>
              <w:t>vs.</w:t>
            </w:r>
            <w:r w:rsidRPr="00751DBB">
              <w:rPr>
                <w:sz w:val="16"/>
                <w:szCs w:val="16"/>
                <w:lang w:val="en-GB"/>
              </w:rPr>
              <w:t xml:space="preserve"> lib d</w:t>
            </w:r>
          </w:p>
          <w:p w:rsidR="001025AA" w:rsidRPr="00751DBB" w:rsidRDefault="001025AA" w:rsidP="00B64F41">
            <w:pPr>
              <w:spacing w:after="0"/>
              <w:jc w:val="left"/>
              <w:rPr>
                <w:sz w:val="16"/>
                <w:szCs w:val="16"/>
                <w:lang w:val="en-GB"/>
              </w:rPr>
            </w:pPr>
            <w:r w:rsidRPr="00751DBB">
              <w:rPr>
                <w:sz w:val="16"/>
                <w:szCs w:val="16"/>
                <w:lang w:val="en-GB"/>
              </w:rPr>
              <w:t xml:space="preserve">- </w:t>
            </w:r>
            <w:r w:rsidR="00142891" w:rsidRPr="00751DBB">
              <w:rPr>
                <w:sz w:val="16"/>
                <w:szCs w:val="16"/>
                <w:lang w:val="en-GB"/>
              </w:rPr>
              <w:t xml:space="preserve">input from diff </w:t>
            </w:r>
            <w:r w:rsidRPr="00751DBB">
              <w:rPr>
                <w:sz w:val="16"/>
                <w:szCs w:val="16"/>
                <w:lang w:val="en-GB"/>
              </w:rPr>
              <w:t>OS</w:t>
            </w:r>
          </w:p>
          <w:p w:rsidR="001025AA" w:rsidRPr="00751DBB" w:rsidRDefault="001025AA" w:rsidP="00B64F41">
            <w:pPr>
              <w:spacing w:after="0"/>
              <w:jc w:val="left"/>
              <w:rPr>
                <w:b/>
                <w:sz w:val="16"/>
                <w:szCs w:val="16"/>
                <w:lang w:val="en-GB"/>
              </w:rPr>
            </w:pPr>
            <w:r w:rsidRPr="00751DBB">
              <w:rPr>
                <w:sz w:val="16"/>
                <w:szCs w:val="16"/>
                <w:lang w:val="en-GB"/>
              </w:rPr>
              <w:t>- 2 smart cards</w:t>
            </w:r>
          </w:p>
        </w:tc>
        <w:tc>
          <w:tcPr>
            <w:tcW w:w="1701" w:type="dxa"/>
            <w:noWrap/>
            <w:hideMark/>
          </w:tcPr>
          <w:p w:rsidR="00F03225" w:rsidRPr="00751DBB" w:rsidRDefault="00F03225" w:rsidP="00142891">
            <w:pPr>
              <w:jc w:val="left"/>
              <w:rPr>
                <w:b/>
                <w:sz w:val="16"/>
                <w:szCs w:val="16"/>
                <w:lang w:val="en-GB"/>
              </w:rPr>
            </w:pPr>
            <w:r w:rsidRPr="00751DBB">
              <w:rPr>
                <w:b/>
                <w:sz w:val="16"/>
                <w:szCs w:val="16"/>
                <w:lang w:val="en-GB"/>
              </w:rPr>
              <w:t>Verify1</w:t>
            </w:r>
          </w:p>
        </w:tc>
        <w:tc>
          <w:tcPr>
            <w:tcW w:w="1701" w:type="dxa"/>
            <w:noWrap/>
            <w:hideMark/>
          </w:tcPr>
          <w:p w:rsidR="00F03225" w:rsidRPr="00751DBB" w:rsidRDefault="00F03225" w:rsidP="00142891">
            <w:pPr>
              <w:jc w:val="left"/>
              <w:rPr>
                <w:b/>
                <w:sz w:val="16"/>
                <w:szCs w:val="16"/>
                <w:lang w:val="en-GB"/>
              </w:rPr>
            </w:pPr>
            <w:r w:rsidRPr="00751DBB">
              <w:rPr>
                <w:b/>
                <w:sz w:val="16"/>
                <w:szCs w:val="16"/>
                <w:lang w:val="en-GB"/>
              </w:rPr>
              <w:t>Add Signature</w:t>
            </w:r>
          </w:p>
        </w:tc>
        <w:tc>
          <w:tcPr>
            <w:tcW w:w="1842" w:type="dxa"/>
            <w:noWrap/>
            <w:hideMark/>
          </w:tcPr>
          <w:p w:rsidR="00F03225" w:rsidRPr="00751DBB" w:rsidRDefault="00F03225" w:rsidP="00142891">
            <w:pPr>
              <w:jc w:val="left"/>
              <w:rPr>
                <w:b/>
                <w:sz w:val="16"/>
                <w:szCs w:val="16"/>
                <w:lang w:val="en-GB"/>
              </w:rPr>
            </w:pPr>
            <w:r w:rsidRPr="00751DBB">
              <w:rPr>
                <w:b/>
                <w:sz w:val="16"/>
                <w:szCs w:val="16"/>
                <w:lang w:val="en-GB"/>
              </w:rPr>
              <w:t>Verify2</w:t>
            </w:r>
          </w:p>
        </w:tc>
      </w:tr>
      <w:tr w:rsidR="00F03225" w:rsidRPr="00751DBB" w:rsidTr="000A28B0">
        <w:trPr>
          <w:trHeight w:val="255"/>
        </w:trPr>
        <w:tc>
          <w:tcPr>
            <w:tcW w:w="2127" w:type="dxa"/>
            <w:noWrap/>
            <w:hideMark/>
          </w:tcPr>
          <w:p w:rsidR="00F03225" w:rsidRPr="00751DBB" w:rsidRDefault="00F03225" w:rsidP="00A97CB6">
            <w:pPr>
              <w:jc w:val="left"/>
              <w:rPr>
                <w:sz w:val="16"/>
                <w:szCs w:val="16"/>
                <w:lang w:val="en-GB"/>
              </w:rPr>
            </w:pPr>
            <w:r w:rsidRPr="00751DBB">
              <w:rPr>
                <w:sz w:val="16"/>
                <w:szCs w:val="16"/>
                <w:lang w:val="en-GB"/>
              </w:rPr>
              <w:t>TC1</w:t>
            </w:r>
          </w:p>
        </w:tc>
        <w:tc>
          <w:tcPr>
            <w:tcW w:w="1701" w:type="dxa"/>
            <w:noWrap/>
            <w:hideMark/>
          </w:tcPr>
          <w:p w:rsidR="00F03225" w:rsidRPr="00751DBB" w:rsidRDefault="00F03225" w:rsidP="00A97CB6">
            <w:pPr>
              <w:jc w:val="left"/>
              <w:rPr>
                <w:sz w:val="16"/>
                <w:szCs w:val="16"/>
                <w:lang w:val="en-GB"/>
              </w:rPr>
            </w:pPr>
            <w:r w:rsidRPr="00751DBB">
              <w:rPr>
                <w:sz w:val="16"/>
                <w:szCs w:val="16"/>
                <w:lang w:val="en-GB"/>
              </w:rPr>
              <w:t>d</w:t>
            </w:r>
          </w:p>
        </w:tc>
        <w:tc>
          <w:tcPr>
            <w:tcW w:w="1701" w:type="dxa"/>
            <w:noWrap/>
            <w:hideMark/>
          </w:tcPr>
          <w:p w:rsidR="00F03225" w:rsidRPr="00751DBB" w:rsidRDefault="00F03225" w:rsidP="00A97CB6">
            <w:pPr>
              <w:jc w:val="left"/>
              <w:rPr>
                <w:sz w:val="16"/>
                <w:szCs w:val="16"/>
                <w:lang w:val="en-GB"/>
              </w:rPr>
            </w:pPr>
            <w:r w:rsidRPr="00751DBB">
              <w:rPr>
                <w:sz w:val="16"/>
                <w:szCs w:val="16"/>
                <w:lang w:val="en-GB"/>
              </w:rPr>
              <w:t>j</w:t>
            </w:r>
          </w:p>
        </w:tc>
        <w:tc>
          <w:tcPr>
            <w:tcW w:w="1842" w:type="dxa"/>
            <w:noWrap/>
            <w:hideMark/>
          </w:tcPr>
          <w:p w:rsidR="00F03225" w:rsidRPr="00751DBB" w:rsidRDefault="00F03225" w:rsidP="00A97CB6">
            <w:pPr>
              <w:jc w:val="left"/>
              <w:rPr>
                <w:sz w:val="16"/>
                <w:szCs w:val="16"/>
                <w:lang w:val="en-GB"/>
              </w:rPr>
            </w:pPr>
            <w:r w:rsidRPr="00751DBB">
              <w:rPr>
                <w:sz w:val="16"/>
                <w:szCs w:val="16"/>
                <w:lang w:val="en-GB"/>
              </w:rPr>
              <w:t>d</w:t>
            </w:r>
          </w:p>
        </w:tc>
      </w:tr>
      <w:tr w:rsidR="00F03225" w:rsidRPr="00751DBB" w:rsidTr="000A28B0">
        <w:trPr>
          <w:trHeight w:val="255"/>
        </w:trPr>
        <w:tc>
          <w:tcPr>
            <w:tcW w:w="2127" w:type="dxa"/>
            <w:noWrap/>
            <w:hideMark/>
          </w:tcPr>
          <w:p w:rsidR="00F03225" w:rsidRPr="00751DBB" w:rsidRDefault="00F03225" w:rsidP="00A97CB6">
            <w:pPr>
              <w:jc w:val="left"/>
              <w:rPr>
                <w:sz w:val="16"/>
                <w:szCs w:val="16"/>
                <w:lang w:val="en-GB"/>
              </w:rPr>
            </w:pPr>
            <w:r w:rsidRPr="00751DBB">
              <w:rPr>
                <w:sz w:val="16"/>
                <w:szCs w:val="16"/>
                <w:lang w:val="en-GB"/>
              </w:rPr>
              <w:t>TC2</w:t>
            </w:r>
          </w:p>
        </w:tc>
        <w:tc>
          <w:tcPr>
            <w:tcW w:w="1701" w:type="dxa"/>
            <w:noWrap/>
            <w:hideMark/>
          </w:tcPr>
          <w:p w:rsidR="00F03225" w:rsidRPr="00751DBB" w:rsidRDefault="00F03225" w:rsidP="00A97CB6">
            <w:pPr>
              <w:jc w:val="left"/>
              <w:rPr>
                <w:sz w:val="16"/>
                <w:szCs w:val="16"/>
                <w:lang w:val="en-GB"/>
              </w:rPr>
            </w:pPr>
            <w:r w:rsidRPr="00751DBB">
              <w:rPr>
                <w:sz w:val="16"/>
                <w:szCs w:val="16"/>
                <w:lang w:val="en-GB"/>
              </w:rPr>
              <w:t>j</w:t>
            </w:r>
          </w:p>
        </w:tc>
        <w:tc>
          <w:tcPr>
            <w:tcW w:w="1701" w:type="dxa"/>
            <w:noWrap/>
            <w:hideMark/>
          </w:tcPr>
          <w:p w:rsidR="00F03225" w:rsidRPr="00751DBB" w:rsidRDefault="00F03225" w:rsidP="00A97CB6">
            <w:pPr>
              <w:jc w:val="left"/>
              <w:rPr>
                <w:sz w:val="16"/>
                <w:szCs w:val="16"/>
                <w:lang w:val="en-GB"/>
              </w:rPr>
            </w:pPr>
            <w:r w:rsidRPr="00751DBB">
              <w:rPr>
                <w:sz w:val="16"/>
                <w:szCs w:val="16"/>
                <w:lang w:val="en-GB"/>
              </w:rPr>
              <w:t>d</w:t>
            </w:r>
          </w:p>
        </w:tc>
        <w:tc>
          <w:tcPr>
            <w:tcW w:w="1842" w:type="dxa"/>
            <w:noWrap/>
            <w:hideMark/>
          </w:tcPr>
          <w:p w:rsidR="00F03225" w:rsidRPr="00751DBB" w:rsidRDefault="00F03225" w:rsidP="00A97CB6">
            <w:pPr>
              <w:jc w:val="left"/>
              <w:rPr>
                <w:sz w:val="16"/>
                <w:szCs w:val="16"/>
                <w:lang w:val="en-GB"/>
              </w:rPr>
            </w:pPr>
            <w:r w:rsidRPr="00751DBB">
              <w:rPr>
                <w:sz w:val="16"/>
                <w:szCs w:val="16"/>
                <w:lang w:val="en-GB"/>
              </w:rPr>
              <w:t>j</w:t>
            </w:r>
          </w:p>
        </w:tc>
      </w:tr>
      <w:tr w:rsidR="00D023DF" w:rsidRPr="00751DBB" w:rsidTr="000A28B0">
        <w:trPr>
          <w:trHeight w:val="255"/>
        </w:trPr>
        <w:tc>
          <w:tcPr>
            <w:tcW w:w="2127" w:type="dxa"/>
            <w:noWrap/>
          </w:tcPr>
          <w:p w:rsidR="003A67F9" w:rsidRPr="00751DBB" w:rsidRDefault="003A67F9" w:rsidP="003A67F9">
            <w:pPr>
              <w:ind w:left="-93"/>
              <w:jc w:val="left"/>
              <w:rPr>
                <w:sz w:val="16"/>
                <w:szCs w:val="16"/>
                <w:lang w:val="en-GB"/>
              </w:rPr>
            </w:pPr>
            <w:r w:rsidRPr="00751DBB">
              <w:rPr>
                <w:sz w:val="16"/>
                <w:szCs w:val="16"/>
                <w:lang w:val="en-GB"/>
              </w:rPr>
              <w:t>Sample command line options used:</w:t>
            </w:r>
          </w:p>
          <w:p w:rsidR="00D023DF" w:rsidRPr="00751DBB" w:rsidRDefault="00D023DF" w:rsidP="00A97CB6">
            <w:pPr>
              <w:jc w:val="left"/>
              <w:rPr>
                <w:szCs w:val="18"/>
                <w:lang w:val="en-GB"/>
              </w:rPr>
            </w:pPr>
          </w:p>
        </w:tc>
        <w:tc>
          <w:tcPr>
            <w:tcW w:w="1701" w:type="dxa"/>
            <w:noWrap/>
          </w:tcPr>
          <w:p w:rsidR="008A10AF"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 xml:space="preserve">Verify: </w:t>
            </w:r>
          </w:p>
          <w:p w:rsidR="008A10AF"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 xml:space="preserve">-ddoc-in </w:t>
            </w:r>
            <w:r w:rsidR="007C783B" w:rsidRPr="00751DBB">
              <w:rPr>
                <w:rFonts w:ascii="Consolas" w:hAnsi="Consolas" w:cs="Consolas"/>
                <w:sz w:val="16"/>
                <w:szCs w:val="16"/>
                <w:lang w:val="en-GB"/>
              </w:rPr>
              <w:t>&lt;ddoc file&gt;</w:t>
            </w:r>
            <w:r w:rsidRPr="00751DBB">
              <w:rPr>
                <w:rFonts w:ascii="Consolas" w:hAnsi="Consolas" w:cs="Consolas"/>
                <w:sz w:val="16"/>
                <w:szCs w:val="16"/>
                <w:lang w:val="en-GB"/>
              </w:rPr>
              <w:t xml:space="preserve"> </w:t>
            </w:r>
          </w:p>
          <w:p w:rsidR="00D023DF"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-ddoc-validate</w:t>
            </w:r>
          </w:p>
        </w:tc>
        <w:tc>
          <w:tcPr>
            <w:tcW w:w="1701" w:type="dxa"/>
            <w:noWrap/>
          </w:tcPr>
          <w:p w:rsidR="00FB70CE"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 xml:space="preserve">Sign : </w:t>
            </w:r>
          </w:p>
          <w:p w:rsidR="008A10AF"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 xml:space="preserve">-ddoc-in </w:t>
            </w:r>
            <w:r w:rsidR="007C783B" w:rsidRPr="00751DBB">
              <w:rPr>
                <w:rFonts w:ascii="Consolas" w:hAnsi="Consolas" w:cs="Consolas"/>
                <w:sz w:val="16"/>
                <w:szCs w:val="16"/>
                <w:lang w:val="en-GB"/>
              </w:rPr>
              <w:t>&lt;ddoc file&gt;</w:t>
            </w:r>
            <w:r w:rsidRPr="00751DBB">
              <w:rPr>
                <w:rFonts w:ascii="Consolas" w:hAnsi="Consolas" w:cs="Consolas"/>
                <w:sz w:val="16"/>
                <w:szCs w:val="16"/>
                <w:lang w:val="en-GB"/>
              </w:rPr>
              <w:t xml:space="preserve"> </w:t>
            </w:r>
          </w:p>
          <w:p w:rsidR="007C783B" w:rsidRPr="00751DBB" w:rsidRDefault="007C783B" w:rsidP="007C783B">
            <w:pPr>
              <w:spacing w:after="0"/>
              <w:ind w:left="-91"/>
              <w:jc w:val="left"/>
              <w:rPr>
                <w:rFonts w:ascii="Consolas" w:hAnsi="Consolas" w:cs="Consolas"/>
                <w:sz w:val="16"/>
                <w:szCs w:val="16"/>
                <w:lang w:val="en-GB"/>
              </w:rPr>
            </w:pPr>
            <w:r w:rsidRPr="00751DBB">
              <w:rPr>
                <w:rFonts w:ascii="Consolas" w:hAnsi="Consolas" w:cs="Consolas"/>
                <w:sz w:val="16"/>
                <w:szCs w:val="16"/>
                <w:lang w:val="en-GB"/>
              </w:rPr>
              <w:t>-ddoc-sign &lt;pin2&gt; &lt;test&gt; &lt;&gt; &lt;&gt; &lt;&gt; &lt;&gt; &lt;&gt; &lt;correct_slot=1&gt;</w:t>
            </w:r>
          </w:p>
          <w:p w:rsidR="00D023DF"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 xml:space="preserve">-ddoc-out </w:t>
            </w:r>
            <w:r w:rsidR="007C783B" w:rsidRPr="00751DBB">
              <w:rPr>
                <w:rFonts w:ascii="Consolas" w:hAnsi="Consolas" w:cs="Consolas"/>
                <w:sz w:val="16"/>
                <w:szCs w:val="16"/>
                <w:lang w:val="en-GB"/>
              </w:rPr>
              <w:t>&lt;ddoc file&gt;</w:t>
            </w:r>
          </w:p>
        </w:tc>
        <w:tc>
          <w:tcPr>
            <w:tcW w:w="1842" w:type="dxa"/>
            <w:noWrap/>
          </w:tcPr>
          <w:p w:rsidR="00FB70CE"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 xml:space="preserve">Verify: </w:t>
            </w:r>
          </w:p>
          <w:p w:rsidR="008A10AF"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 xml:space="preserve">-ddoc-in </w:t>
            </w:r>
            <w:r w:rsidR="007C783B" w:rsidRPr="00751DBB">
              <w:rPr>
                <w:rFonts w:ascii="Consolas" w:hAnsi="Consolas" w:cs="Consolas"/>
                <w:sz w:val="16"/>
                <w:szCs w:val="16"/>
                <w:lang w:val="en-GB"/>
              </w:rPr>
              <w:t>&lt;ddoc file&gt;</w:t>
            </w:r>
            <w:r w:rsidRPr="00751DBB">
              <w:rPr>
                <w:rFonts w:ascii="Consolas" w:hAnsi="Consolas" w:cs="Consolas"/>
                <w:sz w:val="16"/>
                <w:szCs w:val="16"/>
                <w:lang w:val="en-GB"/>
              </w:rPr>
              <w:t xml:space="preserve"> </w:t>
            </w:r>
          </w:p>
          <w:p w:rsidR="00D023DF" w:rsidRPr="00751DBB" w:rsidRDefault="003A67F9" w:rsidP="008A10AF">
            <w:pPr>
              <w:spacing w:after="0"/>
              <w:jc w:val="left"/>
              <w:rPr>
                <w:rFonts w:ascii="Consolas" w:hAnsi="Consolas" w:cs="Consolas"/>
                <w:sz w:val="16"/>
                <w:szCs w:val="16"/>
                <w:lang w:val="en-GB"/>
              </w:rPr>
            </w:pPr>
            <w:r w:rsidRPr="00751DBB">
              <w:rPr>
                <w:rFonts w:ascii="Consolas" w:hAnsi="Consolas" w:cs="Consolas"/>
                <w:sz w:val="16"/>
                <w:szCs w:val="16"/>
                <w:lang w:val="en-GB"/>
              </w:rPr>
              <w:t>-ddoc-validate</w:t>
            </w:r>
          </w:p>
        </w:tc>
      </w:tr>
    </w:tbl>
    <w:p w:rsidR="003A67F9" w:rsidRPr="00751DBB" w:rsidRDefault="003A67F9" w:rsidP="00FC3054">
      <w:pPr>
        <w:rPr>
          <w:sz w:val="18"/>
          <w:szCs w:val="18"/>
          <w:lang w:val="en-GB"/>
        </w:rPr>
      </w:pPr>
    </w:p>
    <w:p w:rsidR="003170A2" w:rsidRPr="00751DBB" w:rsidRDefault="003170A2" w:rsidP="005F4C6A">
      <w:pPr>
        <w:rPr>
          <w:b/>
          <w:u w:val="single"/>
          <w:lang w:val="en-GB"/>
        </w:rPr>
      </w:pPr>
      <w:r w:rsidRPr="00751DBB">
        <w:rPr>
          <w:b/>
          <w:u w:val="single"/>
          <w:lang w:val="en-GB"/>
        </w:rPr>
        <w:t>Test Suite 5</w:t>
      </w:r>
    </w:p>
    <w:p w:rsidR="005F4C6A" w:rsidRPr="00751DBB" w:rsidRDefault="005F4C6A" w:rsidP="005F4C6A">
      <w:pPr>
        <w:rPr>
          <w:lang w:val="en-GB"/>
        </w:rPr>
      </w:pPr>
      <w:r w:rsidRPr="00751DBB">
        <w:rPr>
          <w:lang w:val="en-GB"/>
        </w:rPr>
        <w:t>In Test suite 5 for .cdoc</w:t>
      </w:r>
      <w:r w:rsidR="00EC3F3E" w:rsidRPr="00751DBB">
        <w:rPr>
          <w:lang w:val="en-GB"/>
        </w:rPr>
        <w:t>,</w:t>
      </w:r>
      <w:r w:rsidRPr="00751DBB">
        <w:rPr>
          <w:lang w:val="en-GB"/>
        </w:rPr>
        <w:t xml:space="preserve"> the digitally signed documents were:</w:t>
      </w:r>
    </w:p>
    <w:p w:rsidR="005F4C6A" w:rsidRPr="00751DBB" w:rsidRDefault="005F4C6A" w:rsidP="00602608">
      <w:pPr>
        <w:pStyle w:val="ListParagraph"/>
        <w:numPr>
          <w:ilvl w:val="0"/>
          <w:numId w:val="11"/>
        </w:numPr>
        <w:rPr>
          <w:lang w:val="en-GB"/>
        </w:rPr>
      </w:pPr>
      <w:r w:rsidRPr="00751DBB">
        <w:rPr>
          <w:lang w:val="en-GB"/>
        </w:rPr>
        <w:t xml:space="preserve">encrypted using one library’s command line tool (j </w:t>
      </w:r>
      <w:r w:rsidR="00142891" w:rsidRPr="00751DBB">
        <w:rPr>
          <w:lang w:val="en-GB"/>
        </w:rPr>
        <w:t xml:space="preserve">for </w:t>
      </w:r>
      <w:r w:rsidR="003B6146" w:rsidRPr="00751DBB">
        <w:rPr>
          <w:lang w:val="en-GB"/>
        </w:rPr>
        <w:t>JDigiDoc</w:t>
      </w:r>
      <w:r w:rsidR="00142891" w:rsidRPr="00751DBB">
        <w:rPr>
          <w:lang w:val="en-GB"/>
        </w:rPr>
        <w:t xml:space="preserve"> </w:t>
      </w:r>
      <w:r w:rsidRPr="00751DBB">
        <w:rPr>
          <w:lang w:val="en-GB"/>
        </w:rPr>
        <w:t>or c</w:t>
      </w:r>
      <w:r w:rsidR="00142891" w:rsidRPr="00751DBB">
        <w:rPr>
          <w:lang w:val="en-GB"/>
        </w:rPr>
        <w:t xml:space="preserve"> for cdigidoc</w:t>
      </w:r>
      <w:r w:rsidRPr="00751DBB">
        <w:rPr>
          <w:lang w:val="en-GB"/>
        </w:rPr>
        <w:t>)</w:t>
      </w:r>
    </w:p>
    <w:p w:rsidR="003170A2" w:rsidRPr="00751DBB" w:rsidRDefault="005F4C6A" w:rsidP="00602608">
      <w:pPr>
        <w:pStyle w:val="ListParagraph"/>
        <w:numPr>
          <w:ilvl w:val="0"/>
          <w:numId w:val="11"/>
        </w:numPr>
        <w:rPr>
          <w:lang w:val="en-GB"/>
        </w:rPr>
      </w:pPr>
      <w:r w:rsidRPr="00751DBB">
        <w:rPr>
          <w:lang w:val="en-GB"/>
        </w:rPr>
        <w:t>decrypted using the other library’s command line tool (c or j)</w:t>
      </w:r>
    </w:p>
    <w:p w:rsidR="003A67F9" w:rsidRPr="00751DBB" w:rsidRDefault="005F4C6A" w:rsidP="00602608">
      <w:pPr>
        <w:pStyle w:val="ListParagraph"/>
        <w:numPr>
          <w:ilvl w:val="0"/>
          <w:numId w:val="11"/>
        </w:numPr>
        <w:rPr>
          <w:lang w:val="en-GB"/>
        </w:rPr>
      </w:pPr>
      <w:proofErr w:type="gramStart"/>
      <w:r w:rsidRPr="00751DBB">
        <w:rPr>
          <w:lang w:val="en-GB"/>
        </w:rPr>
        <w:t>tests</w:t>
      </w:r>
      <w:proofErr w:type="gramEnd"/>
      <w:r w:rsidRPr="00751DBB">
        <w:rPr>
          <w:lang w:val="en-GB"/>
        </w:rPr>
        <w:t xml:space="preserve"> were executed within one operating </w:t>
      </w:r>
      <w:r w:rsidR="00885070" w:rsidRPr="00751DBB">
        <w:rPr>
          <w:lang w:val="en-GB"/>
        </w:rPr>
        <w:t>system</w:t>
      </w:r>
      <w:r w:rsidR="003170A2" w:rsidRPr="00751DBB">
        <w:rPr>
          <w:lang w:val="en-GB"/>
        </w:rPr>
        <w:t xml:space="preserve">, </w:t>
      </w:r>
      <w:r w:rsidRPr="00751DBB">
        <w:rPr>
          <w:lang w:val="en-GB"/>
        </w:rPr>
        <w:t xml:space="preserve">using a single smart card for retrieving certificates needed for encrypting and decrypting. </w:t>
      </w:r>
    </w:p>
    <w:tbl>
      <w:tblPr>
        <w:tblStyle w:val="Param"/>
        <w:tblW w:w="8343" w:type="dxa"/>
        <w:tblLook w:val="04A0" w:firstRow="1" w:lastRow="0" w:firstColumn="1" w:lastColumn="0" w:noHBand="0" w:noVBand="1"/>
      </w:tblPr>
      <w:tblGrid>
        <w:gridCol w:w="1820"/>
        <w:gridCol w:w="2731"/>
        <w:gridCol w:w="3999"/>
      </w:tblGrid>
      <w:tr w:rsidR="005F4C6A" w:rsidRPr="00751DBB" w:rsidTr="000A28B0">
        <w:trPr>
          <w:cnfStyle w:val="100000000000" w:firstRow="1" w:lastRow="0" w:firstColumn="0" w:lastColumn="0" w:oddVBand="0" w:evenVBand="0" w:oddHBand="0" w:evenHBand="0" w:firstRowFirstColumn="0" w:firstRowLastColumn="0" w:lastRowFirstColumn="0" w:lastRowLastColumn="0"/>
          <w:trHeight w:val="255"/>
        </w:trPr>
        <w:tc>
          <w:tcPr>
            <w:tcW w:w="1820" w:type="dxa"/>
            <w:noWrap/>
            <w:hideMark/>
          </w:tcPr>
          <w:p w:rsidR="005F4C6A" w:rsidRPr="00751DBB" w:rsidRDefault="005F4C6A" w:rsidP="008A10AF">
            <w:pPr>
              <w:spacing w:after="0"/>
              <w:jc w:val="left"/>
              <w:rPr>
                <w:sz w:val="16"/>
                <w:szCs w:val="16"/>
                <w:lang w:val="en-GB"/>
              </w:rPr>
            </w:pPr>
            <w:r w:rsidRPr="00751DBB">
              <w:rPr>
                <w:b/>
                <w:sz w:val="16"/>
                <w:szCs w:val="16"/>
                <w:lang w:val="en-GB"/>
              </w:rPr>
              <w:t>Test suite 5 for .cdoc (encrypted digidoc)</w:t>
            </w:r>
          </w:p>
          <w:p w:rsidR="00B70A45" w:rsidRPr="00751DBB" w:rsidRDefault="002173CA" w:rsidP="008A10AF">
            <w:pPr>
              <w:spacing w:after="0"/>
              <w:jc w:val="left"/>
              <w:rPr>
                <w:sz w:val="16"/>
                <w:szCs w:val="16"/>
                <w:lang w:val="en-GB"/>
              </w:rPr>
            </w:pPr>
            <w:r w:rsidRPr="00751DBB">
              <w:rPr>
                <w:sz w:val="16"/>
                <w:szCs w:val="16"/>
                <w:lang w:val="en-GB"/>
              </w:rPr>
              <w:t xml:space="preserve">- lib j </w:t>
            </w:r>
            <w:r w:rsidR="003B6146" w:rsidRPr="00751DBB">
              <w:rPr>
                <w:sz w:val="16"/>
                <w:szCs w:val="16"/>
                <w:lang w:val="en-GB"/>
              </w:rPr>
              <w:t>vs.</w:t>
            </w:r>
            <w:r w:rsidRPr="00751DBB">
              <w:rPr>
                <w:sz w:val="16"/>
                <w:szCs w:val="16"/>
                <w:lang w:val="en-GB"/>
              </w:rPr>
              <w:t xml:space="preserve"> lib c</w:t>
            </w:r>
          </w:p>
          <w:p w:rsidR="00B70A45" w:rsidRPr="00751DBB" w:rsidRDefault="00B70A45" w:rsidP="008A10AF">
            <w:pPr>
              <w:spacing w:after="0"/>
              <w:jc w:val="left"/>
              <w:rPr>
                <w:sz w:val="16"/>
                <w:szCs w:val="16"/>
                <w:lang w:val="en-GB"/>
              </w:rPr>
            </w:pPr>
            <w:r w:rsidRPr="00751DBB">
              <w:rPr>
                <w:sz w:val="16"/>
                <w:szCs w:val="16"/>
                <w:lang w:val="en-GB"/>
              </w:rPr>
              <w:t>- within same OS</w:t>
            </w:r>
          </w:p>
          <w:p w:rsidR="00B70A45" w:rsidRPr="00751DBB" w:rsidRDefault="00B70A45" w:rsidP="008A10AF">
            <w:pPr>
              <w:spacing w:after="0"/>
              <w:jc w:val="left"/>
              <w:rPr>
                <w:b/>
                <w:sz w:val="16"/>
                <w:szCs w:val="16"/>
                <w:lang w:val="en-GB"/>
              </w:rPr>
            </w:pPr>
            <w:r w:rsidRPr="00751DBB">
              <w:rPr>
                <w:sz w:val="16"/>
                <w:szCs w:val="16"/>
                <w:lang w:val="en-GB"/>
              </w:rPr>
              <w:t xml:space="preserve">- </w:t>
            </w:r>
            <w:r w:rsidR="00142891" w:rsidRPr="00751DBB">
              <w:rPr>
                <w:sz w:val="16"/>
                <w:szCs w:val="16"/>
                <w:lang w:val="en-GB"/>
              </w:rPr>
              <w:t>1</w:t>
            </w:r>
            <w:r w:rsidRPr="00751DBB">
              <w:rPr>
                <w:sz w:val="16"/>
                <w:szCs w:val="16"/>
                <w:lang w:val="en-GB"/>
              </w:rPr>
              <w:t xml:space="preserve"> smart card</w:t>
            </w:r>
          </w:p>
        </w:tc>
        <w:tc>
          <w:tcPr>
            <w:tcW w:w="2731" w:type="dxa"/>
            <w:noWrap/>
            <w:hideMark/>
          </w:tcPr>
          <w:p w:rsidR="005F4C6A" w:rsidRPr="00751DBB" w:rsidRDefault="005F4C6A" w:rsidP="00142891">
            <w:pPr>
              <w:jc w:val="left"/>
              <w:rPr>
                <w:b/>
                <w:sz w:val="16"/>
                <w:szCs w:val="16"/>
                <w:lang w:val="en-GB"/>
              </w:rPr>
            </w:pPr>
            <w:r w:rsidRPr="00751DBB">
              <w:rPr>
                <w:b/>
                <w:sz w:val="16"/>
                <w:szCs w:val="16"/>
                <w:lang w:val="en-GB"/>
              </w:rPr>
              <w:t>Encrypt</w:t>
            </w:r>
          </w:p>
        </w:tc>
        <w:tc>
          <w:tcPr>
            <w:tcW w:w="3792" w:type="dxa"/>
            <w:noWrap/>
            <w:hideMark/>
          </w:tcPr>
          <w:p w:rsidR="00142891" w:rsidRPr="00751DBB" w:rsidRDefault="005F4C6A" w:rsidP="00142891">
            <w:pPr>
              <w:jc w:val="left"/>
              <w:rPr>
                <w:b/>
                <w:sz w:val="16"/>
                <w:szCs w:val="16"/>
                <w:lang w:val="en-GB"/>
              </w:rPr>
            </w:pPr>
            <w:r w:rsidRPr="00751DBB">
              <w:rPr>
                <w:b/>
                <w:sz w:val="16"/>
                <w:szCs w:val="16"/>
                <w:lang w:val="en-GB"/>
              </w:rPr>
              <w:t>Decrypt</w:t>
            </w:r>
          </w:p>
          <w:p w:rsidR="005F4C6A" w:rsidRPr="00751DBB" w:rsidRDefault="005F4C6A" w:rsidP="00142891">
            <w:pPr>
              <w:jc w:val="left"/>
              <w:rPr>
                <w:b/>
                <w:sz w:val="16"/>
                <w:szCs w:val="16"/>
                <w:lang w:val="en-GB"/>
              </w:rPr>
            </w:pPr>
          </w:p>
        </w:tc>
      </w:tr>
      <w:tr w:rsidR="005F4C6A" w:rsidRPr="00751DBB" w:rsidTr="000A28B0">
        <w:trPr>
          <w:trHeight w:val="255"/>
        </w:trPr>
        <w:tc>
          <w:tcPr>
            <w:tcW w:w="1820" w:type="dxa"/>
            <w:noWrap/>
            <w:hideMark/>
          </w:tcPr>
          <w:p w:rsidR="005F4C6A" w:rsidRPr="00751DBB" w:rsidRDefault="005F4C6A" w:rsidP="00A97CB6">
            <w:pPr>
              <w:jc w:val="left"/>
              <w:rPr>
                <w:sz w:val="16"/>
                <w:szCs w:val="16"/>
                <w:lang w:val="en-GB"/>
              </w:rPr>
            </w:pPr>
            <w:r w:rsidRPr="00751DBB">
              <w:rPr>
                <w:sz w:val="16"/>
                <w:szCs w:val="16"/>
                <w:lang w:val="en-GB"/>
              </w:rPr>
              <w:t>TC1</w:t>
            </w:r>
          </w:p>
        </w:tc>
        <w:tc>
          <w:tcPr>
            <w:tcW w:w="2731" w:type="dxa"/>
            <w:noWrap/>
            <w:hideMark/>
          </w:tcPr>
          <w:p w:rsidR="005F4C6A" w:rsidRPr="00751DBB" w:rsidRDefault="005F4C6A" w:rsidP="00A97CB6">
            <w:pPr>
              <w:jc w:val="left"/>
              <w:rPr>
                <w:sz w:val="16"/>
                <w:szCs w:val="16"/>
                <w:lang w:val="en-GB"/>
              </w:rPr>
            </w:pPr>
            <w:r w:rsidRPr="00751DBB">
              <w:rPr>
                <w:sz w:val="16"/>
                <w:szCs w:val="16"/>
                <w:lang w:val="en-GB"/>
              </w:rPr>
              <w:t>j</w:t>
            </w:r>
          </w:p>
        </w:tc>
        <w:tc>
          <w:tcPr>
            <w:tcW w:w="3792" w:type="dxa"/>
            <w:noWrap/>
            <w:hideMark/>
          </w:tcPr>
          <w:p w:rsidR="005F4C6A" w:rsidRPr="00751DBB" w:rsidRDefault="005F4C6A" w:rsidP="00A97CB6">
            <w:pPr>
              <w:jc w:val="left"/>
              <w:rPr>
                <w:sz w:val="16"/>
                <w:szCs w:val="16"/>
                <w:lang w:val="en-GB"/>
              </w:rPr>
            </w:pPr>
            <w:r w:rsidRPr="00751DBB">
              <w:rPr>
                <w:sz w:val="16"/>
                <w:szCs w:val="16"/>
                <w:lang w:val="en-GB"/>
              </w:rPr>
              <w:t>j</w:t>
            </w:r>
          </w:p>
        </w:tc>
      </w:tr>
      <w:tr w:rsidR="005F4C6A" w:rsidRPr="00751DBB" w:rsidTr="000A28B0">
        <w:trPr>
          <w:trHeight w:val="255"/>
        </w:trPr>
        <w:tc>
          <w:tcPr>
            <w:tcW w:w="1820" w:type="dxa"/>
            <w:noWrap/>
            <w:hideMark/>
          </w:tcPr>
          <w:p w:rsidR="005F4C6A" w:rsidRPr="00751DBB" w:rsidRDefault="005F4C6A" w:rsidP="00A97CB6">
            <w:pPr>
              <w:jc w:val="left"/>
              <w:rPr>
                <w:sz w:val="16"/>
                <w:szCs w:val="16"/>
                <w:lang w:val="en-GB"/>
              </w:rPr>
            </w:pPr>
            <w:r w:rsidRPr="00751DBB">
              <w:rPr>
                <w:sz w:val="16"/>
                <w:szCs w:val="16"/>
                <w:lang w:val="en-GB"/>
              </w:rPr>
              <w:t>TC2</w:t>
            </w:r>
          </w:p>
        </w:tc>
        <w:tc>
          <w:tcPr>
            <w:tcW w:w="2731" w:type="dxa"/>
            <w:noWrap/>
            <w:hideMark/>
          </w:tcPr>
          <w:p w:rsidR="005F4C6A" w:rsidRPr="00751DBB" w:rsidRDefault="005F4C6A" w:rsidP="00A97CB6">
            <w:pPr>
              <w:jc w:val="left"/>
              <w:rPr>
                <w:sz w:val="16"/>
                <w:szCs w:val="16"/>
                <w:lang w:val="en-GB"/>
              </w:rPr>
            </w:pPr>
            <w:r w:rsidRPr="00751DBB">
              <w:rPr>
                <w:sz w:val="16"/>
                <w:szCs w:val="16"/>
                <w:lang w:val="en-GB"/>
              </w:rPr>
              <w:t>j</w:t>
            </w:r>
          </w:p>
        </w:tc>
        <w:tc>
          <w:tcPr>
            <w:tcW w:w="3792" w:type="dxa"/>
            <w:noWrap/>
            <w:hideMark/>
          </w:tcPr>
          <w:p w:rsidR="005F4C6A" w:rsidRPr="00751DBB" w:rsidRDefault="005F4C6A" w:rsidP="00A97CB6">
            <w:pPr>
              <w:jc w:val="left"/>
              <w:rPr>
                <w:sz w:val="16"/>
                <w:szCs w:val="16"/>
                <w:lang w:val="en-GB"/>
              </w:rPr>
            </w:pPr>
            <w:r w:rsidRPr="00751DBB">
              <w:rPr>
                <w:sz w:val="16"/>
                <w:szCs w:val="16"/>
                <w:lang w:val="en-GB"/>
              </w:rPr>
              <w:t>c</w:t>
            </w:r>
          </w:p>
        </w:tc>
      </w:tr>
      <w:tr w:rsidR="005F4C6A" w:rsidRPr="00751DBB" w:rsidTr="000A28B0">
        <w:trPr>
          <w:trHeight w:val="255"/>
        </w:trPr>
        <w:tc>
          <w:tcPr>
            <w:tcW w:w="1820" w:type="dxa"/>
            <w:noWrap/>
            <w:hideMark/>
          </w:tcPr>
          <w:p w:rsidR="005F4C6A" w:rsidRPr="00751DBB" w:rsidRDefault="005F4C6A" w:rsidP="00A97CB6">
            <w:pPr>
              <w:jc w:val="left"/>
              <w:rPr>
                <w:sz w:val="16"/>
                <w:szCs w:val="16"/>
                <w:lang w:val="en-GB"/>
              </w:rPr>
            </w:pPr>
            <w:r w:rsidRPr="00751DBB">
              <w:rPr>
                <w:sz w:val="16"/>
                <w:szCs w:val="16"/>
                <w:lang w:val="en-GB"/>
              </w:rPr>
              <w:t>TC3</w:t>
            </w:r>
          </w:p>
        </w:tc>
        <w:tc>
          <w:tcPr>
            <w:tcW w:w="2731" w:type="dxa"/>
            <w:noWrap/>
            <w:hideMark/>
          </w:tcPr>
          <w:p w:rsidR="005F4C6A" w:rsidRPr="00751DBB" w:rsidRDefault="005F4C6A" w:rsidP="00A97CB6">
            <w:pPr>
              <w:jc w:val="left"/>
              <w:rPr>
                <w:sz w:val="16"/>
                <w:szCs w:val="16"/>
                <w:lang w:val="en-GB"/>
              </w:rPr>
            </w:pPr>
            <w:r w:rsidRPr="00751DBB">
              <w:rPr>
                <w:sz w:val="16"/>
                <w:szCs w:val="16"/>
                <w:lang w:val="en-GB"/>
              </w:rPr>
              <w:t xml:space="preserve">c </w:t>
            </w:r>
          </w:p>
        </w:tc>
        <w:tc>
          <w:tcPr>
            <w:tcW w:w="3792" w:type="dxa"/>
            <w:noWrap/>
            <w:hideMark/>
          </w:tcPr>
          <w:p w:rsidR="005F4C6A" w:rsidRPr="00751DBB" w:rsidRDefault="005F4C6A" w:rsidP="00A97CB6">
            <w:pPr>
              <w:jc w:val="left"/>
              <w:rPr>
                <w:sz w:val="16"/>
                <w:szCs w:val="16"/>
                <w:lang w:val="en-GB"/>
              </w:rPr>
            </w:pPr>
            <w:r w:rsidRPr="00751DBB">
              <w:rPr>
                <w:sz w:val="16"/>
                <w:szCs w:val="16"/>
                <w:lang w:val="en-GB"/>
              </w:rPr>
              <w:t>c</w:t>
            </w:r>
          </w:p>
        </w:tc>
      </w:tr>
      <w:tr w:rsidR="00B70A45" w:rsidRPr="00751DBB" w:rsidTr="000A28B0">
        <w:trPr>
          <w:trHeight w:val="255"/>
        </w:trPr>
        <w:tc>
          <w:tcPr>
            <w:tcW w:w="1820" w:type="dxa"/>
            <w:noWrap/>
            <w:hideMark/>
          </w:tcPr>
          <w:p w:rsidR="00B70A45" w:rsidRPr="00751DBB" w:rsidRDefault="00B70A45" w:rsidP="00A97CB6">
            <w:pPr>
              <w:jc w:val="left"/>
              <w:rPr>
                <w:sz w:val="16"/>
                <w:szCs w:val="16"/>
                <w:lang w:val="en-GB"/>
              </w:rPr>
            </w:pPr>
            <w:r w:rsidRPr="00751DBB">
              <w:rPr>
                <w:sz w:val="16"/>
                <w:szCs w:val="16"/>
                <w:lang w:val="en-GB"/>
              </w:rPr>
              <w:t>TC4</w:t>
            </w:r>
          </w:p>
        </w:tc>
        <w:tc>
          <w:tcPr>
            <w:tcW w:w="2731" w:type="dxa"/>
            <w:noWrap/>
            <w:hideMark/>
          </w:tcPr>
          <w:p w:rsidR="00B70A45" w:rsidRPr="00751DBB" w:rsidRDefault="00B70A45" w:rsidP="00A97CB6">
            <w:pPr>
              <w:jc w:val="left"/>
              <w:rPr>
                <w:sz w:val="16"/>
                <w:szCs w:val="16"/>
                <w:lang w:val="en-GB"/>
              </w:rPr>
            </w:pPr>
            <w:r w:rsidRPr="00751DBB">
              <w:rPr>
                <w:sz w:val="16"/>
                <w:szCs w:val="16"/>
                <w:lang w:val="en-GB"/>
              </w:rPr>
              <w:t xml:space="preserve">c </w:t>
            </w:r>
          </w:p>
        </w:tc>
        <w:tc>
          <w:tcPr>
            <w:tcW w:w="3792" w:type="dxa"/>
            <w:noWrap/>
            <w:hideMark/>
          </w:tcPr>
          <w:p w:rsidR="00B70A45" w:rsidRPr="00751DBB" w:rsidRDefault="00B70A45" w:rsidP="00A97CB6">
            <w:pPr>
              <w:jc w:val="left"/>
              <w:rPr>
                <w:sz w:val="16"/>
                <w:szCs w:val="16"/>
                <w:lang w:val="en-GB"/>
              </w:rPr>
            </w:pPr>
            <w:r w:rsidRPr="00751DBB">
              <w:rPr>
                <w:sz w:val="16"/>
                <w:szCs w:val="16"/>
                <w:lang w:val="en-GB"/>
              </w:rPr>
              <w:t>j</w:t>
            </w:r>
          </w:p>
        </w:tc>
      </w:tr>
      <w:tr w:rsidR="00B70A45" w:rsidRPr="00751DBB" w:rsidTr="000A28B0">
        <w:trPr>
          <w:trHeight w:val="255"/>
        </w:trPr>
        <w:tc>
          <w:tcPr>
            <w:tcW w:w="1820" w:type="dxa"/>
            <w:noWrap/>
          </w:tcPr>
          <w:p w:rsidR="00B70A45" w:rsidRPr="00751DBB" w:rsidRDefault="00B70A45" w:rsidP="00B65BD3">
            <w:pPr>
              <w:ind w:left="-93"/>
              <w:jc w:val="left"/>
              <w:rPr>
                <w:sz w:val="16"/>
                <w:szCs w:val="16"/>
                <w:lang w:val="en-GB"/>
              </w:rPr>
            </w:pPr>
            <w:r w:rsidRPr="00751DBB">
              <w:rPr>
                <w:sz w:val="16"/>
                <w:szCs w:val="16"/>
                <w:lang w:val="en-GB"/>
              </w:rPr>
              <w:t>Sample command line options used:</w:t>
            </w:r>
          </w:p>
          <w:p w:rsidR="00B70A45" w:rsidRPr="00751DBB" w:rsidRDefault="00B70A45" w:rsidP="00B65BD3">
            <w:pPr>
              <w:jc w:val="left"/>
              <w:rPr>
                <w:szCs w:val="18"/>
                <w:lang w:val="en-GB"/>
              </w:rPr>
            </w:pPr>
          </w:p>
        </w:tc>
        <w:tc>
          <w:tcPr>
            <w:tcW w:w="2731" w:type="dxa"/>
            <w:noWrap/>
          </w:tcPr>
          <w:p w:rsidR="00B70A45" w:rsidRPr="00751DBB" w:rsidRDefault="00B70A45" w:rsidP="002173CA">
            <w:pPr>
              <w:spacing w:after="0"/>
              <w:jc w:val="left"/>
              <w:rPr>
                <w:rFonts w:ascii="Consolas" w:hAnsi="Consolas" w:cs="Consolas"/>
                <w:sz w:val="16"/>
                <w:szCs w:val="16"/>
                <w:lang w:val="en-GB"/>
              </w:rPr>
            </w:pPr>
            <w:r w:rsidRPr="00751DBB">
              <w:rPr>
                <w:rFonts w:ascii="Consolas" w:hAnsi="Consolas" w:cs="Consolas"/>
                <w:sz w:val="16"/>
                <w:szCs w:val="16"/>
                <w:lang w:val="en-GB"/>
              </w:rPr>
              <w:t xml:space="preserve">Encrypt: </w:t>
            </w:r>
          </w:p>
          <w:p w:rsidR="00142891" w:rsidRPr="00751DBB" w:rsidRDefault="00B70A45" w:rsidP="002173CA">
            <w:pPr>
              <w:spacing w:after="0"/>
              <w:jc w:val="left"/>
              <w:rPr>
                <w:rFonts w:ascii="Consolas" w:hAnsi="Consolas" w:cs="Consolas"/>
                <w:sz w:val="16"/>
                <w:szCs w:val="16"/>
                <w:lang w:val="en-GB"/>
              </w:rPr>
            </w:pPr>
            <w:r w:rsidRPr="00751DBB">
              <w:rPr>
                <w:rFonts w:ascii="Consolas" w:hAnsi="Consolas" w:cs="Consolas"/>
                <w:sz w:val="16"/>
                <w:szCs w:val="16"/>
                <w:lang w:val="en-GB"/>
              </w:rPr>
              <w:t>If j, then using:</w:t>
            </w:r>
          </w:p>
          <w:p w:rsidR="008A10AF" w:rsidRPr="00751DBB" w:rsidRDefault="00B70A45" w:rsidP="002173CA">
            <w:pPr>
              <w:spacing w:after="0"/>
              <w:jc w:val="left"/>
              <w:rPr>
                <w:rFonts w:ascii="Consolas" w:hAnsi="Consolas" w:cs="Consolas"/>
                <w:sz w:val="16"/>
                <w:szCs w:val="16"/>
                <w:lang w:val="en-GB"/>
              </w:rPr>
            </w:pPr>
            <w:r w:rsidRPr="00751DBB">
              <w:rPr>
                <w:rFonts w:ascii="Consolas" w:hAnsi="Consolas" w:cs="Consolas"/>
                <w:sz w:val="16"/>
                <w:szCs w:val="16"/>
                <w:lang w:val="en-GB"/>
              </w:rPr>
              <w:t xml:space="preserve">-cdoc-recipient </w:t>
            </w:r>
            <w:r w:rsidR="007C783B" w:rsidRPr="00751DBB">
              <w:rPr>
                <w:rFonts w:ascii="Consolas" w:hAnsi="Consolas" w:cs="Consolas"/>
                <w:sz w:val="16"/>
                <w:szCs w:val="16"/>
                <w:lang w:val="en-GB"/>
              </w:rPr>
              <w:t>&lt;pem file&gt;</w:t>
            </w:r>
          </w:p>
          <w:p w:rsidR="00B70A45" w:rsidRPr="00751DBB" w:rsidRDefault="007C783B" w:rsidP="002173CA">
            <w:pPr>
              <w:spacing w:after="0"/>
              <w:jc w:val="left"/>
              <w:rPr>
                <w:rFonts w:ascii="Consolas" w:hAnsi="Consolas" w:cs="Consolas"/>
                <w:sz w:val="16"/>
                <w:szCs w:val="16"/>
                <w:lang w:val="en-GB"/>
              </w:rPr>
            </w:pPr>
            <w:r w:rsidRPr="00751DBB">
              <w:rPr>
                <w:rFonts w:ascii="Consolas" w:hAnsi="Consolas" w:cs="Consolas"/>
                <w:sz w:val="16"/>
                <w:szCs w:val="16"/>
                <w:lang w:val="en-GB"/>
              </w:rPr>
              <w:t>-cdoc-encrypt-sk &lt;input file&gt;</w:t>
            </w:r>
          </w:p>
          <w:p w:rsidR="002173CA" w:rsidRPr="00751DBB" w:rsidRDefault="002173CA" w:rsidP="002173CA">
            <w:pPr>
              <w:spacing w:after="0"/>
              <w:jc w:val="left"/>
              <w:rPr>
                <w:rFonts w:ascii="Consolas" w:hAnsi="Consolas" w:cs="Consolas"/>
                <w:sz w:val="16"/>
                <w:szCs w:val="16"/>
                <w:lang w:val="en-GB"/>
              </w:rPr>
            </w:pPr>
          </w:p>
          <w:p w:rsidR="00142891" w:rsidRPr="00751DBB" w:rsidRDefault="00B70A45" w:rsidP="002173CA">
            <w:pPr>
              <w:spacing w:after="0"/>
              <w:jc w:val="left"/>
              <w:rPr>
                <w:rFonts w:ascii="Consolas" w:hAnsi="Consolas" w:cs="Consolas"/>
                <w:sz w:val="16"/>
                <w:szCs w:val="16"/>
                <w:lang w:val="en-GB"/>
              </w:rPr>
            </w:pPr>
            <w:r w:rsidRPr="00751DBB">
              <w:rPr>
                <w:rFonts w:ascii="Consolas" w:hAnsi="Consolas" w:cs="Consolas"/>
                <w:sz w:val="16"/>
                <w:szCs w:val="16"/>
                <w:lang w:val="en-GB"/>
              </w:rPr>
              <w:t xml:space="preserve">If c, then using: </w:t>
            </w:r>
          </w:p>
          <w:p w:rsidR="008A10AF" w:rsidRPr="00751DBB" w:rsidRDefault="007C783B" w:rsidP="002173CA">
            <w:pPr>
              <w:spacing w:after="0"/>
              <w:jc w:val="left"/>
              <w:rPr>
                <w:rFonts w:ascii="Consolas" w:hAnsi="Consolas" w:cs="Consolas"/>
                <w:sz w:val="16"/>
                <w:szCs w:val="16"/>
                <w:lang w:val="en-GB"/>
              </w:rPr>
            </w:pPr>
            <w:r w:rsidRPr="00751DBB">
              <w:rPr>
                <w:rFonts w:ascii="Consolas" w:hAnsi="Consolas" w:cs="Consolas"/>
                <w:sz w:val="16"/>
                <w:szCs w:val="16"/>
                <w:lang w:val="en-GB"/>
              </w:rPr>
              <w:t>-encrecv &lt;pem file&gt;</w:t>
            </w:r>
            <w:r w:rsidR="00B70A45" w:rsidRPr="00751DBB">
              <w:rPr>
                <w:rFonts w:ascii="Consolas" w:hAnsi="Consolas" w:cs="Consolas"/>
                <w:sz w:val="16"/>
                <w:szCs w:val="16"/>
                <w:lang w:val="en-GB"/>
              </w:rPr>
              <w:t xml:space="preserve"> </w:t>
            </w:r>
          </w:p>
          <w:p w:rsidR="00B70A45" w:rsidRPr="00751DBB" w:rsidRDefault="007C783B" w:rsidP="002173CA">
            <w:pPr>
              <w:spacing w:after="0"/>
              <w:jc w:val="left"/>
              <w:rPr>
                <w:rFonts w:ascii="Consolas" w:hAnsi="Consolas" w:cs="Consolas"/>
                <w:sz w:val="16"/>
                <w:szCs w:val="16"/>
                <w:lang w:val="en-GB"/>
              </w:rPr>
            </w:pPr>
            <w:r w:rsidRPr="00751DBB">
              <w:rPr>
                <w:rFonts w:ascii="Consolas" w:hAnsi="Consolas" w:cs="Consolas"/>
                <w:sz w:val="16"/>
                <w:szCs w:val="16"/>
                <w:lang w:val="en-GB"/>
              </w:rPr>
              <w:t>-encrypt-file &lt;input file&gt;</w:t>
            </w:r>
            <w:r w:rsidR="00B70A45" w:rsidRPr="00751DBB">
              <w:rPr>
                <w:rFonts w:ascii="Consolas" w:hAnsi="Consolas" w:cs="Consolas"/>
                <w:sz w:val="16"/>
                <w:szCs w:val="16"/>
                <w:lang w:val="en-GB"/>
              </w:rPr>
              <w:t xml:space="preserve"> </w:t>
            </w:r>
            <w:r w:rsidR="00655ADC" w:rsidRPr="00751DBB">
              <w:rPr>
                <w:rFonts w:ascii="Consolas" w:hAnsi="Consolas" w:cs="Consolas"/>
                <w:sz w:val="16"/>
                <w:szCs w:val="16"/>
                <w:lang w:val="en-GB"/>
              </w:rPr>
              <w:t>&lt;</w:t>
            </w:r>
            <w:r w:rsidR="00B70A45" w:rsidRPr="00751DBB">
              <w:rPr>
                <w:rFonts w:ascii="Consolas" w:hAnsi="Consolas" w:cs="Consolas"/>
                <w:sz w:val="16"/>
                <w:szCs w:val="16"/>
                <w:lang w:val="en-GB"/>
              </w:rPr>
              <w:t>text/plain</w:t>
            </w:r>
            <w:r w:rsidR="00655ADC" w:rsidRPr="00751DBB">
              <w:rPr>
                <w:rFonts w:ascii="Consolas" w:hAnsi="Consolas" w:cs="Consolas"/>
                <w:sz w:val="16"/>
                <w:szCs w:val="16"/>
                <w:lang w:val="en-GB"/>
              </w:rPr>
              <w:t>&gt;</w:t>
            </w:r>
          </w:p>
        </w:tc>
        <w:tc>
          <w:tcPr>
            <w:tcW w:w="3792" w:type="dxa"/>
            <w:noWrap/>
          </w:tcPr>
          <w:p w:rsidR="00B70A45" w:rsidRPr="00751DBB" w:rsidRDefault="00B70A45" w:rsidP="002173CA">
            <w:pPr>
              <w:spacing w:after="0"/>
              <w:jc w:val="left"/>
              <w:rPr>
                <w:rFonts w:ascii="Consolas" w:hAnsi="Consolas" w:cs="Consolas"/>
                <w:sz w:val="16"/>
                <w:szCs w:val="16"/>
                <w:lang w:val="en-GB"/>
              </w:rPr>
            </w:pPr>
            <w:r w:rsidRPr="00751DBB">
              <w:rPr>
                <w:rFonts w:ascii="Consolas" w:hAnsi="Consolas" w:cs="Consolas"/>
                <w:sz w:val="16"/>
                <w:szCs w:val="16"/>
                <w:lang w:val="en-GB"/>
              </w:rPr>
              <w:t>Decrypt</w:t>
            </w:r>
            <w:r w:rsidR="00142891" w:rsidRPr="00751DBB">
              <w:rPr>
                <w:rFonts w:ascii="Consolas" w:hAnsi="Consolas" w:cs="Consolas"/>
                <w:sz w:val="16"/>
                <w:szCs w:val="16"/>
                <w:lang w:val="en-GB"/>
              </w:rPr>
              <w:t>, step 1 (output to .ddoc)</w:t>
            </w:r>
            <w:r w:rsidRPr="00751DBB">
              <w:rPr>
                <w:rFonts w:ascii="Consolas" w:hAnsi="Consolas" w:cs="Consolas"/>
                <w:sz w:val="16"/>
                <w:szCs w:val="16"/>
                <w:lang w:val="en-GB"/>
              </w:rPr>
              <w:t>:</w:t>
            </w:r>
          </w:p>
          <w:p w:rsidR="002173CA" w:rsidRPr="00751DBB" w:rsidRDefault="00B70A45" w:rsidP="002173CA">
            <w:pPr>
              <w:spacing w:after="0"/>
              <w:jc w:val="left"/>
              <w:rPr>
                <w:lang w:val="en-GB"/>
              </w:rPr>
            </w:pPr>
            <w:r w:rsidRPr="00751DBB">
              <w:rPr>
                <w:rFonts w:ascii="Consolas" w:hAnsi="Consolas" w:cs="Consolas"/>
                <w:sz w:val="16"/>
                <w:szCs w:val="16"/>
                <w:lang w:val="en-GB"/>
              </w:rPr>
              <w:t>If j, then using:</w:t>
            </w:r>
            <w:r w:rsidRPr="00751DBB">
              <w:rPr>
                <w:lang w:val="en-GB"/>
              </w:rPr>
              <w:t xml:space="preserve"> </w:t>
            </w:r>
          </w:p>
          <w:p w:rsidR="008A10AF" w:rsidRPr="00751DBB" w:rsidRDefault="007C783B" w:rsidP="002173CA">
            <w:pPr>
              <w:spacing w:after="0"/>
              <w:jc w:val="left"/>
              <w:rPr>
                <w:rFonts w:ascii="Consolas" w:hAnsi="Consolas" w:cs="Consolas"/>
                <w:sz w:val="16"/>
                <w:szCs w:val="16"/>
                <w:lang w:val="en-GB"/>
              </w:rPr>
            </w:pPr>
            <w:r w:rsidRPr="00751DBB">
              <w:rPr>
                <w:rFonts w:ascii="Consolas" w:hAnsi="Consolas" w:cs="Consolas"/>
                <w:sz w:val="16"/>
                <w:szCs w:val="16"/>
                <w:lang w:val="en-GB"/>
              </w:rPr>
              <w:t>-cdoc-in &lt;tmp_data/in_file_name_wo_ext</w:t>
            </w:r>
            <w:r w:rsidR="00B70A45" w:rsidRPr="00751DBB">
              <w:rPr>
                <w:rFonts w:ascii="Consolas" w:hAnsi="Consolas" w:cs="Consolas"/>
                <w:sz w:val="16"/>
                <w:szCs w:val="16"/>
                <w:lang w:val="en-GB"/>
              </w:rPr>
              <w:t>.c</w:t>
            </w:r>
            <w:r w:rsidRPr="00751DBB">
              <w:rPr>
                <w:rFonts w:ascii="Consolas" w:hAnsi="Consolas" w:cs="Consolas"/>
                <w:sz w:val="16"/>
                <w:szCs w:val="16"/>
                <w:lang w:val="en-GB"/>
              </w:rPr>
              <w:t>doc&gt;</w:t>
            </w:r>
            <w:r w:rsidR="00B70A45" w:rsidRPr="00751DBB">
              <w:rPr>
                <w:rFonts w:ascii="Consolas" w:hAnsi="Consolas" w:cs="Consolas"/>
                <w:sz w:val="16"/>
                <w:szCs w:val="16"/>
                <w:lang w:val="en-GB"/>
              </w:rPr>
              <w:t xml:space="preserve"> </w:t>
            </w:r>
          </w:p>
          <w:p w:rsidR="00B70A45" w:rsidRPr="00751DBB" w:rsidRDefault="00B70A45" w:rsidP="002173CA">
            <w:pPr>
              <w:spacing w:after="0"/>
              <w:jc w:val="left"/>
              <w:rPr>
                <w:rFonts w:ascii="Consolas" w:hAnsi="Consolas" w:cs="Consolas"/>
                <w:sz w:val="16"/>
                <w:szCs w:val="16"/>
                <w:lang w:val="en-GB"/>
              </w:rPr>
            </w:pPr>
            <w:r w:rsidRPr="00751DBB">
              <w:rPr>
                <w:rFonts w:ascii="Consolas" w:hAnsi="Consolas" w:cs="Consolas"/>
                <w:sz w:val="16"/>
                <w:szCs w:val="16"/>
                <w:lang w:val="en-GB"/>
              </w:rPr>
              <w:t xml:space="preserve">-cdoc-decrypt-sk </w:t>
            </w:r>
            <w:r w:rsidR="007C783B" w:rsidRPr="00751DBB">
              <w:rPr>
                <w:rFonts w:ascii="Consolas" w:hAnsi="Consolas" w:cs="Consolas"/>
                <w:sz w:val="16"/>
                <w:szCs w:val="16"/>
                <w:lang w:val="en-GB"/>
              </w:rPr>
              <w:t>&lt;pin1&gt; &lt;tmp_data/in_file_name_wo_ext.decrypted-tools_first_letter(tool).ddoc&gt;</w:t>
            </w:r>
          </w:p>
          <w:p w:rsidR="002173CA" w:rsidRPr="00751DBB" w:rsidRDefault="002173CA" w:rsidP="002173CA">
            <w:pPr>
              <w:spacing w:after="0"/>
              <w:jc w:val="left"/>
              <w:rPr>
                <w:rFonts w:ascii="Consolas" w:hAnsi="Consolas" w:cs="Consolas"/>
                <w:sz w:val="16"/>
                <w:szCs w:val="16"/>
                <w:lang w:val="en-GB"/>
              </w:rPr>
            </w:pPr>
          </w:p>
          <w:p w:rsidR="002173CA" w:rsidRPr="00751DBB" w:rsidRDefault="00142891" w:rsidP="002173CA">
            <w:pPr>
              <w:spacing w:after="0"/>
              <w:jc w:val="left"/>
              <w:rPr>
                <w:rFonts w:ascii="Consolas" w:hAnsi="Consolas" w:cs="Consolas"/>
                <w:sz w:val="16"/>
                <w:szCs w:val="16"/>
                <w:lang w:val="en-GB"/>
              </w:rPr>
            </w:pPr>
            <w:r w:rsidRPr="00751DBB">
              <w:rPr>
                <w:rFonts w:ascii="Consolas" w:hAnsi="Consolas" w:cs="Consolas"/>
                <w:sz w:val="16"/>
                <w:szCs w:val="16"/>
                <w:lang w:val="en-GB"/>
              </w:rPr>
              <w:t xml:space="preserve">If d, then using: </w:t>
            </w:r>
          </w:p>
          <w:p w:rsidR="00142891" w:rsidRPr="00751DBB" w:rsidRDefault="007C783B" w:rsidP="002173CA">
            <w:pPr>
              <w:spacing w:after="0"/>
              <w:jc w:val="left"/>
              <w:rPr>
                <w:rFonts w:ascii="Consolas" w:hAnsi="Consolas" w:cs="Consolas"/>
                <w:sz w:val="16"/>
                <w:szCs w:val="16"/>
                <w:lang w:val="en-GB"/>
              </w:rPr>
            </w:pPr>
            <w:r w:rsidRPr="00751DBB">
              <w:rPr>
                <w:rFonts w:ascii="Consolas" w:hAnsi="Consolas" w:cs="Consolas"/>
                <w:sz w:val="16"/>
                <w:szCs w:val="16"/>
                <w:lang w:val="en-GB"/>
              </w:rPr>
              <w:t>-decrypt-file &lt;</w:t>
            </w:r>
            <w:r w:rsidR="00142891" w:rsidRPr="00751DBB">
              <w:rPr>
                <w:rFonts w:ascii="Consolas" w:hAnsi="Consolas" w:cs="Consolas"/>
                <w:sz w:val="16"/>
                <w:szCs w:val="16"/>
                <w:lang w:val="en-GB"/>
              </w:rPr>
              <w:t>tmp_da</w:t>
            </w:r>
            <w:r w:rsidRPr="00751DBB">
              <w:rPr>
                <w:rFonts w:ascii="Consolas" w:hAnsi="Consolas" w:cs="Consolas"/>
                <w:sz w:val="16"/>
                <w:szCs w:val="16"/>
                <w:lang w:val="en-GB"/>
              </w:rPr>
              <w:t>ta/#{in_file_name_wo_ext}.cdoc&gt; &lt;</w:t>
            </w:r>
            <w:r w:rsidR="00142891" w:rsidRPr="00751DBB">
              <w:rPr>
                <w:rFonts w:ascii="Consolas" w:hAnsi="Consolas" w:cs="Consolas"/>
                <w:sz w:val="16"/>
                <w:szCs w:val="16"/>
                <w:lang w:val="en-GB"/>
              </w:rPr>
              <w:t>tmp_data/#{i</w:t>
            </w:r>
            <w:r w:rsidRPr="00751DBB">
              <w:rPr>
                <w:rFonts w:ascii="Consolas" w:hAnsi="Consolas" w:cs="Consolas"/>
                <w:sz w:val="16"/>
                <w:szCs w:val="16"/>
                <w:lang w:val="en-GB"/>
              </w:rPr>
              <w:t>n_file_name_wo_ext}.decrypted-tools_first_letter(tool)</w:t>
            </w:r>
            <w:r w:rsidR="00142891" w:rsidRPr="00751DBB">
              <w:rPr>
                <w:rFonts w:ascii="Consolas" w:hAnsi="Consolas" w:cs="Consolas"/>
                <w:sz w:val="16"/>
                <w:szCs w:val="16"/>
                <w:lang w:val="en-GB"/>
              </w:rPr>
              <w:t>.d</w:t>
            </w:r>
            <w:r w:rsidRPr="00751DBB">
              <w:rPr>
                <w:rFonts w:ascii="Consolas" w:hAnsi="Consolas" w:cs="Consolas"/>
                <w:sz w:val="16"/>
                <w:szCs w:val="16"/>
                <w:lang w:val="en-GB"/>
              </w:rPr>
              <w:t>doc&gt; &lt;pin1&gt;</w:t>
            </w:r>
          </w:p>
          <w:p w:rsidR="002173CA" w:rsidRPr="00751DBB" w:rsidRDefault="002173CA" w:rsidP="002173CA">
            <w:pPr>
              <w:spacing w:after="0"/>
              <w:jc w:val="left"/>
              <w:rPr>
                <w:rFonts w:ascii="Consolas" w:hAnsi="Consolas" w:cs="Consolas"/>
                <w:sz w:val="16"/>
                <w:szCs w:val="16"/>
                <w:lang w:val="en-GB"/>
              </w:rPr>
            </w:pPr>
          </w:p>
          <w:p w:rsidR="00142891" w:rsidRPr="00751DBB" w:rsidRDefault="00142891" w:rsidP="002173CA">
            <w:pPr>
              <w:spacing w:after="0"/>
              <w:jc w:val="left"/>
              <w:rPr>
                <w:rFonts w:ascii="Consolas" w:hAnsi="Consolas" w:cs="Consolas"/>
                <w:sz w:val="16"/>
                <w:szCs w:val="16"/>
                <w:lang w:val="en-GB"/>
              </w:rPr>
            </w:pPr>
            <w:r w:rsidRPr="00751DBB">
              <w:rPr>
                <w:rFonts w:ascii="Consolas" w:hAnsi="Consolas" w:cs="Consolas"/>
                <w:sz w:val="16"/>
                <w:szCs w:val="16"/>
                <w:lang w:val="en-GB"/>
              </w:rPr>
              <w:t>Decrypt, step 2 (extraction from .ddoc):</w:t>
            </w:r>
          </w:p>
          <w:p w:rsidR="008A10AF" w:rsidRPr="00751DBB" w:rsidRDefault="007C783B" w:rsidP="002173CA">
            <w:pPr>
              <w:spacing w:after="0"/>
              <w:jc w:val="left"/>
              <w:rPr>
                <w:rFonts w:ascii="Consolas" w:hAnsi="Consolas" w:cs="Consolas"/>
                <w:sz w:val="16"/>
                <w:szCs w:val="16"/>
                <w:lang w:val="en-GB"/>
              </w:rPr>
            </w:pPr>
            <w:r w:rsidRPr="00751DBB">
              <w:rPr>
                <w:rFonts w:ascii="Consolas" w:hAnsi="Consolas" w:cs="Consolas"/>
                <w:sz w:val="16"/>
                <w:szCs w:val="16"/>
                <w:lang w:val="en-GB"/>
              </w:rPr>
              <w:t>-ddoc-in &lt;tmp_data/</w:t>
            </w:r>
            <w:r w:rsidR="00142891" w:rsidRPr="00751DBB">
              <w:rPr>
                <w:rFonts w:ascii="Consolas" w:hAnsi="Consolas" w:cs="Consolas"/>
                <w:sz w:val="16"/>
                <w:szCs w:val="16"/>
                <w:lang w:val="en-GB"/>
              </w:rPr>
              <w:t>i</w:t>
            </w:r>
            <w:r w:rsidRPr="00751DBB">
              <w:rPr>
                <w:rFonts w:ascii="Consolas" w:hAnsi="Consolas" w:cs="Consolas"/>
                <w:sz w:val="16"/>
                <w:szCs w:val="16"/>
                <w:lang w:val="en-GB"/>
              </w:rPr>
              <w:t>n_file_name_wo_ext}.decrypted-tools_first_letter(tool).ddoc&gt;</w:t>
            </w:r>
          </w:p>
          <w:p w:rsidR="00B70A45" w:rsidRPr="00751DBB" w:rsidRDefault="00142891" w:rsidP="002173CA">
            <w:pPr>
              <w:spacing w:after="0"/>
              <w:jc w:val="left"/>
              <w:rPr>
                <w:rFonts w:ascii="Consolas" w:hAnsi="Consolas" w:cs="Consolas"/>
                <w:sz w:val="16"/>
                <w:szCs w:val="16"/>
                <w:lang w:val="en-GB"/>
              </w:rPr>
            </w:pPr>
            <w:r w:rsidRPr="00751DBB">
              <w:rPr>
                <w:rFonts w:ascii="Consolas" w:hAnsi="Consolas" w:cs="Consolas"/>
                <w:sz w:val="16"/>
                <w:szCs w:val="16"/>
                <w:lang w:val="en-GB"/>
              </w:rPr>
              <w:t xml:space="preserve">-ddoc-extract </w:t>
            </w:r>
            <w:r w:rsidR="007C783B" w:rsidRPr="00751DBB">
              <w:rPr>
                <w:rFonts w:ascii="Consolas" w:hAnsi="Consolas" w:cs="Consolas"/>
                <w:sz w:val="16"/>
                <w:szCs w:val="16"/>
                <w:lang w:val="en-GB"/>
              </w:rPr>
              <w:t>&lt;extraxt_file_matker=</w:t>
            </w:r>
            <w:r w:rsidRPr="00751DBB">
              <w:rPr>
                <w:rFonts w:ascii="Consolas" w:hAnsi="Consolas" w:cs="Consolas"/>
                <w:sz w:val="16"/>
                <w:szCs w:val="16"/>
                <w:lang w:val="en-GB"/>
              </w:rPr>
              <w:t>D0</w:t>
            </w:r>
            <w:r w:rsidR="007C783B" w:rsidRPr="00751DBB">
              <w:rPr>
                <w:rFonts w:ascii="Consolas" w:hAnsi="Consolas" w:cs="Consolas"/>
                <w:sz w:val="16"/>
                <w:szCs w:val="16"/>
                <w:lang w:val="en-GB"/>
              </w:rPr>
              <w:t>&gt; &lt;tmp_data/in_file_name_wo_ext.decrypted-</w:t>
            </w:r>
            <w:r w:rsidRPr="00751DBB">
              <w:rPr>
                <w:rFonts w:ascii="Consolas" w:hAnsi="Consolas" w:cs="Consolas"/>
                <w:sz w:val="16"/>
                <w:szCs w:val="16"/>
                <w:lang w:val="en-GB"/>
              </w:rPr>
              <w:t>tools_first_letter(tool)</w:t>
            </w:r>
            <w:r w:rsidR="007C783B" w:rsidRPr="00751DBB">
              <w:rPr>
                <w:rFonts w:ascii="Consolas" w:hAnsi="Consolas" w:cs="Consolas"/>
                <w:sz w:val="16"/>
                <w:szCs w:val="16"/>
                <w:lang w:val="en-GB"/>
              </w:rPr>
              <w:t>&gt;</w:t>
            </w:r>
          </w:p>
        </w:tc>
      </w:tr>
    </w:tbl>
    <w:p w:rsidR="00F03225" w:rsidRPr="00751DBB" w:rsidRDefault="00F03225" w:rsidP="00FC3054">
      <w:pPr>
        <w:rPr>
          <w:sz w:val="18"/>
          <w:szCs w:val="18"/>
          <w:lang w:val="en-GB"/>
        </w:rPr>
      </w:pPr>
    </w:p>
    <w:p w:rsidR="005B5715" w:rsidRPr="00751DBB" w:rsidRDefault="0067206E" w:rsidP="001B061A">
      <w:pPr>
        <w:pStyle w:val="Pealkiri21"/>
        <w:rPr>
          <w:lang w:val="en-GB"/>
        </w:rPr>
      </w:pPr>
      <w:bookmarkStart w:id="54" w:name="_Toc345343036"/>
      <w:r w:rsidRPr="00751DBB">
        <w:rPr>
          <w:lang w:val="en-GB"/>
        </w:rPr>
        <w:t>C</w:t>
      </w:r>
      <w:r w:rsidR="005B5715" w:rsidRPr="00751DBB">
        <w:rPr>
          <w:lang w:val="en-GB"/>
        </w:rPr>
        <w:t xml:space="preserve">DigiDoc API’s </w:t>
      </w:r>
      <w:r w:rsidRPr="00751DBB">
        <w:rPr>
          <w:lang w:val="en-GB"/>
        </w:rPr>
        <w:t>usage in C</w:t>
      </w:r>
      <w:r w:rsidR="001411EE" w:rsidRPr="00751DBB">
        <w:rPr>
          <w:lang w:val="en-GB"/>
        </w:rPr>
        <w:t>DigiDoc utility</w:t>
      </w:r>
      <w:r w:rsidR="00BF18D7" w:rsidRPr="00751DBB">
        <w:rPr>
          <w:lang w:val="en-GB"/>
        </w:rPr>
        <w:t xml:space="preserve"> program</w:t>
      </w:r>
      <w:bookmarkEnd w:id="54"/>
    </w:p>
    <w:p w:rsidR="000C1E7E" w:rsidRPr="00751DBB" w:rsidRDefault="00B26B91" w:rsidP="001411EE">
      <w:pPr>
        <w:rPr>
          <w:lang w:val="en-GB"/>
        </w:rPr>
      </w:pPr>
      <w:r w:rsidRPr="00751DBB">
        <w:rPr>
          <w:lang w:val="en-GB"/>
        </w:rPr>
        <w:t>The C</w:t>
      </w:r>
      <w:r w:rsidR="001411EE" w:rsidRPr="00751DBB">
        <w:rPr>
          <w:lang w:val="en-GB"/>
        </w:rPr>
        <w:t>DigiDoc API’s methods t</w:t>
      </w:r>
      <w:r w:rsidRPr="00751DBB">
        <w:rPr>
          <w:lang w:val="en-GB"/>
        </w:rPr>
        <w:t>hat are directly called out by C</w:t>
      </w:r>
      <w:r w:rsidR="001411EE" w:rsidRPr="00751DBB">
        <w:rPr>
          <w:lang w:val="en-GB"/>
        </w:rPr>
        <w:t xml:space="preserve">DigiDoc utility program are listed </w:t>
      </w:r>
      <w:r w:rsidR="000C1E7E" w:rsidRPr="00751DBB">
        <w:rPr>
          <w:lang w:val="en-GB"/>
        </w:rPr>
        <w:t xml:space="preserve">in the table </w:t>
      </w:r>
      <w:r w:rsidR="001411EE" w:rsidRPr="00751DBB">
        <w:rPr>
          <w:lang w:val="en-GB"/>
        </w:rPr>
        <w:t xml:space="preserve">below. </w:t>
      </w:r>
      <w:r w:rsidR="00885070" w:rsidRPr="00751DBB">
        <w:rPr>
          <w:lang w:val="en-GB"/>
        </w:rPr>
        <w:t>Note that as the API is tested via the CDigiDoc utility program then the following</w:t>
      </w:r>
      <w:r w:rsidR="00EC3F3E" w:rsidRPr="00751DBB">
        <w:rPr>
          <w:lang w:val="en-GB"/>
        </w:rPr>
        <w:t xml:space="preserve"> functions have been tested</w:t>
      </w:r>
      <w:r w:rsidR="005503CF" w:rsidRPr="00751DBB">
        <w:rPr>
          <w:lang w:val="en-GB"/>
        </w:rPr>
        <w:t xml:space="preserve"> the most thoroughly.</w:t>
      </w:r>
    </w:p>
    <w:tbl>
      <w:tblPr>
        <w:tblStyle w:val="Param"/>
        <w:tblW w:w="5000" w:type="pct"/>
        <w:tblInd w:w="0" w:type="dxa"/>
        <w:tblLayout w:type="fixed"/>
        <w:tblLook w:val="04A0" w:firstRow="1" w:lastRow="0" w:firstColumn="1" w:lastColumn="0" w:noHBand="0" w:noVBand="1"/>
      </w:tblPr>
      <w:tblGrid>
        <w:gridCol w:w="2802"/>
        <w:gridCol w:w="5634"/>
      </w:tblGrid>
      <w:tr w:rsidR="00F32A44" w:rsidRPr="00751DBB" w:rsidTr="002C6542">
        <w:trPr>
          <w:cnfStyle w:val="100000000000" w:firstRow="1" w:lastRow="0" w:firstColumn="0" w:lastColumn="0" w:oddVBand="0" w:evenVBand="0" w:oddHBand="0" w:evenHBand="0" w:firstRowFirstColumn="0" w:firstRowLastColumn="0" w:lastRowFirstColumn="0" w:lastRowLastColumn="0"/>
          <w:tblHeader/>
        </w:trPr>
        <w:tc>
          <w:tcPr>
            <w:tcW w:w="1661" w:type="pct"/>
          </w:tcPr>
          <w:p w:rsidR="000C1E7E" w:rsidRPr="00751DBB" w:rsidRDefault="004C03C4" w:rsidP="0073734D">
            <w:pPr>
              <w:jc w:val="left"/>
              <w:rPr>
                <w:b/>
                <w:sz w:val="16"/>
                <w:szCs w:val="16"/>
                <w:lang w:val="en-GB"/>
              </w:rPr>
            </w:pPr>
            <w:r w:rsidRPr="00751DBB">
              <w:rPr>
                <w:b/>
                <w:sz w:val="16"/>
                <w:szCs w:val="16"/>
                <w:lang w:val="en-GB"/>
              </w:rPr>
              <w:t>C</w:t>
            </w:r>
            <w:r w:rsidR="000C1E7E" w:rsidRPr="00751DBB">
              <w:rPr>
                <w:b/>
                <w:sz w:val="16"/>
                <w:szCs w:val="16"/>
                <w:lang w:val="en-GB"/>
              </w:rPr>
              <w:t>DigiDoc utility’s command</w:t>
            </w:r>
          </w:p>
        </w:tc>
        <w:tc>
          <w:tcPr>
            <w:tcW w:w="3339" w:type="pct"/>
          </w:tcPr>
          <w:p w:rsidR="000C1E7E" w:rsidRPr="00751DBB" w:rsidRDefault="004C03C4" w:rsidP="0073734D">
            <w:pPr>
              <w:jc w:val="left"/>
              <w:rPr>
                <w:b/>
                <w:sz w:val="16"/>
                <w:szCs w:val="16"/>
                <w:lang w:val="en-GB"/>
              </w:rPr>
            </w:pPr>
            <w:r w:rsidRPr="00751DBB">
              <w:rPr>
                <w:b/>
                <w:sz w:val="16"/>
                <w:szCs w:val="16"/>
                <w:lang w:val="en-GB"/>
              </w:rPr>
              <w:t>Called C</w:t>
            </w:r>
            <w:r w:rsidR="000C1E7E" w:rsidRPr="00751DBB">
              <w:rPr>
                <w:b/>
                <w:sz w:val="16"/>
                <w:szCs w:val="16"/>
                <w:lang w:val="en-GB"/>
              </w:rPr>
              <w:t>DigiDoc API method</w:t>
            </w:r>
            <w:r w:rsidR="00AA05F6" w:rsidRPr="00751DBB">
              <w:rPr>
                <w:b/>
                <w:sz w:val="16"/>
                <w:szCs w:val="16"/>
                <w:lang w:val="en-GB"/>
              </w:rPr>
              <w:t>(s)</w:t>
            </w:r>
            <w:r w:rsidR="000C1E7E" w:rsidRPr="00751DBB">
              <w:rPr>
                <w:b/>
                <w:sz w:val="16"/>
                <w:szCs w:val="16"/>
                <w:lang w:val="en-GB"/>
              </w:rPr>
              <w:t xml:space="preserve"> </w:t>
            </w:r>
          </w:p>
        </w:tc>
      </w:tr>
      <w:tr w:rsidR="00D03E82" w:rsidRPr="00751DBB" w:rsidTr="002C6542">
        <w:tc>
          <w:tcPr>
            <w:tcW w:w="1661" w:type="pct"/>
          </w:tcPr>
          <w:p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-check-cert</w:t>
            </w:r>
          </w:p>
        </w:tc>
        <w:tc>
          <w:tcPr>
            <w:tcW w:w="3339" w:type="pct"/>
          </w:tcPr>
          <w:p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ReadCertificate</w:t>
            </w:r>
            <w:r w:rsidRPr="00751DBB">
              <w:rPr>
                <w:rFonts w:ascii="Consolas" w:hAnsi="Consolas" w:cs="Consolas"/>
                <w:sz w:val="16"/>
                <w:szCs w:val="16"/>
                <w:lang w:val="en-GB"/>
              </w:rPr>
              <w:t xml:space="preserve">(X509 **x509,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*szCertfile);</w:t>
            </w:r>
          </w:p>
          <w:p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ddocVerifyCertByOCSP</w:t>
            </w:r>
            <w:r w:rsidRPr="00751DBB">
              <w:rPr>
                <w:rFonts w:ascii="Consolas" w:hAnsi="Consolas" w:cs="Consolas"/>
                <w:sz w:val="16"/>
                <w:szCs w:val="16"/>
                <w:lang w:val="en-GB"/>
              </w:rPr>
              <w:t>(X509* pCert, OCSP_RESPONSE **ppResp);</w:t>
            </w:r>
          </w:p>
          <w:p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ddocCertGetSubjectCN</w:t>
            </w:r>
            <w:r w:rsidRPr="00751DBB">
              <w:rPr>
                <w:rFonts w:ascii="Consolas" w:hAnsi="Consolas" w:cs="Consolas"/>
                <w:sz w:val="16"/>
                <w:szCs w:val="16"/>
                <w:lang w:val="en-GB"/>
              </w:rPr>
              <w:t>(X509* pCert, DigiDocMemBuf* pMemBuf);</w:t>
            </w:r>
          </w:p>
        </w:tc>
      </w:tr>
      <w:tr w:rsidR="00D03E82" w:rsidRPr="00751DBB" w:rsidTr="002C6542">
        <w:tc>
          <w:tcPr>
            <w:tcW w:w="1661" w:type="pct"/>
          </w:tcPr>
          <w:p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-in &lt;input-ddoc-file&gt;</w:t>
            </w:r>
          </w:p>
        </w:tc>
        <w:tc>
          <w:tcPr>
            <w:tcW w:w="3339" w:type="pct"/>
          </w:tcPr>
          <w:p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rsidR="00D03E82" w:rsidRPr="00751DBB" w:rsidRDefault="00D03E8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ddocSaxReadSignedDocFromFile</w:t>
            </w:r>
            <w:r w:rsidRPr="00751DBB">
              <w:rPr>
                <w:rFonts w:ascii="Consolas" w:hAnsi="Consolas" w:cs="Consolas"/>
                <w:sz w:val="16"/>
                <w:szCs w:val="16"/>
                <w:lang w:val="en-GB"/>
              </w:rPr>
              <w:t xml:space="preserve">(SignedDoc** ppSigDoc,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checkFileDigest,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lMaxDFLen);</w:t>
            </w:r>
          </w:p>
        </w:tc>
      </w:tr>
      <w:tr w:rsidR="00D03E82" w:rsidRPr="00751DBB" w:rsidTr="002C6542">
        <w:tc>
          <w:tcPr>
            <w:tcW w:w="1661" w:type="pct"/>
          </w:tcPr>
          <w:p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-in &lt;input-encrypted-file&gt;</w:t>
            </w:r>
          </w:p>
        </w:tc>
        <w:tc>
          <w:tcPr>
            <w:tcW w:w="3339" w:type="pct"/>
          </w:tcPr>
          <w:p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dencSaxReadEncryptedData</w:t>
            </w:r>
            <w:r w:rsidRPr="00751DBB">
              <w:rPr>
                <w:rFonts w:ascii="Consolas" w:hAnsi="Consolas" w:cs="Consolas"/>
                <w:sz w:val="16"/>
                <w:szCs w:val="16"/>
                <w:lang w:val="en-GB"/>
              </w:rPr>
              <w:t xml:space="preserve">(DEncEncryptedData** ppEncData,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tc>
      </w:tr>
      <w:tr w:rsidR="00F32A44" w:rsidRPr="00751DBB" w:rsidTr="002C6542">
        <w:tc>
          <w:tcPr>
            <w:tcW w:w="1661" w:type="pct"/>
          </w:tcPr>
          <w:p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lastRenderedPageBreak/>
              <w:t>-new</w:t>
            </w:r>
          </w:p>
        </w:tc>
        <w:tc>
          <w:tcPr>
            <w:tcW w:w="3339" w:type="pct"/>
          </w:tcPr>
          <w:p w:rsidR="004C03C4" w:rsidRPr="00751DBB" w:rsidRDefault="004C03C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key);</w:t>
            </w:r>
          </w:p>
          <w:p w:rsidR="009D11C0" w:rsidRPr="00751DBB" w:rsidRDefault="004C03C4" w:rsidP="00C23C48">
            <w:pPr>
              <w:ind w:left="720" w:hanging="720"/>
              <w:jc w:val="left"/>
              <w:outlineLvl w:val="0"/>
              <w:rPr>
                <w:sz w:val="16"/>
                <w:szCs w:val="16"/>
                <w:lang w:val="en-GB"/>
              </w:rPr>
            </w:pPr>
            <w:r w:rsidRPr="00751DBB">
              <w:rPr>
                <w:rFonts w:ascii="Consolas" w:hAnsi="Consolas" w:cs="Consolas"/>
                <w:b/>
                <w:sz w:val="16"/>
                <w:szCs w:val="16"/>
                <w:lang w:val="en-GB"/>
              </w:rPr>
              <w:t>SignedDoc_new</w:t>
            </w:r>
            <w:r w:rsidRPr="00751DBB">
              <w:rPr>
                <w:rFonts w:ascii="Consolas" w:hAnsi="Consolas" w:cs="Consolas"/>
                <w:sz w:val="16"/>
                <w:szCs w:val="16"/>
                <w:lang w:val="en-GB"/>
              </w:rPr>
              <w:t xml:space="preserve">(SignedDoc **pSignedDoc,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format,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version);</w:t>
            </w:r>
          </w:p>
        </w:tc>
      </w:tr>
      <w:tr w:rsidR="00F32A44" w:rsidRPr="00751DBB" w:rsidTr="002C6542">
        <w:tc>
          <w:tcPr>
            <w:tcW w:w="1661" w:type="pct"/>
          </w:tcPr>
          <w:p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t>-add &lt;input-file&gt; &lt;mime-type&gt;</w:t>
            </w:r>
          </w:p>
        </w:tc>
        <w:tc>
          <w:tcPr>
            <w:tcW w:w="3339" w:type="pct"/>
          </w:tcPr>
          <w:p w:rsidR="004C03C4" w:rsidRPr="00751DBB" w:rsidRDefault="004C03C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ddocConvertInput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src,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dest); </w:t>
            </w:r>
          </w:p>
          <w:p w:rsidR="000C1E7E" w:rsidRPr="00751DBB" w:rsidRDefault="004C03C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getFullFileName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szDest, </w:t>
            </w:r>
            <w:r w:rsidRPr="00751DBB">
              <w:rPr>
                <w:rFonts w:ascii="Consolas" w:hAnsi="Consolas" w:cs="Consolas"/>
                <w:bCs/>
                <w:sz w:val="16"/>
                <w:szCs w:val="16"/>
                <w:lang w:val="en-GB"/>
              </w:rPr>
              <w:t>int</w:t>
            </w:r>
            <w:r w:rsidR="00A82094" w:rsidRPr="00751DBB">
              <w:rPr>
                <w:rFonts w:ascii="Consolas" w:hAnsi="Consolas" w:cs="Consolas"/>
                <w:sz w:val="16"/>
                <w:szCs w:val="16"/>
                <w:lang w:val="en-GB"/>
              </w:rPr>
              <w:t xml:space="preserve"> </w:t>
            </w:r>
            <w:r w:rsidRPr="00751DBB">
              <w:rPr>
                <w:rFonts w:ascii="Consolas" w:hAnsi="Consolas" w:cs="Consolas"/>
                <w:sz w:val="16"/>
                <w:szCs w:val="16"/>
                <w:lang w:val="en-GB"/>
              </w:rPr>
              <w:t>len);</w:t>
            </w:r>
          </w:p>
          <w:p w:rsidR="00C67DAD" w:rsidRPr="00751DBB" w:rsidRDefault="00C67DA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DataFile_new</w:t>
            </w:r>
            <w:r w:rsidRPr="00751DBB">
              <w:rPr>
                <w:rFonts w:ascii="Consolas" w:hAnsi="Consolas" w:cs="Consolas"/>
                <w:sz w:val="16"/>
                <w:szCs w:val="16"/>
                <w:lang w:val="en-GB"/>
              </w:rPr>
              <w:t xml:space="preserve">(DataFile **newDataFile,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contentType,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mime,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size,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byte* digest,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digLen,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digType,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p w:rsidR="00C67DAD" w:rsidRPr="00751DBB" w:rsidRDefault="00C67DA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calculateDataFileSizeAndDigest</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id,</w:t>
            </w:r>
            <w:r w:rsidRPr="00751DBB">
              <w:rPr>
                <w:rFonts w:ascii="Consolas" w:hAnsi="Consolas" w:cs="Consolas"/>
                <w:bCs/>
                <w:sz w:val="16"/>
                <w:szCs w:val="16"/>
                <w:lang w:val="en-GB"/>
              </w:rPr>
              <w:t xml:space="preserve"> 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digType)</w:t>
            </w:r>
            <w:r w:rsidR="002B0668" w:rsidRPr="00751DBB">
              <w:rPr>
                <w:rFonts w:ascii="Consolas" w:hAnsi="Consolas" w:cs="Consolas"/>
                <w:sz w:val="16"/>
                <w:szCs w:val="16"/>
                <w:lang w:val="en-GB"/>
              </w:rPr>
              <w:t>;</w:t>
            </w:r>
          </w:p>
        </w:tc>
      </w:tr>
      <w:tr w:rsidR="00F32A44" w:rsidRPr="00751DBB" w:rsidTr="002C6542">
        <w:tc>
          <w:tcPr>
            <w:tcW w:w="1661" w:type="pct"/>
          </w:tcPr>
          <w:p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t>-sign &lt;pin-code&gt;</w:t>
            </w:r>
          </w:p>
        </w:tc>
        <w:tc>
          <w:tcPr>
            <w:tcW w:w="3339" w:type="pct"/>
          </w:tcPr>
          <w:p w:rsidR="009A6CB8" w:rsidRPr="008650CB" w:rsidRDefault="00B26B91" w:rsidP="008650CB">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signDocumentWithSlot</w:t>
            </w:r>
            <w:r w:rsidR="008650CB">
              <w:rPr>
                <w:rFonts w:ascii="Consolas" w:hAnsi="Consolas" w:cs="Consolas"/>
                <w:b/>
                <w:sz w:val="16"/>
                <w:szCs w:val="16"/>
                <w:lang w:val="en-GB"/>
              </w:rPr>
              <w:t>AndSigner</w:t>
            </w:r>
            <w:r w:rsidRPr="00751DBB">
              <w:rPr>
                <w:rFonts w:ascii="Consolas" w:hAnsi="Consolas" w:cs="Consolas"/>
                <w:sz w:val="16"/>
                <w:szCs w:val="16"/>
                <w:lang w:val="en-GB"/>
              </w:rPr>
              <w:t xml:space="preserve">(SignedDoc* pSigDoc, SignatureInfo** ppSigInfo,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pin,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manifest,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city,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state,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zip,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country,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nSlot,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nOcsp</w:t>
            </w:r>
            <w:r w:rsidR="008650CB" w:rsidRPr="008650CB">
              <w:rPr>
                <w:rFonts w:ascii="Consolas" w:hAnsi="Consolas" w:cs="Consolas"/>
                <w:sz w:val="16"/>
                <w:szCs w:val="16"/>
                <w:lang w:val="en-GB"/>
              </w:rPr>
              <w:t>, int nSigner,</w:t>
            </w:r>
            <w:r w:rsidR="008650CB">
              <w:rPr>
                <w:rFonts w:ascii="Consolas" w:hAnsi="Consolas" w:cs="Consolas"/>
                <w:sz w:val="16"/>
                <w:szCs w:val="16"/>
                <w:lang w:val="en-GB"/>
              </w:rPr>
              <w:t xml:space="preserve"> </w:t>
            </w:r>
            <w:r w:rsidR="008650CB" w:rsidRPr="008650CB">
              <w:rPr>
                <w:rFonts w:ascii="Consolas" w:hAnsi="Consolas" w:cs="Consolas"/>
                <w:sz w:val="16"/>
                <w:szCs w:val="16"/>
                <w:lang w:val="en-GB"/>
              </w:rPr>
              <w:t>const char* szPkcs12FileName</w:t>
            </w:r>
            <w:r w:rsidRPr="00751DBB">
              <w:rPr>
                <w:rFonts w:ascii="Consolas" w:hAnsi="Consolas" w:cs="Consolas"/>
                <w:sz w:val="16"/>
                <w:szCs w:val="16"/>
                <w:lang w:val="en-GB"/>
              </w:rPr>
              <w:t>);</w:t>
            </w:r>
          </w:p>
        </w:tc>
      </w:tr>
      <w:tr w:rsidR="00F32A44" w:rsidRPr="00751DBB" w:rsidTr="002C6542">
        <w:tc>
          <w:tcPr>
            <w:tcW w:w="1661" w:type="pct"/>
          </w:tcPr>
          <w:p w:rsidR="000C1E7E" w:rsidRPr="00751DBB" w:rsidRDefault="000C1E7E" w:rsidP="00AF450A">
            <w:pPr>
              <w:jc w:val="left"/>
              <w:rPr>
                <w:rFonts w:ascii="Consolas" w:hAnsi="Consolas" w:cs="Consolas"/>
                <w:sz w:val="16"/>
                <w:szCs w:val="16"/>
                <w:lang w:val="en-GB"/>
              </w:rPr>
            </w:pPr>
            <w:r w:rsidRPr="00751DBB">
              <w:rPr>
                <w:rFonts w:ascii="Consolas" w:hAnsi="Consolas" w:cs="Consolas"/>
                <w:sz w:val="16"/>
                <w:szCs w:val="16"/>
                <w:lang w:val="en-GB"/>
              </w:rPr>
              <w:t>-out &lt;output-</w:t>
            </w:r>
            <w:r w:rsidR="00AF450A" w:rsidRPr="00751DBB">
              <w:rPr>
                <w:rFonts w:ascii="Consolas" w:hAnsi="Consolas" w:cs="Consolas"/>
                <w:sz w:val="16"/>
                <w:szCs w:val="16"/>
                <w:lang w:val="en-GB"/>
              </w:rPr>
              <w:t>ddoc</w:t>
            </w:r>
            <w:r w:rsidR="0040262E" w:rsidRPr="00751DBB">
              <w:rPr>
                <w:rFonts w:ascii="Consolas" w:hAnsi="Consolas" w:cs="Consolas"/>
                <w:sz w:val="16"/>
                <w:szCs w:val="16"/>
                <w:lang w:val="en-GB"/>
              </w:rPr>
              <w:t>-</w:t>
            </w:r>
            <w:r w:rsidRPr="00751DBB">
              <w:rPr>
                <w:rFonts w:ascii="Consolas" w:hAnsi="Consolas" w:cs="Consolas"/>
                <w:sz w:val="16"/>
                <w:szCs w:val="16"/>
                <w:lang w:val="en-GB"/>
              </w:rPr>
              <w:t>file&gt;</w:t>
            </w:r>
          </w:p>
        </w:tc>
        <w:tc>
          <w:tcPr>
            <w:tcW w:w="3339" w:type="pct"/>
          </w:tcPr>
          <w:p w:rsidR="0040262E" w:rsidRPr="00751DBB" w:rsidRDefault="008F3CC8"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createSignedDoc</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szOldFile,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szOutputFile)</w:t>
            </w:r>
            <w:r w:rsidR="0040262E" w:rsidRPr="00751DBB">
              <w:rPr>
                <w:rFonts w:ascii="Consolas" w:hAnsi="Consolas" w:cs="Consolas"/>
                <w:sz w:val="16"/>
                <w:szCs w:val="16"/>
                <w:lang w:val="en-GB"/>
              </w:rPr>
              <w:t>;</w:t>
            </w:r>
          </w:p>
        </w:tc>
      </w:tr>
      <w:tr w:rsidR="0040262E" w:rsidRPr="00751DBB" w:rsidTr="002C6542">
        <w:tc>
          <w:tcPr>
            <w:tcW w:w="1661" w:type="pct"/>
          </w:tcPr>
          <w:p w:rsidR="0040262E" w:rsidRPr="00751DBB" w:rsidRDefault="0040262E" w:rsidP="0040262E">
            <w:pPr>
              <w:jc w:val="left"/>
              <w:rPr>
                <w:rFonts w:ascii="Consolas" w:hAnsi="Consolas" w:cs="Consolas"/>
                <w:sz w:val="16"/>
                <w:szCs w:val="16"/>
                <w:lang w:val="en-GB"/>
              </w:rPr>
            </w:pPr>
            <w:r w:rsidRPr="00751DBB">
              <w:rPr>
                <w:rFonts w:ascii="Consolas" w:hAnsi="Consolas" w:cs="Consolas"/>
                <w:sz w:val="16"/>
                <w:szCs w:val="16"/>
                <w:lang w:val="en-GB"/>
              </w:rPr>
              <w:t>-out &lt;output-encrypted-file&gt;</w:t>
            </w:r>
          </w:p>
        </w:tc>
        <w:tc>
          <w:tcPr>
            <w:tcW w:w="3339" w:type="pct"/>
          </w:tcPr>
          <w:p w:rsidR="0040262E" w:rsidRPr="00751DBB" w:rsidRDefault="0040262E"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dencGenEncryptedData_writeToFile</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tc>
      </w:tr>
      <w:tr w:rsidR="00F32A44" w:rsidRPr="00751DBB" w:rsidTr="002C6542">
        <w:tc>
          <w:tcPr>
            <w:tcW w:w="1661" w:type="pct"/>
          </w:tcPr>
          <w:p w:rsidR="000C1E7E" w:rsidRPr="00751DBB" w:rsidRDefault="000C1E7E" w:rsidP="00AF450A">
            <w:pPr>
              <w:jc w:val="left"/>
              <w:rPr>
                <w:rFonts w:ascii="Consolas" w:hAnsi="Consolas" w:cs="Consolas"/>
                <w:sz w:val="16"/>
                <w:szCs w:val="16"/>
                <w:lang w:val="en-GB"/>
              </w:rPr>
            </w:pPr>
            <w:r w:rsidRPr="00751DBB">
              <w:rPr>
                <w:rFonts w:ascii="Consolas" w:hAnsi="Consolas" w:cs="Consolas"/>
                <w:sz w:val="16"/>
                <w:szCs w:val="16"/>
                <w:lang w:val="en-GB"/>
              </w:rPr>
              <w:t xml:space="preserve">-list </w:t>
            </w:r>
            <w:r w:rsidR="00AF450A" w:rsidRPr="00751DBB">
              <w:rPr>
                <w:rFonts w:ascii="Consolas" w:hAnsi="Consolas" w:cs="Consolas"/>
                <w:sz w:val="16"/>
                <w:szCs w:val="16"/>
                <w:lang w:val="en-GB"/>
              </w:rPr>
              <w:t>(</w:t>
            </w:r>
            <w:r w:rsidR="00213CB6" w:rsidRPr="00751DBB">
              <w:rPr>
                <w:rFonts w:ascii="Consolas" w:hAnsi="Consolas" w:cs="Consolas"/>
                <w:sz w:val="16"/>
                <w:szCs w:val="16"/>
                <w:lang w:val="en-GB"/>
              </w:rPr>
              <w:t xml:space="preserve">in case of </w:t>
            </w:r>
            <w:r w:rsidR="00AF450A" w:rsidRPr="00751DBB">
              <w:rPr>
                <w:rFonts w:ascii="Consolas" w:hAnsi="Consolas" w:cs="Consolas"/>
                <w:sz w:val="16"/>
                <w:szCs w:val="16"/>
                <w:lang w:val="en-GB"/>
              </w:rPr>
              <w:t>ddoc file)</w:t>
            </w:r>
            <w:r w:rsidRPr="00751DBB">
              <w:rPr>
                <w:rFonts w:ascii="Consolas" w:hAnsi="Consolas" w:cs="Consolas"/>
                <w:sz w:val="16"/>
                <w:szCs w:val="16"/>
                <w:lang w:val="en-GB"/>
              </w:rPr>
              <w:t xml:space="preserve"> </w:t>
            </w:r>
          </w:p>
        </w:tc>
        <w:tc>
          <w:tcPr>
            <w:tcW w:w="3339" w:type="pct"/>
          </w:tcPr>
          <w:p w:rsidR="000C1E7E" w:rsidRPr="00751DBB" w:rsidRDefault="00677FB1"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getCountOfDataFiles</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w:t>
            </w:r>
          </w:p>
          <w:p w:rsidR="00677FB1" w:rsidRPr="00751DBB" w:rsidRDefault="00677FB1"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getDataFile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nIdx);</w:t>
            </w:r>
          </w:p>
          <w:p w:rsidR="00677FB1" w:rsidRPr="00751DBB" w:rsidRDefault="004F3D82" w:rsidP="00C23C48">
            <w:pPr>
              <w:ind w:left="720" w:hanging="720"/>
              <w:jc w:val="left"/>
              <w:outlineLvl w:val="0"/>
              <w:rPr>
                <w:rFonts w:ascii="Consolas" w:hAnsi="Consolas" w:cs="Consolas"/>
                <w:sz w:val="16"/>
                <w:szCs w:val="16"/>
                <w:lang w:val="en-GB"/>
              </w:rPr>
            </w:pPr>
            <w:r w:rsidRPr="00751DBB">
              <w:rPr>
                <w:rFonts w:ascii="Consolas" w:hAnsi="Consolas" w:cs="Consolas"/>
                <w:sz w:val="16"/>
                <w:szCs w:val="16"/>
                <w:lang w:val="en-GB"/>
              </w:rPr>
              <w:t>Functions of –verify command.</w:t>
            </w:r>
          </w:p>
        </w:tc>
      </w:tr>
      <w:tr w:rsidR="00AF450A" w:rsidRPr="00751DBB" w:rsidTr="002C6542">
        <w:tc>
          <w:tcPr>
            <w:tcW w:w="1661" w:type="pct"/>
          </w:tcPr>
          <w:p w:rsidR="00AF450A" w:rsidRPr="00751DBB" w:rsidRDefault="00AF450A" w:rsidP="00AF450A">
            <w:pPr>
              <w:jc w:val="left"/>
              <w:rPr>
                <w:rFonts w:ascii="Consolas" w:hAnsi="Consolas" w:cs="Consolas"/>
                <w:sz w:val="16"/>
                <w:szCs w:val="16"/>
                <w:lang w:val="en-GB"/>
              </w:rPr>
            </w:pPr>
            <w:r w:rsidRPr="00751DBB">
              <w:rPr>
                <w:rFonts w:ascii="Consolas" w:hAnsi="Consolas" w:cs="Consolas"/>
                <w:sz w:val="16"/>
                <w:szCs w:val="16"/>
                <w:lang w:val="en-GB"/>
              </w:rPr>
              <w:t>-list (</w:t>
            </w:r>
            <w:r w:rsidR="00213CB6" w:rsidRPr="00751DBB">
              <w:rPr>
                <w:rFonts w:ascii="Consolas" w:hAnsi="Consolas" w:cs="Consolas"/>
                <w:sz w:val="16"/>
                <w:szCs w:val="16"/>
                <w:lang w:val="en-GB"/>
              </w:rPr>
              <w:t xml:space="preserve">in case of </w:t>
            </w:r>
            <w:r w:rsidRPr="00751DBB">
              <w:rPr>
                <w:rFonts w:ascii="Consolas" w:hAnsi="Consolas" w:cs="Consolas"/>
                <w:sz w:val="16"/>
                <w:szCs w:val="16"/>
                <w:lang w:val="en-GB"/>
              </w:rPr>
              <w:t xml:space="preserve">encrypted file) </w:t>
            </w:r>
          </w:p>
        </w:tc>
        <w:tc>
          <w:tcPr>
            <w:tcW w:w="3339" w:type="pct"/>
          </w:tcPr>
          <w:p w:rsidR="00AF450A" w:rsidRPr="00751DBB" w:rsidRDefault="005B062B"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dencMetaInfo_G</w:t>
            </w:r>
            <w:r w:rsidR="002B0668" w:rsidRPr="00751DBB">
              <w:rPr>
                <w:rFonts w:ascii="Consolas" w:hAnsi="Consolas" w:cs="Consolas"/>
                <w:b/>
                <w:sz w:val="16"/>
                <w:szCs w:val="16"/>
                <w:lang w:val="en-GB"/>
              </w:rPr>
              <w:t>etLibVersion</w:t>
            </w:r>
            <w:r w:rsidR="002B0668" w:rsidRPr="00751DBB">
              <w:rPr>
                <w:rFonts w:ascii="Consolas" w:hAnsi="Consolas" w:cs="Consolas"/>
                <w:sz w:val="16"/>
                <w:szCs w:val="16"/>
                <w:lang w:val="en-GB"/>
              </w:rPr>
              <w:t xml:space="preserve">(DEncEncryptedData* </w:t>
            </w:r>
            <w:r w:rsidRPr="00751DBB">
              <w:rPr>
                <w:rFonts w:ascii="Consolas" w:hAnsi="Consolas" w:cs="Consolas"/>
                <w:sz w:val="16"/>
                <w:szCs w:val="16"/>
                <w:lang w:val="en-GB"/>
              </w:rPr>
              <w:t xml:space="preserve">pEncData, </w:t>
            </w:r>
            <w:r w:rsidRPr="00751DBB">
              <w:rPr>
                <w:rFonts w:ascii="Consolas" w:hAnsi="Consolas" w:cs="Consolas"/>
                <w:bCs/>
                <w:sz w:val="16"/>
                <w:szCs w:val="16"/>
                <w:lang w:val="en-GB"/>
              </w:rPr>
              <w:t>char</w:t>
            </w:r>
            <w:r w:rsidRPr="00751DBB">
              <w:rPr>
                <w:rFonts w:ascii="Consolas" w:hAnsi="Consolas" w:cs="Consolas"/>
                <w:sz w:val="16"/>
                <w:szCs w:val="16"/>
                <w:lang w:val="en-GB"/>
              </w:rPr>
              <w:t>* szLibrary,</w:t>
            </w:r>
            <w:r w:rsidR="00725D1E" w:rsidRPr="00751DBB">
              <w:rPr>
                <w:rFonts w:ascii="Consolas" w:hAnsi="Consolas" w:cs="Consolas"/>
                <w:sz w:val="16"/>
                <w:szCs w:val="16"/>
                <w:lang w:val="en-GB"/>
              </w:rPr>
              <w:t xml:space="preserve"> int nLibLen,</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szVersion</w:t>
            </w:r>
            <w:r w:rsidR="00725D1E" w:rsidRPr="00751DBB">
              <w:rPr>
                <w:rFonts w:ascii="Consolas" w:hAnsi="Consolas" w:cs="Consolas"/>
                <w:sz w:val="16"/>
                <w:szCs w:val="16"/>
                <w:lang w:val="en-GB"/>
              </w:rPr>
              <w:t>, int nVerLen</w:t>
            </w:r>
            <w:r w:rsidRPr="00751DBB">
              <w:rPr>
                <w:rFonts w:ascii="Consolas" w:hAnsi="Consolas" w:cs="Consolas"/>
                <w:sz w:val="16"/>
                <w:szCs w:val="16"/>
                <w:lang w:val="en-GB"/>
              </w:rPr>
              <w:t>)</w:t>
            </w:r>
            <w:r w:rsidR="00AF6F44" w:rsidRPr="00751DBB">
              <w:rPr>
                <w:rFonts w:ascii="Consolas" w:hAnsi="Consolas" w:cs="Consolas"/>
                <w:sz w:val="16"/>
                <w:szCs w:val="16"/>
                <w:lang w:val="en-GB"/>
              </w:rPr>
              <w:t>;</w:t>
            </w:r>
          </w:p>
          <w:p w:rsidR="00AF6F44" w:rsidRPr="00751DBB" w:rsidRDefault="008935E4" w:rsidP="00C23C48">
            <w:pPr>
              <w:ind w:left="720" w:hanging="720"/>
              <w:jc w:val="left"/>
              <w:outlineLvl w:val="0"/>
              <w:rPr>
                <w:rFonts w:ascii="Consolas" w:hAnsi="Consolas" w:cs="Consolas"/>
                <w:sz w:val="16"/>
                <w:szCs w:val="16"/>
                <w:lang w:val="en-GB"/>
              </w:rPr>
            </w:pPr>
            <w:r w:rsidRPr="008935E4">
              <w:rPr>
                <w:rFonts w:ascii="Consolas" w:hAnsi="Consolas" w:cs="Consolas"/>
                <w:b/>
                <w:sz w:val="16"/>
                <w:szCs w:val="16"/>
                <w:lang w:val="en-GB"/>
              </w:rPr>
              <w:t>dencMetaInfo_GetFormatVersion</w:t>
            </w:r>
            <w:r w:rsidRPr="008935E4">
              <w:rPr>
                <w:rFonts w:ascii="Consolas" w:hAnsi="Consolas" w:cs="Consolas"/>
                <w:sz w:val="16"/>
                <w:szCs w:val="16"/>
                <w:lang w:val="en-GB"/>
              </w:rPr>
              <w:t>(DEncEncryptedData* pEncData, char* szFormat, int nFormat, char* szVersion, int nVersion);</w:t>
            </w:r>
          </w:p>
        </w:tc>
      </w:tr>
      <w:tr w:rsidR="00F32A44" w:rsidRPr="00751DBB" w:rsidTr="002C6542">
        <w:tc>
          <w:tcPr>
            <w:tcW w:w="1661" w:type="pct"/>
          </w:tcPr>
          <w:p w:rsidR="000C1E7E" w:rsidRPr="00751DBB" w:rsidRDefault="000C1E7E" w:rsidP="00AF450A">
            <w:pPr>
              <w:jc w:val="left"/>
              <w:rPr>
                <w:rFonts w:ascii="Consolas" w:hAnsi="Consolas" w:cs="Consolas"/>
                <w:sz w:val="16"/>
                <w:szCs w:val="16"/>
                <w:lang w:val="en-GB"/>
              </w:rPr>
            </w:pPr>
            <w:r w:rsidRPr="00751DBB">
              <w:rPr>
                <w:rFonts w:ascii="Consolas" w:hAnsi="Consolas" w:cs="Consolas"/>
                <w:sz w:val="16"/>
                <w:szCs w:val="16"/>
                <w:lang w:val="en-GB"/>
              </w:rPr>
              <w:t>-v</w:t>
            </w:r>
            <w:r w:rsidR="00AF450A" w:rsidRPr="00751DBB">
              <w:rPr>
                <w:rFonts w:ascii="Consolas" w:hAnsi="Consolas" w:cs="Consolas"/>
                <w:sz w:val="16"/>
                <w:szCs w:val="16"/>
                <w:lang w:val="en-GB"/>
              </w:rPr>
              <w:t>erify</w:t>
            </w:r>
          </w:p>
        </w:tc>
        <w:tc>
          <w:tcPr>
            <w:tcW w:w="3339" w:type="pct"/>
          </w:tcPr>
          <w:p w:rsidR="00081B69"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getCountOfSignatures</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getSignature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nIdx);</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ddocCertGetSubjectCN</w:t>
            </w:r>
            <w:r w:rsidRPr="00751DBB">
              <w:rPr>
                <w:rFonts w:ascii="Consolas" w:hAnsi="Consolas" w:cs="Consolas"/>
                <w:sz w:val="16"/>
                <w:szCs w:val="16"/>
                <w:lang w:val="en-GB"/>
              </w:rPr>
              <w:t>(X509* pCert, DigiDocMemBuf* pMemBuf);</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verifySignatureAndNotary</w:t>
            </w:r>
            <w:r w:rsidRPr="00751DBB">
              <w:rPr>
                <w:rFonts w:ascii="Consolas" w:hAnsi="Consolas" w:cs="Consolas"/>
                <w:sz w:val="16"/>
                <w:szCs w:val="16"/>
                <w:lang w:val="en-GB"/>
              </w:rPr>
              <w:t xml:space="preserve">(SignedDoc* pSigDoc, SignatureInfo* pSigInfo,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getCountOfSignerRoles</w:t>
            </w:r>
            <w:r w:rsidRPr="00751DBB">
              <w:rPr>
                <w:rFonts w:ascii="Consolas" w:hAnsi="Consolas" w:cs="Consolas"/>
                <w:sz w:val="16"/>
                <w:szCs w:val="16"/>
                <w:lang w:val="en-GB"/>
              </w:rPr>
              <w:t xml:space="preserve">(SignatureInfo* pSigInfo,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nCertified);</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getSignerRole</w:t>
            </w:r>
            <w:r w:rsidRPr="00751DBB">
              <w:rPr>
                <w:rFonts w:ascii="Consolas" w:hAnsi="Consolas" w:cs="Consolas"/>
                <w:sz w:val="16"/>
                <w:szCs w:val="16"/>
                <w:lang w:val="en-GB"/>
              </w:rPr>
              <w:t xml:space="preserve">(SignatureInfo* pSigInfo,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nCertified,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nIdx);</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ddocSigInfo_GetSignersCert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SignatureInfo* pSigInfo);</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getNotaryWithSigId</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sigId);</w:t>
            </w:r>
          </w:p>
          <w:p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ddocNotInfo_GetResponderId</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NotaryInfo* pNotary);</w:t>
            </w:r>
          </w:p>
          <w:p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ReadCertSerialNumber</w:t>
            </w:r>
            <w:r w:rsidRPr="00751DBB">
              <w:rPr>
                <w:rFonts w:ascii="Consolas" w:hAnsi="Consolas" w:cs="Consolas"/>
                <w:sz w:val="16"/>
                <w:szCs w:val="16"/>
                <w:lang w:val="en-GB"/>
              </w:rPr>
              <w:t>(</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szSerial,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nMaxLen, X509 *x509);</w:t>
            </w:r>
          </w:p>
          <w:p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ddocCertGetIssuerDN</w:t>
            </w:r>
            <w:r w:rsidRPr="00751DBB">
              <w:rPr>
                <w:rFonts w:ascii="Consolas" w:hAnsi="Consolas" w:cs="Consolas"/>
                <w:sz w:val="16"/>
                <w:szCs w:val="16"/>
                <w:lang w:val="en-GB"/>
              </w:rPr>
              <w:t>(X509* pCert, DigiDocMemBuf* pMemBuf);</w:t>
            </w:r>
          </w:p>
          <w:p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ddocCertGetSubjectDN</w:t>
            </w:r>
            <w:r w:rsidRPr="00751DBB">
              <w:rPr>
                <w:rFonts w:ascii="Consolas" w:hAnsi="Consolas" w:cs="Consolas"/>
                <w:sz w:val="16"/>
                <w:szCs w:val="16"/>
                <w:lang w:val="en-GB"/>
              </w:rPr>
              <w:t>(X509* pCert, DigiDocMemBuf* pMemBuf);</w:t>
            </w:r>
          </w:p>
          <w:p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getCertNotBefore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X509* cert,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timestamp,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len);</w:t>
            </w:r>
          </w:p>
          <w:p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getCertNotAfter</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X509* cert,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w:t>
            </w:r>
            <w:r w:rsidRPr="00751DBB">
              <w:rPr>
                <w:rFonts w:ascii="Consolas" w:hAnsi="Consolas" w:cs="Consolas"/>
                <w:sz w:val="16"/>
                <w:szCs w:val="16"/>
                <w:lang w:val="en-GB"/>
              </w:rPr>
              <w:lastRenderedPageBreak/>
              <w:t xml:space="preserve">timestamp,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len);</w:t>
            </w:r>
          </w:p>
          <w:p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readCertPolicies</w:t>
            </w:r>
            <w:r w:rsidRPr="00751DBB">
              <w:rPr>
                <w:rFonts w:ascii="Consolas" w:hAnsi="Consolas" w:cs="Consolas"/>
                <w:sz w:val="16"/>
                <w:szCs w:val="16"/>
                <w:lang w:val="en-GB"/>
              </w:rPr>
              <w:t xml:space="preserve">(X509* pX509, PolicyIdentifier** pPolicies, </w:t>
            </w:r>
            <w:r w:rsidRPr="00751DBB">
              <w:rPr>
                <w:rFonts w:ascii="Consolas" w:hAnsi="Consolas" w:cs="Consolas"/>
                <w:bCs/>
                <w:sz w:val="16"/>
                <w:szCs w:val="16"/>
                <w:lang w:val="en-GB"/>
              </w:rPr>
              <w:t>int</w:t>
            </w:r>
            <w:r w:rsidRPr="00751DBB">
              <w:rPr>
                <w:rFonts w:ascii="Consolas" w:hAnsi="Consolas" w:cs="Consolas"/>
                <w:sz w:val="16"/>
                <w:szCs w:val="16"/>
                <w:lang w:val="en-GB"/>
              </w:rPr>
              <w:t>* nPols);</w:t>
            </w:r>
          </w:p>
        </w:tc>
      </w:tr>
      <w:tr w:rsidR="00D03E82" w:rsidRPr="00751DBB" w:rsidTr="002C6542">
        <w:tc>
          <w:tcPr>
            <w:tcW w:w="1661" w:type="pct"/>
          </w:tcPr>
          <w:p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lastRenderedPageBreak/>
              <w:t>-extract &lt;data-file-id&gt; &lt;output-file&gt;</w:t>
            </w:r>
          </w:p>
        </w:tc>
        <w:tc>
          <w:tcPr>
            <w:tcW w:w="3339" w:type="pct"/>
          </w:tcPr>
          <w:p w:rsidR="00D03E82" w:rsidRPr="00751DBB" w:rsidRDefault="00D03E8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ddocExtractDataFile</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szDataFileName,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szDocId,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tc>
      </w:tr>
      <w:tr w:rsidR="00253CE5" w:rsidRPr="00751DBB" w:rsidTr="002C6542">
        <w:tc>
          <w:tcPr>
            <w:tcW w:w="1661" w:type="pct"/>
          </w:tcPr>
          <w:p w:rsidR="001B11C1" w:rsidRPr="00751DBB" w:rsidRDefault="001B11C1" w:rsidP="00AF450A">
            <w:pPr>
              <w:jc w:val="left"/>
              <w:rPr>
                <w:rFonts w:ascii="Consolas" w:hAnsi="Consolas" w:cs="Consolas"/>
                <w:sz w:val="16"/>
                <w:szCs w:val="16"/>
                <w:lang w:val="en-GB"/>
              </w:rPr>
            </w:pPr>
            <w:r w:rsidRPr="00751DBB">
              <w:rPr>
                <w:rFonts w:ascii="Consolas" w:hAnsi="Consolas" w:cs="Consolas"/>
                <w:sz w:val="16"/>
                <w:szCs w:val="16"/>
                <w:lang w:val="en-GB"/>
              </w:rPr>
              <w:t>-</w:t>
            </w:r>
            <w:r w:rsidR="00AF450A" w:rsidRPr="00751DBB">
              <w:rPr>
                <w:rFonts w:ascii="Consolas" w:hAnsi="Consolas" w:cs="Consolas"/>
                <w:sz w:val="16"/>
                <w:szCs w:val="16"/>
                <w:lang w:val="en-GB"/>
              </w:rPr>
              <w:t>get-confirmation</w:t>
            </w:r>
            <w:r w:rsidR="00213CB6" w:rsidRPr="00751DBB">
              <w:rPr>
                <w:rFonts w:ascii="Consolas" w:hAnsi="Consolas" w:cs="Consolas"/>
                <w:sz w:val="16"/>
                <w:szCs w:val="16"/>
                <w:lang w:val="en-GB"/>
              </w:rPr>
              <w:t xml:space="preserve"> &lt;signature-id&gt;</w:t>
            </w:r>
          </w:p>
        </w:tc>
        <w:tc>
          <w:tcPr>
            <w:tcW w:w="3339" w:type="pct"/>
          </w:tcPr>
          <w:p w:rsidR="009A007C" w:rsidRPr="00751DBB" w:rsidRDefault="00213CB6"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getSignatureWithId</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id);</w:t>
            </w:r>
          </w:p>
          <w:p w:rsidR="00213CB6" w:rsidRPr="00751DBB" w:rsidRDefault="00213CB6"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notarizeSignature</w:t>
            </w:r>
            <w:r w:rsidRPr="00751DBB">
              <w:rPr>
                <w:rFonts w:ascii="Consolas" w:hAnsi="Consolas" w:cs="Consolas"/>
                <w:sz w:val="16"/>
                <w:szCs w:val="16"/>
                <w:lang w:val="en-GB"/>
              </w:rPr>
              <w:t>(SignedDoc* pSigDoc, SignatureInfo* pSigInfo);</w:t>
            </w:r>
          </w:p>
        </w:tc>
      </w:tr>
      <w:tr w:rsidR="00F32A44" w:rsidRPr="00751DBB" w:rsidTr="002C6542">
        <w:tc>
          <w:tcPr>
            <w:tcW w:w="1661" w:type="pct"/>
          </w:tcPr>
          <w:p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t>-mid-sign &lt;phone-no&gt; &lt;per-code&gt; [[&lt;country&gt;(EE)] [&lt;lang&gt;(EST)] [&lt;service&gt;(Testing)] [&lt;manifest&gt;] [&lt;city&gt; &lt;state&gt; &lt;zip&gt;]]</w:t>
            </w:r>
          </w:p>
        </w:tc>
        <w:tc>
          <w:tcPr>
            <w:tcW w:w="3339" w:type="pct"/>
          </w:tcPr>
          <w:p w:rsidR="009A6CB8" w:rsidRPr="00751DBB" w:rsidRDefault="001A1645"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rsidR="001A1645" w:rsidRPr="00751DBB" w:rsidRDefault="001A1645"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key);</w:t>
            </w:r>
          </w:p>
          <w:p w:rsidR="001A1645" w:rsidRPr="00751DBB" w:rsidRDefault="001A164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ddsSign</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szIdCode,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szPhoneNo,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szLang,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szServiceName,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manifest,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city,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state,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zip,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country,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url,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proxyHost, </w:t>
            </w:r>
            <w:r w:rsidRPr="00751DBB">
              <w:rPr>
                <w:rFonts w:ascii="Consolas" w:hAnsi="Consolas" w:cs="Consolas"/>
                <w:bCs/>
                <w:sz w:val="16"/>
                <w:szCs w:val="16"/>
                <w:lang w:val="en-GB"/>
              </w:rPr>
              <w:t>char</w:t>
            </w:r>
            <w:r w:rsidRPr="00751DBB">
              <w:rPr>
                <w:rFonts w:ascii="Consolas" w:hAnsi="Consolas" w:cs="Consolas"/>
                <w:sz w:val="16"/>
                <w:szCs w:val="16"/>
                <w:lang w:val="en-GB"/>
              </w:rPr>
              <w:t>* proxyPort,</w:t>
            </w:r>
            <w:r w:rsidR="003A4948" w:rsidRPr="00751DBB">
              <w:rPr>
                <w:rFonts w:ascii="Consolas" w:hAnsi="Consolas" w:cs="Consolas"/>
                <w:sz w:val="16"/>
                <w:szCs w:val="16"/>
                <w:lang w:val="en-GB"/>
              </w:rPr>
              <w:t xml:space="preserve">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pSesscode,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szChallenge,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nChalLen);</w:t>
            </w:r>
          </w:p>
          <w:p w:rsidR="00D557E4" w:rsidRPr="00751DBB" w:rsidRDefault="00D557E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ddsGetStatus</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lSesscode,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url,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proxyHost,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proxyPort, </w:t>
            </w:r>
            <w:r w:rsidRPr="00751DBB">
              <w:rPr>
                <w:rFonts w:ascii="Consolas" w:hAnsi="Consolas" w:cs="Consolas"/>
                <w:bCs/>
                <w:sz w:val="16"/>
                <w:szCs w:val="16"/>
                <w:lang w:val="en-GB"/>
              </w:rPr>
              <w:t>int</w:t>
            </w:r>
            <w:r w:rsidRPr="00751DBB">
              <w:rPr>
                <w:rFonts w:ascii="Consolas" w:hAnsi="Consolas" w:cs="Consolas"/>
                <w:sz w:val="16"/>
                <w:szCs w:val="16"/>
                <w:lang w:val="en-GB"/>
              </w:rPr>
              <w:t>* pStatus);</w:t>
            </w:r>
          </w:p>
        </w:tc>
      </w:tr>
      <w:tr w:rsidR="00F32A44" w:rsidRPr="00751DBB" w:rsidTr="002C6542">
        <w:tc>
          <w:tcPr>
            <w:tcW w:w="1661" w:type="pct"/>
          </w:tcPr>
          <w:p w:rsidR="008B3E38" w:rsidRPr="00751DBB" w:rsidRDefault="008F4B74" w:rsidP="004A6118">
            <w:pPr>
              <w:jc w:val="left"/>
              <w:rPr>
                <w:rFonts w:ascii="Consolas" w:hAnsi="Consolas" w:cs="Consolas"/>
                <w:sz w:val="16"/>
                <w:szCs w:val="16"/>
                <w:lang w:val="en-GB"/>
              </w:rPr>
            </w:pPr>
            <w:r w:rsidRPr="00751DBB">
              <w:rPr>
                <w:rFonts w:ascii="Consolas" w:hAnsi="Consolas" w:cs="Consolas"/>
                <w:sz w:val="16"/>
                <w:szCs w:val="16"/>
                <w:lang w:val="en-GB"/>
              </w:rPr>
              <w:t>-denc</w:t>
            </w:r>
            <w:r w:rsidR="008B3E38" w:rsidRPr="00751DBB">
              <w:rPr>
                <w:rFonts w:ascii="Consolas" w:hAnsi="Consolas" w:cs="Consolas"/>
                <w:sz w:val="16"/>
                <w:szCs w:val="16"/>
                <w:lang w:val="en-GB"/>
              </w:rPr>
              <w:t>-list</w:t>
            </w:r>
            <w:r w:rsidR="00D03E82" w:rsidRPr="00751DBB">
              <w:rPr>
                <w:rFonts w:ascii="Consolas" w:hAnsi="Consolas" w:cs="Consolas"/>
                <w:sz w:val="16"/>
                <w:szCs w:val="16"/>
                <w:lang w:val="en-GB"/>
              </w:rPr>
              <w:t xml:space="preserve"> &lt;input-file&gt;</w:t>
            </w:r>
          </w:p>
        </w:tc>
        <w:tc>
          <w:tcPr>
            <w:tcW w:w="3339" w:type="pct"/>
          </w:tcPr>
          <w:p w:rsidR="008B3E38" w:rsidRPr="00751DBB" w:rsidRDefault="002B0668" w:rsidP="00A82094">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dencSaxReadEncryptedData</w:t>
            </w:r>
            <w:r w:rsidRPr="00751DBB">
              <w:rPr>
                <w:rFonts w:ascii="Consolas" w:hAnsi="Consolas" w:cs="Consolas"/>
                <w:sz w:val="16"/>
                <w:szCs w:val="16"/>
                <w:lang w:val="en-GB"/>
              </w:rPr>
              <w:t xml:space="preserve">(DEncEncryptedData** ppEncData,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p w:rsidR="00725D1E" w:rsidRPr="00751DBB" w:rsidRDefault="00725D1E" w:rsidP="00725D1E">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dencMetaInfo_GetLibVersion</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szLibrary, int nLibLen, </w:t>
            </w:r>
            <w:r w:rsidRPr="00751DBB">
              <w:rPr>
                <w:rFonts w:ascii="Consolas" w:hAnsi="Consolas" w:cs="Consolas"/>
                <w:bCs/>
                <w:sz w:val="16"/>
                <w:szCs w:val="16"/>
                <w:lang w:val="en-GB"/>
              </w:rPr>
              <w:t>char</w:t>
            </w:r>
            <w:r w:rsidRPr="00751DBB">
              <w:rPr>
                <w:rFonts w:ascii="Consolas" w:hAnsi="Consolas" w:cs="Consolas"/>
                <w:sz w:val="16"/>
                <w:szCs w:val="16"/>
                <w:lang w:val="en-GB"/>
              </w:rPr>
              <w:t>* szVersion, int nVerLen);</w:t>
            </w:r>
          </w:p>
          <w:p w:rsidR="002B0668" w:rsidRPr="00751DBB" w:rsidRDefault="008935E4" w:rsidP="00725D1E">
            <w:pPr>
              <w:ind w:left="720" w:hanging="720"/>
              <w:jc w:val="left"/>
              <w:outlineLvl w:val="0"/>
              <w:rPr>
                <w:sz w:val="16"/>
                <w:szCs w:val="16"/>
                <w:lang w:val="en-GB"/>
              </w:rPr>
            </w:pPr>
            <w:r w:rsidRPr="008935E4">
              <w:rPr>
                <w:rFonts w:ascii="Consolas" w:hAnsi="Consolas" w:cs="Consolas"/>
                <w:b/>
                <w:sz w:val="16"/>
                <w:szCs w:val="16"/>
                <w:lang w:val="en-GB"/>
              </w:rPr>
              <w:t>dencMetaInfo_GetFormatVersion</w:t>
            </w:r>
            <w:r w:rsidRPr="008935E4">
              <w:rPr>
                <w:rFonts w:ascii="Consolas" w:hAnsi="Consolas" w:cs="Consolas"/>
                <w:sz w:val="16"/>
                <w:szCs w:val="16"/>
                <w:lang w:val="en-GB"/>
              </w:rPr>
              <w:t>(DEncEncryptedData* pEncData, char* szFormat, int nFormat, char* szVersion, int nVersion);</w:t>
            </w:r>
          </w:p>
        </w:tc>
      </w:tr>
      <w:tr w:rsidR="00D03E82" w:rsidRPr="00751DBB" w:rsidTr="002C6542">
        <w:tc>
          <w:tcPr>
            <w:tcW w:w="1661" w:type="pct"/>
            <w:shd w:val="clear" w:color="auto" w:fill="auto"/>
          </w:tcPr>
          <w:p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-encrecv &lt;certificate-file&gt;</w:t>
            </w:r>
          </w:p>
        </w:tc>
        <w:tc>
          <w:tcPr>
            <w:tcW w:w="3339" w:type="pct"/>
            <w:shd w:val="clear" w:color="auto" w:fill="auto"/>
          </w:tcPr>
          <w:p w:rsidR="00D03E8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dencEncryptedData_new</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szXmlNs,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p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dencMetaInfo_SetLibVersion</w:t>
            </w:r>
            <w:r w:rsidRPr="00751DBB">
              <w:rPr>
                <w:rFonts w:ascii="Consolas" w:hAnsi="Consolas" w:cs="Consolas"/>
                <w:sz w:val="16"/>
                <w:szCs w:val="16"/>
                <w:lang w:val="en-GB"/>
              </w:rPr>
              <w:t>(DEncEncryptedData* pEncData);</w:t>
            </w:r>
          </w:p>
          <w:p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dencMetaInfo_SetFormatVersion</w:t>
            </w:r>
            <w:r w:rsidRPr="00751DBB">
              <w:rPr>
                <w:rFonts w:ascii="Consolas" w:hAnsi="Consolas" w:cs="Consolas"/>
                <w:sz w:val="16"/>
                <w:szCs w:val="16"/>
                <w:lang w:val="en-GB"/>
              </w:rPr>
              <w:t>(DEncEncryptedData* pEncData);</w:t>
            </w:r>
          </w:p>
          <w:p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ReadCertificate</w:t>
            </w:r>
            <w:r w:rsidRPr="00751DBB">
              <w:rPr>
                <w:rFonts w:ascii="Consolas" w:hAnsi="Consolas" w:cs="Consolas"/>
                <w:sz w:val="16"/>
                <w:szCs w:val="16"/>
                <w:lang w:val="en-GB"/>
              </w:rPr>
              <w:t xml:space="preserve">(X509 **x509,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*szCertfile);</w:t>
            </w:r>
          </w:p>
          <w:p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ddocCertGetSubjectCN</w:t>
            </w:r>
            <w:r w:rsidRPr="00751DBB">
              <w:rPr>
                <w:rFonts w:ascii="Consolas" w:hAnsi="Consolas" w:cs="Consolas"/>
                <w:sz w:val="16"/>
                <w:szCs w:val="16"/>
                <w:lang w:val="en-GB"/>
              </w:rPr>
              <w:t>(X509* pCert, DigiDocMemBuf* pMemBuf);</w:t>
            </w:r>
          </w:p>
          <w:p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dencEncryptedKey_new</w:t>
            </w:r>
            <w:r w:rsidRPr="00751DBB">
              <w:rPr>
                <w:rFonts w:ascii="Consolas" w:hAnsi="Consolas" w:cs="Consolas"/>
                <w:sz w:val="16"/>
                <w:szCs w:val="16"/>
                <w:lang w:val="en-GB"/>
              </w:rPr>
              <w:t xml:space="preserve">(DEncEncryptedData* pEncData, DEncEncryptedKey** pEncKey, X509* pCert,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003A4948" w:rsidRPr="00751DBB">
              <w:rPr>
                <w:rFonts w:ascii="Consolas" w:hAnsi="Consolas" w:cs="Consolas"/>
                <w:sz w:val="16"/>
                <w:szCs w:val="16"/>
                <w:lang w:val="en-GB"/>
              </w:rPr>
              <w:t xml:space="preserve">* </w:t>
            </w:r>
            <w:r w:rsidRPr="00751DBB">
              <w:rPr>
                <w:rFonts w:ascii="Consolas" w:hAnsi="Consolas" w:cs="Consolas"/>
                <w:sz w:val="16"/>
                <w:szCs w:val="16"/>
                <w:lang w:val="en-GB"/>
              </w:rPr>
              <w:t xml:space="preserve">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szRecipient,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szKeyName,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szCarriedKeyName);</w:t>
            </w:r>
          </w:p>
        </w:tc>
      </w:tr>
      <w:tr w:rsidR="008F4B74" w:rsidRPr="00751DBB" w:rsidTr="002C6542">
        <w:tc>
          <w:tcPr>
            <w:tcW w:w="1661" w:type="pct"/>
          </w:tcPr>
          <w:p w:rsidR="008F4B74" w:rsidRPr="00751DBB" w:rsidRDefault="008F4B74" w:rsidP="00D03E82">
            <w:pPr>
              <w:jc w:val="left"/>
              <w:rPr>
                <w:rFonts w:ascii="Consolas" w:hAnsi="Consolas" w:cs="Consolas"/>
                <w:sz w:val="16"/>
                <w:szCs w:val="16"/>
                <w:lang w:val="en-GB"/>
              </w:rPr>
            </w:pPr>
            <w:r w:rsidRPr="00751DBB">
              <w:rPr>
                <w:rFonts w:ascii="Consolas" w:hAnsi="Consolas" w:cs="Consolas"/>
                <w:sz w:val="16"/>
                <w:szCs w:val="16"/>
                <w:lang w:val="en-GB"/>
              </w:rPr>
              <w:t xml:space="preserve">-encrypt-sk &lt;input-file&gt; </w:t>
            </w:r>
          </w:p>
        </w:tc>
        <w:tc>
          <w:tcPr>
            <w:tcW w:w="3339" w:type="pct"/>
          </w:tcPr>
          <w:p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rsidR="008F4B74"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dencEncryptedData_new</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szXmlNs,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p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dencMetaInfo_SetLibVersion</w:t>
            </w:r>
            <w:r w:rsidRPr="00751DBB">
              <w:rPr>
                <w:rFonts w:ascii="Consolas" w:hAnsi="Consolas" w:cs="Consolas"/>
                <w:sz w:val="16"/>
                <w:szCs w:val="16"/>
                <w:lang w:val="en-GB"/>
              </w:rPr>
              <w:t>(DEncEncryptedData* pEncData);</w:t>
            </w:r>
          </w:p>
          <w:p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dencMetaInfo_SetFormatVersion</w:t>
            </w:r>
            <w:r w:rsidRPr="00751DBB">
              <w:rPr>
                <w:rFonts w:ascii="Consolas" w:hAnsi="Consolas" w:cs="Consolas"/>
                <w:sz w:val="16"/>
                <w:szCs w:val="16"/>
                <w:lang w:val="en-GB"/>
              </w:rPr>
              <w:t>(DEncEncryptedData* pEncData);</w:t>
            </w:r>
          </w:p>
          <w:p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ddocConvertInput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src, </w:t>
            </w:r>
            <w:r w:rsidRPr="00751DBB">
              <w:rPr>
                <w:rFonts w:ascii="Consolas" w:hAnsi="Consolas" w:cs="Consolas"/>
                <w:bCs/>
                <w:sz w:val="16"/>
                <w:szCs w:val="16"/>
                <w:lang w:val="en-GB"/>
              </w:rPr>
              <w:t>char</w:t>
            </w:r>
            <w:r w:rsidRPr="00751DBB">
              <w:rPr>
                <w:rFonts w:ascii="Consolas" w:hAnsi="Consolas" w:cs="Consolas"/>
                <w:sz w:val="16"/>
                <w:szCs w:val="16"/>
                <w:lang w:val="en-GB"/>
              </w:rPr>
              <w:t>** dest);</w:t>
            </w:r>
          </w:p>
          <w:p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dencEncryptionProperty_new</w:t>
            </w:r>
            <w:r w:rsidRPr="00751DBB">
              <w:rPr>
                <w:rFonts w:ascii="Consolas" w:hAnsi="Consolas" w:cs="Consolas"/>
                <w:sz w:val="16"/>
                <w:szCs w:val="16"/>
                <w:lang w:val="en-GB"/>
              </w:rPr>
              <w:t xml:space="preserve">(DEncEncryptedData* pEncData, DEncEncryptionProperty** ppEncProperty,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szTarget,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szContent);</w:t>
            </w:r>
          </w:p>
          <w:p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SignedDoc_new</w:t>
            </w:r>
            <w:r w:rsidRPr="00751DBB">
              <w:rPr>
                <w:rFonts w:ascii="Consolas" w:hAnsi="Consolas" w:cs="Consolas"/>
                <w:sz w:val="16"/>
                <w:szCs w:val="16"/>
                <w:lang w:val="en-GB"/>
              </w:rPr>
              <w:t xml:space="preserve">(SignedDoc **pSignedDoc,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format,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version);</w:t>
            </w:r>
          </w:p>
          <w:p w:rsidR="005C6E69" w:rsidRPr="00751DBB" w:rsidRDefault="005C6E69"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lastRenderedPageBreak/>
              <w:t>calculateFileSize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long</w:t>
            </w:r>
            <w:r w:rsidRPr="00751DBB">
              <w:rPr>
                <w:rFonts w:ascii="Consolas" w:hAnsi="Consolas" w:cs="Consolas"/>
                <w:sz w:val="16"/>
                <w:szCs w:val="16"/>
                <w:lang w:val="en-GB"/>
              </w:rPr>
              <w:t>* lFileLen);</w:t>
            </w:r>
          </w:p>
          <w:p w:rsidR="005C6E69" w:rsidRPr="00751DBB" w:rsidRDefault="005C6E69"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DataFile_new</w:t>
            </w:r>
            <w:r w:rsidRPr="00751DBB">
              <w:rPr>
                <w:rFonts w:ascii="Consolas" w:hAnsi="Consolas" w:cs="Consolas"/>
                <w:sz w:val="16"/>
                <w:szCs w:val="16"/>
                <w:lang w:val="en-GB"/>
              </w:rPr>
              <w:t xml:space="preserve">(DataFile **newDataFile,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contentType,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mime,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size,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byte* digest,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digLen,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digType,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p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dencOrigContent_registerDigiDoc</w:t>
            </w:r>
            <w:r w:rsidRPr="00751DBB">
              <w:rPr>
                <w:rFonts w:ascii="Consolas" w:hAnsi="Consolas" w:cs="Consolas"/>
                <w:sz w:val="16"/>
                <w:szCs w:val="16"/>
                <w:lang w:val="en-GB"/>
              </w:rPr>
              <w:t>(DEncEncryptedData* pEncData, SignedDoc* pSigDoc);</w:t>
            </w:r>
          </w:p>
          <w:p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createSignedDoc</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szOldFile,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szOutputFile);</w:t>
            </w:r>
          </w:p>
          <w:p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ddocReadFile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 DigiDocMemBuf* pData);</w:t>
            </w:r>
          </w:p>
          <w:p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dencEncryptedData_encryptData</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nCompressOption);</w:t>
            </w:r>
          </w:p>
        </w:tc>
      </w:tr>
      <w:tr w:rsidR="007356E5" w:rsidRPr="00751DBB" w:rsidTr="002C6542">
        <w:tc>
          <w:tcPr>
            <w:tcW w:w="1661" w:type="pct"/>
          </w:tcPr>
          <w:p w:rsidR="005E354D" w:rsidRPr="00751DBB" w:rsidRDefault="005E354D" w:rsidP="00D03E82">
            <w:pPr>
              <w:pStyle w:val="UtilitySyntax"/>
              <w:ind w:left="0"/>
              <w:jc w:val="left"/>
              <w:rPr>
                <w:rFonts w:ascii="Consolas" w:hAnsi="Consolas" w:cs="Consolas"/>
                <w:sz w:val="16"/>
                <w:szCs w:val="16"/>
                <w:lang w:val="en-GB"/>
              </w:rPr>
            </w:pPr>
            <w:r w:rsidRPr="00751DBB">
              <w:rPr>
                <w:rFonts w:ascii="Consolas" w:hAnsi="Consolas" w:cs="Consolas"/>
                <w:sz w:val="16"/>
                <w:szCs w:val="16"/>
                <w:lang w:val="en-GB"/>
              </w:rPr>
              <w:lastRenderedPageBreak/>
              <w:t xml:space="preserve">-encrypt &lt;input-file&gt; </w:t>
            </w:r>
          </w:p>
        </w:tc>
        <w:tc>
          <w:tcPr>
            <w:tcW w:w="3339" w:type="pct"/>
          </w:tcPr>
          <w:p w:rsidR="005E354D" w:rsidRPr="00751DBB" w:rsidRDefault="00AA52B1"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rsidR="00AA52B1" w:rsidRPr="00751DBB" w:rsidRDefault="00AA52B1"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dencEncryptedData_new</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szXmlNs,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p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dencMetaInfo_SetLibVersion</w:t>
            </w:r>
            <w:r w:rsidRPr="00751DBB">
              <w:rPr>
                <w:rFonts w:ascii="Consolas" w:hAnsi="Consolas" w:cs="Consolas"/>
                <w:sz w:val="16"/>
                <w:szCs w:val="16"/>
                <w:lang w:val="en-GB"/>
              </w:rPr>
              <w:t>(DEncEncryptedData* pEncData);</w:t>
            </w:r>
          </w:p>
          <w:p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dencMetaInfo_SetFormatVersion</w:t>
            </w:r>
            <w:r w:rsidRPr="00751DBB">
              <w:rPr>
                <w:rFonts w:ascii="Consolas" w:hAnsi="Consolas" w:cs="Consolas"/>
                <w:sz w:val="16"/>
                <w:szCs w:val="16"/>
                <w:lang w:val="en-GB"/>
              </w:rPr>
              <w:t>(DEncEncryptedData* pEncData);</w:t>
            </w:r>
          </w:p>
          <w:p w:rsidR="00B313FC" w:rsidRPr="00751DBB" w:rsidRDefault="00B313FC"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dencEncryptionProperty_new</w:t>
            </w:r>
            <w:r w:rsidRPr="00751DBB">
              <w:rPr>
                <w:rFonts w:ascii="Consolas" w:hAnsi="Consolas" w:cs="Consolas"/>
                <w:sz w:val="16"/>
                <w:szCs w:val="16"/>
                <w:lang w:val="en-GB"/>
              </w:rPr>
              <w:t xml:space="preserve">(DEncEncryptedData* EncData, DEncEncryptionProperty** ppEncProperty,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szTarget,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szContent);</w:t>
            </w:r>
          </w:p>
          <w:p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dencEncryptedData_AppendData</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data,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len);</w:t>
            </w:r>
          </w:p>
          <w:p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ddocSaxReadSignedDocFromFile</w:t>
            </w:r>
            <w:r w:rsidRPr="00751DBB">
              <w:rPr>
                <w:rFonts w:ascii="Consolas" w:hAnsi="Consolas" w:cs="Consolas"/>
                <w:sz w:val="16"/>
                <w:szCs w:val="16"/>
                <w:lang w:val="en-GB"/>
              </w:rPr>
              <w:t xml:space="preserve">(SignedDoc** ppSigDoc,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checkFileDigest,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lMaxDFLen);</w:t>
            </w:r>
          </w:p>
          <w:p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dencOrigContent_registerDigiDoc</w:t>
            </w:r>
            <w:r w:rsidRPr="00751DBB">
              <w:rPr>
                <w:rFonts w:ascii="Consolas" w:hAnsi="Consolas" w:cs="Consolas"/>
                <w:sz w:val="16"/>
                <w:szCs w:val="16"/>
                <w:lang w:val="en-GB"/>
              </w:rPr>
              <w:t>(DEncEncryptedData* pEncData, SignedDoc* pSigDoc);</w:t>
            </w:r>
          </w:p>
          <w:p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dencEncryptedData_encryptData</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nCompressOption);</w:t>
            </w:r>
          </w:p>
        </w:tc>
      </w:tr>
      <w:tr w:rsidR="00F32A44" w:rsidRPr="00751DBB" w:rsidTr="002C6542">
        <w:tc>
          <w:tcPr>
            <w:tcW w:w="1661" w:type="pct"/>
          </w:tcPr>
          <w:p w:rsidR="00BF18D7" w:rsidRPr="00751DBB" w:rsidRDefault="00BF18D7" w:rsidP="008F4B74">
            <w:pPr>
              <w:jc w:val="left"/>
              <w:rPr>
                <w:rFonts w:ascii="Consolas" w:hAnsi="Consolas" w:cs="Consolas"/>
                <w:sz w:val="16"/>
                <w:szCs w:val="16"/>
                <w:lang w:val="en-GB"/>
              </w:rPr>
            </w:pPr>
            <w:r w:rsidRPr="00751DBB">
              <w:rPr>
                <w:rFonts w:ascii="Consolas" w:hAnsi="Consolas" w:cs="Consolas"/>
                <w:sz w:val="16"/>
                <w:szCs w:val="16"/>
                <w:lang w:val="en-GB"/>
              </w:rPr>
              <w:t>-encrypt-</w:t>
            </w:r>
            <w:r w:rsidR="008F4B74" w:rsidRPr="00751DBB">
              <w:rPr>
                <w:rFonts w:ascii="Consolas" w:hAnsi="Consolas" w:cs="Consolas"/>
                <w:sz w:val="16"/>
                <w:szCs w:val="16"/>
                <w:lang w:val="en-GB"/>
              </w:rPr>
              <w:t>file</w:t>
            </w:r>
            <w:r w:rsidRPr="00751DBB">
              <w:rPr>
                <w:rFonts w:ascii="Consolas" w:hAnsi="Consolas" w:cs="Consolas"/>
                <w:sz w:val="16"/>
                <w:szCs w:val="16"/>
                <w:lang w:val="en-GB"/>
              </w:rPr>
              <w:t xml:space="preserve"> &lt;input-file&gt; &lt;output-file&gt; </w:t>
            </w:r>
          </w:p>
        </w:tc>
        <w:tc>
          <w:tcPr>
            <w:tcW w:w="3339" w:type="pct"/>
          </w:tcPr>
          <w:p w:rsidR="00BF18D7" w:rsidRPr="00751DBB" w:rsidRDefault="00887CC3" w:rsidP="00C23C48">
            <w:pPr>
              <w:autoSpaceDE w:val="0"/>
              <w:autoSpaceDN w:val="0"/>
              <w:adjustRightInd w:val="0"/>
              <w:spacing w:after="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dencEncryptFile</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szInputFileName,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szOutputFileName,</w:t>
            </w:r>
            <w:r w:rsidR="00C23C48" w:rsidRPr="00751DBB">
              <w:rPr>
                <w:rFonts w:ascii="Consolas" w:hAnsi="Consolas" w:cs="Consolas"/>
                <w:sz w:val="16"/>
                <w:szCs w:val="16"/>
                <w:lang w:val="en-GB"/>
              </w:rPr>
              <w:t xml:space="preserv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tc>
      </w:tr>
      <w:tr w:rsidR="008F4B74" w:rsidRPr="00751DBB" w:rsidTr="002C6542">
        <w:tc>
          <w:tcPr>
            <w:tcW w:w="1661" w:type="pct"/>
          </w:tcPr>
          <w:p w:rsidR="008F4B74" w:rsidRPr="00751DBB" w:rsidRDefault="00D03E82" w:rsidP="00D03E82">
            <w:pPr>
              <w:jc w:val="left"/>
              <w:rPr>
                <w:rFonts w:ascii="Consolas" w:hAnsi="Consolas" w:cs="Consolas"/>
                <w:sz w:val="16"/>
                <w:szCs w:val="16"/>
                <w:lang w:val="en-GB"/>
              </w:rPr>
            </w:pPr>
            <w:r w:rsidRPr="00751DBB">
              <w:rPr>
                <w:rFonts w:ascii="Consolas" w:hAnsi="Consolas" w:cs="Consolas"/>
                <w:sz w:val="16"/>
                <w:szCs w:val="16"/>
                <w:lang w:val="en-GB"/>
              </w:rPr>
              <w:t>-</w:t>
            </w:r>
            <w:r w:rsidR="008F4B74" w:rsidRPr="00751DBB">
              <w:rPr>
                <w:rFonts w:ascii="Consolas" w:hAnsi="Consolas" w:cs="Consolas"/>
                <w:sz w:val="16"/>
                <w:szCs w:val="16"/>
                <w:lang w:val="en-GB"/>
              </w:rPr>
              <w:t>decrypt-sk &lt;output-file&gt;</w:t>
            </w:r>
            <w:r w:rsidRPr="00751DBB">
              <w:rPr>
                <w:rFonts w:ascii="Consolas" w:hAnsi="Consolas" w:cs="Consolas"/>
                <w:sz w:val="16"/>
                <w:szCs w:val="16"/>
                <w:lang w:val="en-GB"/>
              </w:rPr>
              <w:t xml:space="preserve"> &lt;pin&gt;</w:t>
            </w:r>
          </w:p>
        </w:tc>
        <w:tc>
          <w:tcPr>
            <w:tcW w:w="3339" w:type="pct"/>
          </w:tcPr>
          <w:p w:rsidR="005C723F" w:rsidRPr="00751DBB" w:rsidRDefault="005C723F" w:rsidP="00C23C48">
            <w:pPr>
              <w:autoSpaceDE w:val="0"/>
              <w:autoSpaceDN w:val="0"/>
              <w:adjustRightInd w:val="0"/>
              <w:jc w:val="left"/>
              <w:outlineLvl w:val="0"/>
              <w:rPr>
                <w:rFonts w:ascii="Consolas" w:hAnsi="Consolas" w:cs="Consolas"/>
                <w:sz w:val="16"/>
                <w:szCs w:val="16"/>
                <w:lang w:val="en-GB"/>
              </w:rPr>
            </w:pPr>
            <w:r w:rsidRPr="00751DBB">
              <w:rPr>
                <w:rFonts w:ascii="Consolas" w:hAnsi="Consolas" w:cs="Consolas"/>
                <w:sz w:val="16"/>
                <w:szCs w:val="16"/>
                <w:lang w:val="en-GB"/>
              </w:rPr>
              <w:t>Functions of –decrypt command.</w:t>
            </w:r>
          </w:p>
          <w:p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utf82unicode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utf8,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unicode, </w:t>
            </w:r>
            <w:r w:rsidRPr="00751DBB">
              <w:rPr>
                <w:rFonts w:ascii="Consolas" w:hAnsi="Consolas" w:cs="Consolas"/>
                <w:bCs/>
                <w:sz w:val="16"/>
                <w:szCs w:val="16"/>
                <w:lang w:val="en-GB"/>
              </w:rPr>
              <w:t>int</w:t>
            </w:r>
            <w:r w:rsidRPr="00751DBB">
              <w:rPr>
                <w:rFonts w:ascii="Consolas" w:hAnsi="Consolas" w:cs="Consolas"/>
                <w:sz w:val="16"/>
                <w:szCs w:val="16"/>
                <w:lang w:val="en-GB"/>
              </w:rPr>
              <w:t>* outlen);</w:t>
            </w:r>
          </w:p>
          <w:p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ddocSaxReadSignedDocFromFile</w:t>
            </w:r>
            <w:r w:rsidRPr="00751DBB">
              <w:rPr>
                <w:rFonts w:ascii="Consolas" w:hAnsi="Consolas" w:cs="Consolas"/>
                <w:sz w:val="16"/>
                <w:szCs w:val="16"/>
                <w:lang w:val="en-GB"/>
              </w:rPr>
              <w:t xml:space="preserve">(SignedDoc** ppSigDoc,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checkFileDigest,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lMaxDFLen);</w:t>
            </w:r>
          </w:p>
          <w:p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getCountOfDataFiles</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w:t>
            </w:r>
          </w:p>
          <w:p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getDataFile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nIdx);</w:t>
            </w:r>
          </w:p>
          <w:p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ddocExtractDataFile</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szDataFileName,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szDocId,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tc>
      </w:tr>
      <w:tr w:rsidR="007356E5" w:rsidRPr="00751DBB" w:rsidTr="002C6542">
        <w:tc>
          <w:tcPr>
            <w:tcW w:w="1661" w:type="pct"/>
          </w:tcPr>
          <w:p w:rsidR="005E354D" w:rsidRPr="00751DBB" w:rsidRDefault="005E354D" w:rsidP="00D03E82">
            <w:pPr>
              <w:jc w:val="left"/>
              <w:rPr>
                <w:rFonts w:ascii="Consolas" w:hAnsi="Consolas" w:cs="Consolas"/>
                <w:sz w:val="16"/>
                <w:szCs w:val="16"/>
                <w:lang w:val="en-GB"/>
              </w:rPr>
            </w:pPr>
            <w:r w:rsidRPr="00751DBB">
              <w:rPr>
                <w:rFonts w:ascii="Consolas" w:hAnsi="Consolas" w:cs="Consolas"/>
                <w:sz w:val="16"/>
                <w:szCs w:val="16"/>
                <w:lang w:val="en-GB"/>
              </w:rPr>
              <w:t>-decrypt &lt;output-file&gt;</w:t>
            </w:r>
            <w:r w:rsidR="00D03E82" w:rsidRPr="00751DBB">
              <w:rPr>
                <w:rFonts w:ascii="Consolas" w:hAnsi="Consolas" w:cs="Consolas"/>
                <w:sz w:val="16"/>
                <w:szCs w:val="16"/>
                <w:lang w:val="en-GB"/>
              </w:rPr>
              <w:t xml:space="preserve"> &lt;pin&gt;</w:t>
            </w:r>
          </w:p>
        </w:tc>
        <w:tc>
          <w:tcPr>
            <w:tcW w:w="3339" w:type="pct"/>
          </w:tcPr>
          <w:p w:rsidR="002C6542" w:rsidRPr="00751DBB" w:rsidRDefault="002C654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dencSaxReadEncryptedData</w:t>
            </w:r>
            <w:r w:rsidRPr="00751DBB">
              <w:rPr>
                <w:rFonts w:ascii="Consolas" w:hAnsi="Consolas" w:cs="Consolas"/>
                <w:sz w:val="16"/>
                <w:szCs w:val="16"/>
                <w:lang w:val="en-GB"/>
              </w:rPr>
              <w:t xml:space="preserve">(DEncEncryptedData** ppEncData,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p w:rsidR="002C6542" w:rsidRPr="00751DBB" w:rsidRDefault="002C654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dencEncryptedData_findEncryptedKeyByPKCS12</w:t>
            </w:r>
            <w:r w:rsidRPr="00751DBB">
              <w:rPr>
                <w:rFonts w:ascii="Consolas" w:hAnsi="Consolas" w:cs="Consolas"/>
                <w:sz w:val="16"/>
                <w:szCs w:val="16"/>
                <w:lang w:val="en-GB"/>
              </w:rPr>
              <w:t xml:space="preserve">(DEncEncryptedData* pEncData, DEncEncryptedKey** ppEncKey, EVP_PKEY** ppKey,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szPkcs12File,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szPasswd);</w:t>
            </w:r>
          </w:p>
          <w:p w:rsidR="002C6542" w:rsidRPr="00751DBB" w:rsidRDefault="002C654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dencEncryptedData_findEncryptedKeyByPKCS11</w:t>
            </w:r>
            <w:r w:rsidR="00301CE2">
              <w:rPr>
                <w:rFonts w:ascii="Consolas" w:hAnsi="Consolas" w:cs="Consolas"/>
                <w:b/>
                <w:sz w:val="16"/>
                <w:szCs w:val="16"/>
                <w:lang w:val="en-GB"/>
              </w:rPr>
              <w:t>UsingSlot</w:t>
            </w:r>
            <w:r w:rsidRPr="00751DBB">
              <w:rPr>
                <w:rFonts w:ascii="Consolas" w:hAnsi="Consolas" w:cs="Consolas"/>
                <w:sz w:val="16"/>
                <w:szCs w:val="16"/>
                <w:lang w:val="en-GB"/>
              </w:rPr>
              <w:t>(DEncEncryptedData* pEncData, DEncEncryptedKey** ppEncKey</w:t>
            </w:r>
            <w:r w:rsidR="00301CE2">
              <w:rPr>
                <w:rFonts w:ascii="Consolas" w:hAnsi="Consolas" w:cs="Consolas"/>
                <w:sz w:val="16"/>
                <w:szCs w:val="16"/>
                <w:lang w:val="en-GB"/>
              </w:rPr>
              <w:t xml:space="preserve">, </w:t>
            </w:r>
            <w:r w:rsidR="00301CE2" w:rsidRPr="00301CE2">
              <w:rPr>
                <w:rFonts w:ascii="Consolas" w:hAnsi="Consolas" w:cs="Consolas"/>
                <w:sz w:val="16"/>
                <w:szCs w:val="16"/>
                <w:lang w:val="en-GB"/>
              </w:rPr>
              <w:t xml:space="preserve">int </w:t>
            </w:r>
            <w:r w:rsidR="00301CE2" w:rsidRPr="00301CE2">
              <w:rPr>
                <w:rFonts w:ascii="Consolas" w:hAnsi="Consolas" w:cs="Consolas"/>
                <w:sz w:val="16"/>
                <w:szCs w:val="16"/>
                <w:lang w:val="en-GB"/>
              </w:rPr>
              <w:lastRenderedPageBreak/>
              <w:t>nSlot</w:t>
            </w:r>
            <w:r w:rsidRPr="00751DBB">
              <w:rPr>
                <w:rFonts w:ascii="Consolas" w:hAnsi="Consolas" w:cs="Consolas"/>
                <w:sz w:val="16"/>
                <w:szCs w:val="16"/>
                <w:lang w:val="en-GB"/>
              </w:rPr>
              <w:t>);</w:t>
            </w:r>
          </w:p>
          <w:p w:rsidR="002C6542" w:rsidRPr="00751DBB" w:rsidRDefault="002C654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dencEncryptedData_decryptWithKey</w:t>
            </w:r>
            <w:r w:rsidRPr="00751DBB">
              <w:rPr>
                <w:rFonts w:ascii="Consolas" w:hAnsi="Consolas" w:cs="Consolas"/>
                <w:sz w:val="16"/>
                <w:szCs w:val="16"/>
                <w:lang w:val="en-GB"/>
              </w:rPr>
              <w:t>(DEncEncryptedData* pEncData, DEncEncryptedKey* pEncKey, EVP_PKEY* pKey);</w:t>
            </w:r>
          </w:p>
          <w:p w:rsidR="005E06AB" w:rsidRPr="00751DBB" w:rsidRDefault="002C654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dencEncryptedData_decrypt</w:t>
            </w:r>
            <w:r w:rsidR="003445AA">
              <w:rPr>
                <w:rFonts w:ascii="Consolas" w:hAnsi="Consolas" w:cs="Consolas"/>
                <w:b/>
                <w:sz w:val="16"/>
                <w:szCs w:val="16"/>
                <w:lang w:val="en-GB"/>
              </w:rPr>
              <w:t>UsingSlot</w:t>
            </w:r>
            <w:r w:rsidRPr="00751DBB">
              <w:rPr>
                <w:rFonts w:ascii="Consolas" w:hAnsi="Consolas" w:cs="Consolas"/>
                <w:sz w:val="16"/>
                <w:szCs w:val="16"/>
                <w:lang w:val="en-GB"/>
              </w:rPr>
              <w:t xml:space="preserve">(DEncEncryptedData* pEncData, DEncEncryptedKey* pEncKey,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pin</w:t>
            </w:r>
            <w:r w:rsidR="003445AA">
              <w:rPr>
                <w:rFonts w:ascii="Consolas" w:hAnsi="Consolas" w:cs="Consolas"/>
                <w:sz w:val="16"/>
                <w:szCs w:val="16"/>
                <w:lang w:val="en-GB"/>
              </w:rPr>
              <w:t>, int nSlot</w:t>
            </w:r>
            <w:r w:rsidRPr="00751DBB">
              <w:rPr>
                <w:rFonts w:ascii="Consolas" w:hAnsi="Consolas" w:cs="Consolas"/>
                <w:sz w:val="16"/>
                <w:szCs w:val="16"/>
                <w:lang w:val="en-GB"/>
              </w:rPr>
              <w:t>);</w:t>
            </w:r>
          </w:p>
        </w:tc>
      </w:tr>
      <w:tr w:rsidR="00F32A44" w:rsidRPr="00751DBB" w:rsidTr="002C6542">
        <w:tc>
          <w:tcPr>
            <w:tcW w:w="1661" w:type="pct"/>
          </w:tcPr>
          <w:p w:rsidR="00BF18D7" w:rsidRPr="00751DBB" w:rsidRDefault="00053582" w:rsidP="00A468BF">
            <w:pPr>
              <w:jc w:val="left"/>
              <w:rPr>
                <w:rFonts w:ascii="Consolas" w:hAnsi="Consolas" w:cs="Consolas"/>
                <w:sz w:val="16"/>
                <w:szCs w:val="16"/>
                <w:lang w:val="en-GB"/>
              </w:rPr>
            </w:pPr>
            <w:r w:rsidRPr="00751DBB">
              <w:rPr>
                <w:rFonts w:ascii="Consolas" w:hAnsi="Consolas" w:cs="Consolas"/>
                <w:sz w:val="16"/>
                <w:szCs w:val="16"/>
                <w:lang w:val="en-GB"/>
              </w:rPr>
              <w:lastRenderedPageBreak/>
              <w:t>-decrypt-file</w:t>
            </w:r>
            <w:r w:rsidR="00BF18D7" w:rsidRPr="00751DBB">
              <w:rPr>
                <w:rFonts w:ascii="Consolas" w:hAnsi="Consolas" w:cs="Consolas"/>
                <w:sz w:val="16"/>
                <w:szCs w:val="16"/>
                <w:lang w:val="en-GB"/>
              </w:rPr>
              <w:t xml:space="preserve"> &lt;input-file&gt; &lt;output-file&gt; </w:t>
            </w:r>
            <w:r w:rsidR="00A468BF" w:rsidRPr="00751DBB">
              <w:rPr>
                <w:rFonts w:ascii="Consolas" w:hAnsi="Consolas" w:cs="Consolas"/>
                <w:sz w:val="16"/>
                <w:szCs w:val="16"/>
                <w:lang w:val="en-GB"/>
              </w:rPr>
              <w:t>&lt;pin&gt;</w:t>
            </w:r>
          </w:p>
        </w:tc>
        <w:tc>
          <w:tcPr>
            <w:tcW w:w="3339" w:type="pct"/>
          </w:tcPr>
          <w:p w:rsidR="00BF18D7" w:rsidRPr="00751DBB" w:rsidRDefault="00053582" w:rsidP="00C23C48">
            <w:pPr>
              <w:autoSpaceDE w:val="0"/>
              <w:autoSpaceDN w:val="0"/>
              <w:adjustRightInd w:val="0"/>
              <w:spacing w:after="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dencSaxReadDecryptFile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szInputFileName,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szOutputFileName,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szPin,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szPkcs12File);</w:t>
            </w:r>
          </w:p>
        </w:tc>
      </w:tr>
    </w:tbl>
    <w:p w:rsidR="008F3418" w:rsidRPr="00751DBB" w:rsidRDefault="008F3418" w:rsidP="008F3418">
      <w:pPr>
        <w:jc w:val="left"/>
        <w:rPr>
          <w:lang w:val="en-GB"/>
        </w:rPr>
        <w:sectPr w:rsidR="008F3418" w:rsidRPr="00751DBB" w:rsidSect="00047176">
          <w:headerReference w:type="default" r:id="rId43"/>
          <w:footerReference w:type="even" r:id="rId44"/>
          <w:footerReference w:type="default" r:id="rId45"/>
          <w:headerReference w:type="first" r:id="rId46"/>
          <w:footerReference w:type="first" r:id="rId47"/>
          <w:pgSz w:w="11906" w:h="16838" w:code="9"/>
          <w:pgMar w:top="1418" w:right="1134" w:bottom="1418" w:left="2552" w:header="709" w:footer="709" w:gutter="0"/>
          <w:cols w:space="708"/>
          <w:titlePg/>
          <w:docGrid w:linePitch="360"/>
        </w:sectPr>
      </w:pPr>
    </w:p>
    <w:p w:rsidR="008F3418" w:rsidRPr="00751DBB" w:rsidRDefault="00FA3774" w:rsidP="00FA3774">
      <w:pPr>
        <w:pStyle w:val="Pealkiri11"/>
        <w:numPr>
          <w:ilvl w:val="0"/>
          <w:numId w:val="0"/>
        </w:numPr>
        <w:rPr>
          <w:lang w:val="en-GB"/>
        </w:rPr>
      </w:pPr>
      <w:bookmarkStart w:id="55" w:name="_Toc345343037"/>
      <w:r w:rsidRPr="00751DBB">
        <w:rPr>
          <w:lang w:val="en-GB"/>
        </w:rPr>
        <w:lastRenderedPageBreak/>
        <w:t>Appendix</w:t>
      </w:r>
      <w:r w:rsidR="00950FD7" w:rsidRPr="00751DBB">
        <w:rPr>
          <w:lang w:val="en-GB"/>
        </w:rPr>
        <w:t xml:space="preserve"> 1</w:t>
      </w:r>
      <w:r w:rsidR="00B90F1D" w:rsidRPr="00751DBB">
        <w:rPr>
          <w:lang w:val="en-GB"/>
        </w:rPr>
        <w:t>: C</w:t>
      </w:r>
      <w:r w:rsidRPr="00751DBB">
        <w:rPr>
          <w:lang w:val="en-GB"/>
        </w:rPr>
        <w:t>DigiDoc configuration file</w:t>
      </w:r>
      <w:bookmarkEnd w:id="55"/>
    </w:p>
    <w:p w:rsidR="004F741F" w:rsidRPr="00751DBB" w:rsidRDefault="004F741F" w:rsidP="0014062B">
      <w:pPr>
        <w:rPr>
          <w:lang w:val="en-GB"/>
        </w:rPr>
      </w:pPr>
      <w:r w:rsidRPr="00751DBB">
        <w:rPr>
          <w:lang w:val="en-GB"/>
        </w:rPr>
        <w:t>A sample</w:t>
      </w:r>
      <w:r w:rsidR="00FA3774" w:rsidRPr="00751DBB">
        <w:rPr>
          <w:lang w:val="en-GB"/>
        </w:rPr>
        <w:t xml:space="preserve"> </w:t>
      </w:r>
      <w:r w:rsidR="00B33545" w:rsidRPr="00751DBB">
        <w:rPr>
          <w:lang w:val="en-GB"/>
        </w:rPr>
        <w:t>CDigiD</w:t>
      </w:r>
      <w:r w:rsidR="00927A28" w:rsidRPr="00751DBB">
        <w:rPr>
          <w:lang w:val="en-GB"/>
        </w:rPr>
        <w:t>oc configuration</w:t>
      </w:r>
      <w:r w:rsidR="00FA3774" w:rsidRPr="00751DBB">
        <w:rPr>
          <w:lang w:val="en-GB"/>
        </w:rPr>
        <w:t xml:space="preserve"> file </w:t>
      </w:r>
      <w:r w:rsidRPr="00751DBB">
        <w:rPr>
          <w:lang w:val="en-GB"/>
        </w:rPr>
        <w:t xml:space="preserve">may </w:t>
      </w:r>
      <w:r w:rsidR="00FF55F2" w:rsidRPr="00751DBB">
        <w:rPr>
          <w:lang w:val="en-GB"/>
        </w:rPr>
        <w:t>consist</w:t>
      </w:r>
      <w:r w:rsidR="00FA3774" w:rsidRPr="00751DBB">
        <w:rPr>
          <w:lang w:val="en-GB"/>
        </w:rPr>
        <w:t xml:space="preserve"> of the followin</w:t>
      </w:r>
      <w:r w:rsidRPr="00751DBB">
        <w:rPr>
          <w:lang w:val="en-GB"/>
        </w:rPr>
        <w:t>g sections and possible entries:</w:t>
      </w:r>
    </w:p>
    <w:p w:rsidR="00FD2C66" w:rsidRPr="00751DBB" w:rsidRDefault="009E0973" w:rsidP="00602608">
      <w:pPr>
        <w:pStyle w:val="ListParagraph"/>
        <w:numPr>
          <w:ilvl w:val="0"/>
          <w:numId w:val="18"/>
        </w:numPr>
        <w:rPr>
          <w:lang w:val="en-GB"/>
        </w:rPr>
      </w:pPr>
      <w:r w:rsidRPr="00751DBB">
        <w:rPr>
          <w:lang w:val="en-GB"/>
        </w:rPr>
        <w:t xml:space="preserve">user-specific values to be always checked and possibly modified </w:t>
      </w:r>
      <w:r w:rsidR="00FD2C66" w:rsidRPr="00751DBB">
        <w:rPr>
          <w:lang w:val="en-GB"/>
        </w:rPr>
        <w:t xml:space="preserve">in </w:t>
      </w:r>
      <w:r w:rsidR="00FD2C66" w:rsidRPr="00751DBB">
        <w:rPr>
          <w:color w:val="5F497A" w:themeColor="accent4" w:themeShade="BF"/>
          <w:lang w:val="en-GB"/>
        </w:rPr>
        <w:t>purple</w:t>
      </w:r>
    </w:p>
    <w:p w:rsidR="00FD2C66" w:rsidRPr="00751DBB" w:rsidRDefault="00FA3774" w:rsidP="00602608">
      <w:pPr>
        <w:pStyle w:val="ListParagraph"/>
        <w:numPr>
          <w:ilvl w:val="0"/>
          <w:numId w:val="17"/>
        </w:numPr>
        <w:rPr>
          <w:lang w:val="en-GB"/>
        </w:rPr>
      </w:pPr>
      <w:r w:rsidRPr="00751DBB">
        <w:rPr>
          <w:lang w:val="en-GB"/>
        </w:rPr>
        <w:t>optional</w:t>
      </w:r>
      <w:r w:rsidR="00FD2C66" w:rsidRPr="00751DBB">
        <w:rPr>
          <w:lang w:val="en-GB"/>
        </w:rPr>
        <w:t xml:space="preserve"> and alternative </w:t>
      </w:r>
      <w:r w:rsidRPr="00751DBB">
        <w:rPr>
          <w:lang w:val="en-GB"/>
        </w:rPr>
        <w:t xml:space="preserve">settings in </w:t>
      </w:r>
      <w:r w:rsidRPr="00751DBB">
        <w:rPr>
          <w:i/>
          <w:color w:val="0070C0"/>
          <w:lang w:val="en-GB"/>
        </w:rPr>
        <w:t>blue</w:t>
      </w:r>
    </w:p>
    <w:p w:rsidR="00FD2C66" w:rsidRPr="00751DBB" w:rsidRDefault="00E10F9B" w:rsidP="00602608">
      <w:pPr>
        <w:pStyle w:val="ListParagraph"/>
        <w:numPr>
          <w:ilvl w:val="0"/>
          <w:numId w:val="17"/>
        </w:numPr>
        <w:rPr>
          <w:lang w:val="en-GB"/>
        </w:rPr>
      </w:pPr>
      <w:r w:rsidRPr="00751DBB">
        <w:rPr>
          <w:lang w:val="en-GB"/>
        </w:rPr>
        <w:t>section headers</w:t>
      </w:r>
      <w:r w:rsidRPr="00751DBB">
        <w:rPr>
          <w:i/>
          <w:color w:val="00B0F0"/>
          <w:lang w:val="en-GB"/>
        </w:rPr>
        <w:t xml:space="preserve"> </w:t>
      </w:r>
      <w:r w:rsidRPr="00751DBB">
        <w:rPr>
          <w:lang w:val="en-GB"/>
        </w:rPr>
        <w:t>in</w:t>
      </w:r>
      <w:r w:rsidRPr="00751DBB">
        <w:rPr>
          <w:i/>
          <w:color w:val="00B0F0"/>
          <w:lang w:val="en-GB"/>
        </w:rPr>
        <w:t xml:space="preserve"> </w:t>
      </w:r>
      <w:r w:rsidRPr="00751DBB">
        <w:rPr>
          <w:b/>
          <w:color w:val="00B050"/>
          <w:u w:val="single"/>
          <w:lang w:val="en-GB"/>
        </w:rPr>
        <w:t>green</w:t>
      </w:r>
    </w:p>
    <w:p w:rsidR="00536C6D" w:rsidRPr="00751DBB" w:rsidRDefault="00E10F9B" w:rsidP="00602608">
      <w:pPr>
        <w:pStyle w:val="ListParagraph"/>
        <w:numPr>
          <w:ilvl w:val="0"/>
          <w:numId w:val="17"/>
        </w:numPr>
        <w:rPr>
          <w:lang w:val="en-GB"/>
        </w:rPr>
      </w:pPr>
      <w:r w:rsidRPr="00751DBB">
        <w:rPr>
          <w:i/>
          <w:lang w:val="en-GB"/>
        </w:rPr>
        <w:t xml:space="preserve"># </w:t>
      </w:r>
      <w:r w:rsidRPr="00751DBB">
        <w:rPr>
          <w:lang w:val="en-GB"/>
        </w:rPr>
        <w:t>is indicating</w:t>
      </w:r>
      <w:r w:rsidR="00FD2C66" w:rsidRPr="00751DBB">
        <w:rPr>
          <w:lang w:val="en-GB"/>
        </w:rPr>
        <w:t xml:space="preserve"> all</w:t>
      </w:r>
      <w:r w:rsidRPr="00751DBB">
        <w:rPr>
          <w:lang w:val="en-GB"/>
        </w:rPr>
        <w:t xml:space="preserve"> </w:t>
      </w:r>
      <w:r w:rsidR="00FD2C66" w:rsidRPr="00751DBB">
        <w:rPr>
          <w:lang w:val="en-GB"/>
        </w:rPr>
        <w:t>out-commented</w:t>
      </w:r>
      <w:r w:rsidR="00AE7EEF" w:rsidRPr="00751DBB">
        <w:rPr>
          <w:lang w:val="en-GB"/>
        </w:rPr>
        <w:t xml:space="preserve"> </w:t>
      </w:r>
      <w:r w:rsidR="00FD2C66" w:rsidRPr="00751DBB">
        <w:rPr>
          <w:lang w:val="en-GB"/>
        </w:rPr>
        <w:t>parameters</w:t>
      </w:r>
      <w:r w:rsidR="00AE7EEF" w:rsidRPr="00751DBB">
        <w:rPr>
          <w:lang w:val="en-GB"/>
        </w:rPr>
        <w:t xml:space="preserve"> and additional </w:t>
      </w:r>
      <w:r w:rsidRPr="00751DBB">
        <w:rPr>
          <w:lang w:val="en-GB"/>
        </w:rPr>
        <w:t>notes</w:t>
      </w:r>
    </w:p>
    <w:p w:rsidR="00B67864" w:rsidRPr="00751DBB" w:rsidRDefault="00B67864" w:rsidP="00927A28">
      <w:pPr>
        <w:pStyle w:val="config-sample"/>
        <w:rPr>
          <w:b/>
          <w:color w:val="00B050"/>
          <w:lang w:val="en-GB"/>
        </w:rPr>
      </w:pPr>
    </w:p>
    <w:p w:rsidR="00927A28" w:rsidRPr="00751DBB" w:rsidRDefault="00927A28" w:rsidP="00927A28">
      <w:pPr>
        <w:pStyle w:val="config-sample"/>
        <w:rPr>
          <w:b/>
          <w:color w:val="00B050"/>
          <w:lang w:val="en-GB"/>
        </w:rPr>
      </w:pPr>
      <w:r w:rsidRPr="00751DBB">
        <w:rPr>
          <w:b/>
          <w:color w:val="00B050"/>
          <w:lang w:val="en-GB"/>
        </w:rPr>
        <w:t>#--------------------------------------------------</w:t>
      </w:r>
    </w:p>
    <w:p w:rsidR="00927A28" w:rsidRPr="00751DBB" w:rsidRDefault="00927A28" w:rsidP="00927A28">
      <w:pPr>
        <w:pStyle w:val="config-sample"/>
        <w:rPr>
          <w:b/>
          <w:color w:val="00B050"/>
          <w:lang w:val="en-GB"/>
        </w:rPr>
      </w:pPr>
      <w:r w:rsidRPr="00751DBB">
        <w:rPr>
          <w:b/>
          <w:color w:val="00B050"/>
          <w:lang w:val="en-GB"/>
        </w:rPr>
        <w:t># DigiDoc library global configuration file</w:t>
      </w:r>
    </w:p>
    <w:p w:rsidR="00927A28" w:rsidRPr="00751DBB" w:rsidRDefault="00927A28" w:rsidP="00927A28">
      <w:pPr>
        <w:pStyle w:val="config-sample"/>
        <w:rPr>
          <w:b/>
          <w:color w:val="00B050"/>
          <w:lang w:val="en-GB"/>
        </w:rPr>
      </w:pPr>
      <w:r w:rsidRPr="00751DBB">
        <w:rPr>
          <w:b/>
          <w:color w:val="00B050"/>
          <w:lang w:val="en-GB"/>
        </w:rPr>
        <w:t>#--------------------------------------------------</w:t>
      </w:r>
    </w:p>
    <w:p w:rsidR="003064F0" w:rsidRPr="00751DBB" w:rsidRDefault="003064F0" w:rsidP="00927A28">
      <w:pPr>
        <w:pStyle w:val="config-sample"/>
        <w:rPr>
          <w:color w:val="auto"/>
          <w:lang w:val="en-GB"/>
        </w:rPr>
      </w:pPr>
    </w:p>
    <w:p w:rsidR="00B31EFA" w:rsidRPr="00751DBB" w:rsidRDefault="00B31EFA" w:rsidP="003064F0">
      <w:pPr>
        <w:pStyle w:val="config-sample"/>
        <w:rPr>
          <w:color w:val="auto"/>
          <w:lang w:val="en-GB"/>
        </w:rPr>
      </w:pPr>
      <w:r w:rsidRPr="00751DBB">
        <w:rPr>
          <w:b/>
          <w:color w:val="00B050"/>
          <w:u w:val="single"/>
          <w:lang w:val="en-GB"/>
        </w:rPr>
        <w:t># PKCS#11 module settings - change this according to your signature device!!!</w:t>
      </w:r>
    </w:p>
    <w:p w:rsidR="003064F0" w:rsidRPr="00751DBB" w:rsidRDefault="003064F0" w:rsidP="003064F0">
      <w:pPr>
        <w:pStyle w:val="config-sample"/>
        <w:rPr>
          <w:color w:val="auto"/>
          <w:lang w:val="en-GB"/>
        </w:rPr>
      </w:pPr>
      <w:r w:rsidRPr="00751DBB">
        <w:rPr>
          <w:color w:val="auto"/>
          <w:lang w:val="en-GB"/>
        </w:rPr>
        <w:t>DIGIDOC_DEFAULT_DRIVER</w:t>
      </w:r>
      <w:r w:rsidR="00B31EFA" w:rsidRPr="00751DBB">
        <w:rPr>
          <w:color w:val="auto"/>
          <w:lang w:val="en-GB"/>
        </w:rPr>
        <w:tab/>
      </w:r>
      <w:r w:rsidRPr="00751DBB">
        <w:rPr>
          <w:color w:val="auto"/>
          <w:lang w:val="en-GB"/>
        </w:rPr>
        <w:t>=</w:t>
      </w:r>
      <w:r w:rsidR="00B31EFA" w:rsidRPr="00751DBB">
        <w:rPr>
          <w:color w:val="auto"/>
          <w:lang w:val="en-GB"/>
        </w:rPr>
        <w:tab/>
      </w:r>
      <w:r w:rsidRPr="00751DBB">
        <w:rPr>
          <w:color w:val="auto"/>
          <w:lang w:val="en-GB"/>
        </w:rPr>
        <w:t>1</w:t>
      </w:r>
    </w:p>
    <w:p w:rsidR="003064F0" w:rsidRPr="00751DBB" w:rsidRDefault="003064F0" w:rsidP="003064F0">
      <w:pPr>
        <w:pStyle w:val="config-sample"/>
        <w:rPr>
          <w:color w:val="auto"/>
          <w:lang w:val="en-GB"/>
        </w:rPr>
      </w:pPr>
      <w:r w:rsidRPr="00751DBB">
        <w:rPr>
          <w:color w:val="auto"/>
          <w:lang w:val="en-GB"/>
        </w:rPr>
        <w:t>DIGIDOC_DRIVERS</w:t>
      </w:r>
      <w:r w:rsidR="00B33545" w:rsidRPr="00751DBB">
        <w:rPr>
          <w:color w:val="auto"/>
          <w:lang w:val="en-GB"/>
        </w:rPr>
        <w:tab/>
      </w:r>
      <w:r w:rsidRPr="00751DBB">
        <w:rPr>
          <w:color w:val="auto"/>
          <w:lang w:val="en-GB"/>
        </w:rPr>
        <w:t>=</w:t>
      </w:r>
      <w:r w:rsidR="00B31EFA" w:rsidRPr="00751DBB">
        <w:rPr>
          <w:color w:val="auto"/>
          <w:lang w:val="en-GB"/>
        </w:rPr>
        <w:tab/>
      </w:r>
      <w:r w:rsidRPr="00751DBB">
        <w:rPr>
          <w:color w:val="auto"/>
          <w:lang w:val="en-GB"/>
        </w:rPr>
        <w:t>1</w:t>
      </w:r>
    </w:p>
    <w:p w:rsidR="003064F0" w:rsidRPr="00751DBB" w:rsidRDefault="003064F0" w:rsidP="003064F0">
      <w:pPr>
        <w:pStyle w:val="config-sample"/>
        <w:rPr>
          <w:color w:val="auto"/>
          <w:lang w:val="en-GB"/>
        </w:rPr>
      </w:pPr>
      <w:r w:rsidRPr="00751DBB">
        <w:rPr>
          <w:color w:val="auto"/>
          <w:lang w:val="en-GB"/>
        </w:rPr>
        <w:t>DIGIDOC_DRIVER_1_NAME</w:t>
      </w:r>
      <w:r w:rsidR="00B31EFA" w:rsidRPr="00751DBB">
        <w:rPr>
          <w:color w:val="auto"/>
          <w:lang w:val="en-GB"/>
        </w:rPr>
        <w:tab/>
      </w:r>
      <w:r w:rsidRPr="00751DBB">
        <w:rPr>
          <w:color w:val="auto"/>
          <w:lang w:val="en-GB"/>
        </w:rPr>
        <w:t>=</w:t>
      </w:r>
      <w:r w:rsidR="00B31EFA" w:rsidRPr="00751DBB">
        <w:rPr>
          <w:color w:val="auto"/>
          <w:lang w:val="en-GB"/>
        </w:rPr>
        <w:tab/>
      </w:r>
      <w:r w:rsidRPr="00751DBB">
        <w:rPr>
          <w:i/>
          <w:color w:val="7030A0"/>
          <w:lang w:val="en-GB"/>
        </w:rPr>
        <w:t>OpenSC</w:t>
      </w:r>
    </w:p>
    <w:p w:rsidR="003064F0" w:rsidRPr="00751DBB" w:rsidRDefault="003064F0" w:rsidP="003064F0">
      <w:pPr>
        <w:pStyle w:val="config-sample"/>
        <w:rPr>
          <w:color w:val="auto"/>
          <w:lang w:val="en-GB"/>
        </w:rPr>
      </w:pPr>
      <w:r w:rsidRPr="00751DBB">
        <w:rPr>
          <w:color w:val="auto"/>
          <w:lang w:val="en-GB"/>
        </w:rPr>
        <w:t>DIGIDOC_DRIVER_1_DESC</w:t>
      </w:r>
      <w:r w:rsidR="00B31EFA" w:rsidRPr="00751DBB">
        <w:rPr>
          <w:color w:val="auto"/>
          <w:lang w:val="en-GB"/>
        </w:rPr>
        <w:tab/>
      </w:r>
      <w:r w:rsidRPr="00751DBB">
        <w:rPr>
          <w:color w:val="auto"/>
          <w:lang w:val="en-GB"/>
        </w:rPr>
        <w:t>=</w:t>
      </w:r>
      <w:r w:rsidR="00B31EFA" w:rsidRPr="00751DBB">
        <w:rPr>
          <w:color w:val="auto"/>
          <w:lang w:val="en-GB"/>
        </w:rPr>
        <w:tab/>
      </w:r>
      <w:r w:rsidRPr="00751DBB">
        <w:rPr>
          <w:i/>
          <w:color w:val="7030A0"/>
          <w:lang w:val="en-GB"/>
        </w:rPr>
        <w:t>OpenSC projects PKCS#11 driver</w:t>
      </w:r>
    </w:p>
    <w:p w:rsidR="003064F0" w:rsidRPr="00751DBB" w:rsidRDefault="003064F0" w:rsidP="003064F0">
      <w:pPr>
        <w:pStyle w:val="config-sample"/>
        <w:rPr>
          <w:color w:val="auto"/>
          <w:lang w:val="en-GB"/>
        </w:rPr>
      </w:pPr>
      <w:r w:rsidRPr="00751DBB">
        <w:rPr>
          <w:color w:val="auto"/>
          <w:lang w:val="en-GB"/>
        </w:rPr>
        <w:t>DIGIDOC_DRIVER_1_FILE</w:t>
      </w:r>
      <w:r w:rsidR="00B31EFA" w:rsidRPr="00751DBB">
        <w:rPr>
          <w:color w:val="auto"/>
          <w:lang w:val="en-GB"/>
        </w:rPr>
        <w:tab/>
      </w:r>
      <w:r w:rsidRPr="00751DBB">
        <w:rPr>
          <w:color w:val="auto"/>
          <w:lang w:val="en-GB"/>
        </w:rPr>
        <w:t>=</w:t>
      </w:r>
      <w:r w:rsidR="00B31EFA" w:rsidRPr="00751DBB">
        <w:rPr>
          <w:color w:val="auto"/>
          <w:lang w:val="en-GB"/>
        </w:rPr>
        <w:tab/>
      </w:r>
      <w:r w:rsidRPr="00751DBB">
        <w:rPr>
          <w:i/>
          <w:color w:val="7030A0"/>
          <w:lang w:val="en-GB"/>
        </w:rPr>
        <w:t>opensc-pkcs11.d</w:t>
      </w:r>
      <w:r w:rsidR="009F59E1" w:rsidRPr="00751DBB">
        <w:rPr>
          <w:i/>
          <w:color w:val="7030A0"/>
          <w:lang w:val="en-GB"/>
        </w:rPr>
        <w:t>ll</w:t>
      </w:r>
    </w:p>
    <w:p w:rsidR="00B31EFA" w:rsidRPr="00751DBB" w:rsidRDefault="00B31EFA" w:rsidP="003064F0">
      <w:pPr>
        <w:pStyle w:val="config-sample"/>
        <w:rPr>
          <w:i/>
          <w:color w:val="0070C0"/>
          <w:lang w:val="en-GB"/>
        </w:rPr>
      </w:pPr>
      <w:r w:rsidRPr="00751DBB">
        <w:rPr>
          <w:i/>
          <w:color w:val="0070C0"/>
          <w:lang w:val="en-GB"/>
        </w:rPr>
        <w:t xml:space="preserve"># for </w:t>
      </w:r>
      <w:r w:rsidR="001472D1" w:rsidRPr="00751DBB">
        <w:rPr>
          <w:i/>
          <w:color w:val="0070C0"/>
          <w:lang w:val="en-GB"/>
        </w:rPr>
        <w:t>Linux</w:t>
      </w:r>
      <w:r w:rsidRPr="00751DBB">
        <w:rPr>
          <w:i/>
          <w:color w:val="0070C0"/>
          <w:lang w:val="en-GB"/>
        </w:rPr>
        <w:t xml:space="preserve">: DIGIDOC_DRIVER_1_FILE = </w:t>
      </w:r>
      <w:r w:rsidR="00A132BA" w:rsidRPr="00751DBB">
        <w:rPr>
          <w:i/>
          <w:color w:val="0070C0"/>
          <w:lang w:val="en-GB"/>
        </w:rPr>
        <w:t>opensc-pkcs11.so</w:t>
      </w:r>
    </w:p>
    <w:p w:rsidR="00B67864" w:rsidRPr="00751DBB" w:rsidRDefault="00B67864" w:rsidP="00B67864">
      <w:pPr>
        <w:pStyle w:val="config-sample"/>
        <w:rPr>
          <w:b/>
          <w:color w:val="00B050"/>
          <w:u w:val="single"/>
          <w:lang w:val="en-GB"/>
        </w:rPr>
      </w:pPr>
    </w:p>
    <w:p w:rsidR="00B67864" w:rsidRPr="00751DBB" w:rsidRDefault="00B67864" w:rsidP="00B67864">
      <w:pPr>
        <w:pStyle w:val="config-sample"/>
        <w:rPr>
          <w:color w:val="auto"/>
          <w:lang w:val="en-GB"/>
        </w:rPr>
      </w:pPr>
      <w:r w:rsidRPr="00751DBB">
        <w:rPr>
          <w:b/>
          <w:color w:val="00B050"/>
          <w:u w:val="single"/>
          <w:lang w:val="en-GB"/>
        </w:rPr>
        <w:t># Digital signing settings</w:t>
      </w:r>
    </w:p>
    <w:p w:rsidR="008D242F" w:rsidRPr="00751DBB" w:rsidRDefault="008D242F" w:rsidP="00B67864">
      <w:pPr>
        <w:pStyle w:val="config-sample"/>
        <w:rPr>
          <w:color w:val="00B050"/>
          <w:lang w:val="en-GB"/>
        </w:rPr>
      </w:pPr>
      <w:r w:rsidRPr="00751DBB">
        <w:rPr>
          <w:color w:val="00B050"/>
          <w:lang w:val="en-GB"/>
        </w:rPr>
        <w:t xml:space="preserve"># Identifier of the signer’s private key’s slot on an identity token. </w:t>
      </w:r>
    </w:p>
    <w:p w:rsidR="00B67864" w:rsidRPr="00751DBB" w:rsidRDefault="00B67864" w:rsidP="00B67864">
      <w:pPr>
        <w:pStyle w:val="config-sample"/>
        <w:rPr>
          <w:color w:val="auto"/>
          <w:lang w:val="en-GB"/>
        </w:rPr>
      </w:pPr>
      <w:r w:rsidRPr="00751DBB">
        <w:rPr>
          <w:color w:val="auto"/>
          <w:lang w:val="en-GB"/>
        </w:rPr>
        <w:t>DIGIDOC_SIGNATURE_SLOT</w:t>
      </w:r>
      <w:r w:rsidRPr="00751DBB">
        <w:rPr>
          <w:color w:val="auto"/>
          <w:lang w:val="en-GB"/>
        </w:rPr>
        <w:tab/>
        <w:t>=</w:t>
      </w:r>
      <w:r w:rsidRPr="00751DBB">
        <w:rPr>
          <w:color w:val="auto"/>
          <w:lang w:val="en-GB"/>
        </w:rPr>
        <w:tab/>
      </w:r>
      <w:r w:rsidRPr="00751DBB">
        <w:rPr>
          <w:i/>
          <w:color w:val="7030A0"/>
          <w:lang w:val="en-GB"/>
        </w:rPr>
        <w:t>1</w:t>
      </w:r>
    </w:p>
    <w:p w:rsidR="00B31EFA" w:rsidRPr="00751DBB" w:rsidRDefault="00B31EFA" w:rsidP="003064F0">
      <w:pPr>
        <w:pStyle w:val="config-sample"/>
        <w:rPr>
          <w:color w:val="auto"/>
          <w:lang w:val="en-GB"/>
        </w:rPr>
      </w:pPr>
    </w:p>
    <w:p w:rsidR="00F14AA5" w:rsidRPr="00751DBB" w:rsidRDefault="00F14AA5" w:rsidP="00F14AA5">
      <w:pPr>
        <w:pStyle w:val="config-sample"/>
        <w:rPr>
          <w:color w:val="auto"/>
          <w:lang w:val="en-GB"/>
        </w:rPr>
      </w:pPr>
      <w:r w:rsidRPr="00751DBB">
        <w:rPr>
          <w:b/>
          <w:color w:val="00B050"/>
          <w:u w:val="single"/>
          <w:lang w:val="en-GB"/>
        </w:rPr>
        <w:t xml:space="preserve"># </w:t>
      </w:r>
      <w:r w:rsidR="007F4041" w:rsidRPr="00751DBB">
        <w:rPr>
          <w:b/>
          <w:color w:val="00B050"/>
          <w:u w:val="single"/>
          <w:lang w:val="en-GB"/>
        </w:rPr>
        <w:t xml:space="preserve">Default </w:t>
      </w:r>
      <w:r w:rsidRPr="00751DBB">
        <w:rPr>
          <w:b/>
          <w:color w:val="00B050"/>
          <w:u w:val="single"/>
          <w:lang w:val="en-GB"/>
        </w:rPr>
        <w:t>OCSP responder URL</w:t>
      </w:r>
    </w:p>
    <w:p w:rsidR="00F14AA5" w:rsidRPr="00751DBB" w:rsidRDefault="00F14AA5" w:rsidP="00F14AA5">
      <w:pPr>
        <w:pStyle w:val="config-sample"/>
        <w:rPr>
          <w:color w:val="auto"/>
          <w:lang w:val="en-GB"/>
        </w:rPr>
      </w:pPr>
      <w:r w:rsidRPr="00751DBB">
        <w:rPr>
          <w:color w:val="auto"/>
          <w:lang w:val="en-GB"/>
        </w:rPr>
        <w:t>DIGIDOC_OCSP_URL</w:t>
      </w:r>
      <w:r w:rsidRPr="00751DBB">
        <w:rPr>
          <w:color w:val="auto"/>
          <w:lang w:val="en-GB"/>
        </w:rPr>
        <w:tab/>
      </w:r>
      <w:r w:rsidRPr="00751DBB">
        <w:rPr>
          <w:color w:val="auto"/>
          <w:lang w:val="en-GB"/>
        </w:rPr>
        <w:tab/>
        <w:t>=</w:t>
      </w:r>
      <w:r w:rsidRPr="00751DBB">
        <w:rPr>
          <w:color w:val="auto"/>
          <w:lang w:val="en-GB"/>
        </w:rPr>
        <w:tab/>
      </w:r>
      <w:r w:rsidRPr="00751DBB">
        <w:rPr>
          <w:i/>
          <w:color w:val="7030A0"/>
          <w:lang w:val="en-GB"/>
        </w:rPr>
        <w:t>http://ocsp.sk.ee</w:t>
      </w:r>
    </w:p>
    <w:p w:rsidR="00B67864" w:rsidRPr="00751DBB" w:rsidRDefault="00B67864" w:rsidP="00927A28">
      <w:pPr>
        <w:pStyle w:val="config-sample"/>
        <w:rPr>
          <w:color w:val="auto"/>
          <w:lang w:val="en-GB"/>
        </w:rPr>
      </w:pPr>
    </w:p>
    <w:p w:rsidR="003064F0" w:rsidRPr="00751DBB" w:rsidRDefault="003064F0" w:rsidP="00927A28">
      <w:pPr>
        <w:pStyle w:val="config-sample"/>
        <w:rPr>
          <w:b/>
          <w:color w:val="00B050"/>
          <w:u w:val="single"/>
          <w:lang w:val="en-GB"/>
        </w:rPr>
      </w:pPr>
      <w:r w:rsidRPr="00751DBB">
        <w:rPr>
          <w:b/>
          <w:color w:val="00B050"/>
          <w:u w:val="single"/>
          <w:lang w:val="en-GB"/>
        </w:rPr>
        <w:t># Sign OCSP requests or not. Depends on your responder</w:t>
      </w:r>
    </w:p>
    <w:p w:rsidR="00F46BCF" w:rsidRPr="00751DBB" w:rsidRDefault="00F46BCF" w:rsidP="00927A28">
      <w:pPr>
        <w:pStyle w:val="config-sample"/>
        <w:rPr>
          <w:color w:val="auto"/>
          <w:lang w:val="en-GB"/>
        </w:rPr>
      </w:pPr>
      <w:r w:rsidRPr="00751DBB">
        <w:rPr>
          <w:color w:val="00B050"/>
          <w:lang w:val="en-GB"/>
        </w:rPr>
        <w:t># Set this parameter value to “true” if OCSP requests need to be signed</w:t>
      </w:r>
    </w:p>
    <w:p w:rsidR="00927A28" w:rsidRPr="00751DBB" w:rsidRDefault="003064F0" w:rsidP="00927A28">
      <w:pPr>
        <w:pStyle w:val="config-sample"/>
        <w:rPr>
          <w:color w:val="7030A0"/>
          <w:lang w:val="en-GB"/>
        </w:rPr>
      </w:pPr>
      <w:r w:rsidRPr="00751DBB">
        <w:rPr>
          <w:color w:val="auto"/>
          <w:lang w:val="en-GB"/>
        </w:rPr>
        <w:t>SIGN_OCSP</w:t>
      </w:r>
      <w:r w:rsidRPr="00751DBB">
        <w:rPr>
          <w:color w:val="auto"/>
          <w:lang w:val="en-GB"/>
        </w:rPr>
        <w:tab/>
        <w:t>=</w:t>
      </w:r>
      <w:r w:rsidRPr="00751DBB">
        <w:rPr>
          <w:color w:val="auto"/>
          <w:lang w:val="en-GB"/>
        </w:rPr>
        <w:tab/>
      </w:r>
      <w:r w:rsidR="005D0092" w:rsidRPr="00751DBB">
        <w:rPr>
          <w:i/>
          <w:color w:val="7030A0"/>
          <w:lang w:val="en-GB"/>
        </w:rPr>
        <w:t>false</w:t>
      </w:r>
    </w:p>
    <w:p w:rsidR="003064F0" w:rsidRPr="00751DBB" w:rsidRDefault="003064F0" w:rsidP="00927A28">
      <w:pPr>
        <w:pStyle w:val="config-sample"/>
        <w:rPr>
          <w:color w:val="auto"/>
          <w:lang w:val="en-GB"/>
        </w:rPr>
      </w:pPr>
      <w:r w:rsidRPr="00751DBB">
        <w:rPr>
          <w:color w:val="00B050"/>
          <w:lang w:val="en-GB"/>
        </w:rPr>
        <w:t># The PKCS#12 file used to sign OCSP requests</w:t>
      </w:r>
    </w:p>
    <w:p w:rsidR="003064F0" w:rsidRPr="00751DBB" w:rsidRDefault="00F46BCF" w:rsidP="00927A28">
      <w:pPr>
        <w:pStyle w:val="config-sample"/>
        <w:rPr>
          <w:color w:val="auto"/>
          <w:lang w:val="en-GB"/>
        </w:rPr>
      </w:pPr>
      <w:r w:rsidRPr="00751DBB">
        <w:rPr>
          <w:i/>
          <w:color w:val="0070C0"/>
          <w:lang w:val="en-GB"/>
        </w:rPr>
        <w:t xml:space="preserve"># </w:t>
      </w:r>
      <w:r w:rsidR="00927A28" w:rsidRPr="00751DBB">
        <w:rPr>
          <w:i/>
          <w:color w:val="0070C0"/>
          <w:lang w:val="en-GB"/>
        </w:rPr>
        <w:t>DIGIDOC_PKCS_FILE</w:t>
      </w:r>
      <w:r w:rsidR="003064F0" w:rsidRPr="00751DBB">
        <w:rPr>
          <w:i/>
          <w:color w:val="0070C0"/>
          <w:lang w:val="en-GB"/>
        </w:rPr>
        <w:t xml:space="preserve"> </w:t>
      </w:r>
      <w:r w:rsidR="00927A28" w:rsidRPr="00751DBB">
        <w:rPr>
          <w:i/>
          <w:color w:val="0070C0"/>
          <w:lang w:val="en-GB"/>
        </w:rPr>
        <w:t>=</w:t>
      </w:r>
      <w:r w:rsidR="003064F0" w:rsidRPr="00751DBB">
        <w:rPr>
          <w:color w:val="0070C0"/>
          <w:lang w:val="en-GB"/>
        </w:rPr>
        <w:t xml:space="preserve"> </w:t>
      </w:r>
      <w:r w:rsidR="003064F0" w:rsidRPr="00751DBB">
        <w:rPr>
          <w:i/>
          <w:color w:val="7030A0"/>
          <w:lang w:val="en-GB"/>
        </w:rPr>
        <w:t>&lt;your-pkcs12-file-name&gt;</w:t>
      </w:r>
    </w:p>
    <w:p w:rsidR="003064F0" w:rsidRPr="00751DBB" w:rsidRDefault="003064F0" w:rsidP="00927A28">
      <w:pPr>
        <w:pStyle w:val="config-sample"/>
        <w:rPr>
          <w:color w:val="auto"/>
          <w:lang w:val="en-GB"/>
        </w:rPr>
      </w:pPr>
      <w:r w:rsidRPr="00751DBB">
        <w:rPr>
          <w:color w:val="00B050"/>
          <w:lang w:val="en-GB"/>
        </w:rPr>
        <w:t># Password for this key</w:t>
      </w:r>
      <w:r w:rsidRPr="00751DBB">
        <w:rPr>
          <w:lang w:val="en-GB"/>
        </w:rPr>
        <w:tab/>
      </w:r>
    </w:p>
    <w:p w:rsidR="00927A28" w:rsidRPr="00751DBB" w:rsidRDefault="00F46BCF" w:rsidP="00927A28">
      <w:pPr>
        <w:pStyle w:val="config-sample"/>
        <w:rPr>
          <w:color w:val="auto"/>
          <w:lang w:val="en-GB"/>
        </w:rPr>
      </w:pPr>
      <w:r w:rsidRPr="00751DBB">
        <w:rPr>
          <w:i/>
          <w:color w:val="0070C0"/>
          <w:lang w:val="en-GB"/>
        </w:rPr>
        <w:t xml:space="preserve"># </w:t>
      </w:r>
      <w:r w:rsidR="00927A28" w:rsidRPr="00751DBB">
        <w:rPr>
          <w:i/>
          <w:color w:val="0070C0"/>
          <w:lang w:val="en-GB"/>
        </w:rPr>
        <w:t>DIGIDOC_PKCS_PASSWD</w:t>
      </w:r>
      <w:r w:rsidR="003064F0" w:rsidRPr="00751DBB">
        <w:rPr>
          <w:i/>
          <w:color w:val="0070C0"/>
          <w:lang w:val="en-GB"/>
        </w:rPr>
        <w:t xml:space="preserve"> </w:t>
      </w:r>
      <w:r w:rsidR="00927A28" w:rsidRPr="00751DBB">
        <w:rPr>
          <w:i/>
          <w:color w:val="0070C0"/>
          <w:lang w:val="en-GB"/>
        </w:rPr>
        <w:t>=</w:t>
      </w:r>
      <w:r w:rsidR="003064F0" w:rsidRPr="00751DBB">
        <w:rPr>
          <w:color w:val="0070C0"/>
          <w:lang w:val="en-GB"/>
        </w:rPr>
        <w:t xml:space="preserve"> </w:t>
      </w:r>
      <w:r w:rsidR="003064F0" w:rsidRPr="00751DBB">
        <w:rPr>
          <w:i/>
          <w:color w:val="7030A0"/>
          <w:lang w:val="en-GB"/>
        </w:rPr>
        <w:t>&lt;your-pkcs12-passwd&gt;</w:t>
      </w:r>
    </w:p>
    <w:p w:rsidR="00927A28" w:rsidRPr="00751DBB" w:rsidRDefault="00927A28" w:rsidP="00927A28">
      <w:pPr>
        <w:pStyle w:val="config-sample"/>
        <w:rPr>
          <w:color w:val="auto"/>
          <w:lang w:val="en-GB"/>
        </w:rPr>
      </w:pPr>
    </w:p>
    <w:p w:rsidR="007F4041" w:rsidRPr="00751DBB" w:rsidRDefault="00927A28" w:rsidP="00927A28">
      <w:pPr>
        <w:pStyle w:val="config-sample"/>
        <w:rPr>
          <w:lang w:val="en-GB"/>
        </w:rPr>
      </w:pPr>
      <w:r w:rsidRPr="00751DBB">
        <w:rPr>
          <w:b/>
          <w:color w:val="00B050"/>
          <w:u w:val="single"/>
          <w:lang w:val="en-GB"/>
        </w:rPr>
        <w:t># Your HTTP proxy if necessar</w:t>
      </w:r>
      <w:r w:rsidR="001472D1" w:rsidRPr="00751DBB">
        <w:rPr>
          <w:b/>
          <w:color w:val="00B050"/>
          <w:u w:val="single"/>
          <w:lang w:val="en-GB"/>
        </w:rPr>
        <w:t>y</w:t>
      </w:r>
      <w:r w:rsidRPr="00751DBB">
        <w:rPr>
          <w:lang w:val="en-GB"/>
        </w:rPr>
        <w:tab/>
      </w:r>
    </w:p>
    <w:p w:rsidR="00927A28" w:rsidRPr="00751DBB" w:rsidRDefault="00927A28" w:rsidP="00927A28">
      <w:pPr>
        <w:pStyle w:val="config-sample"/>
        <w:rPr>
          <w:color w:val="auto"/>
          <w:lang w:val="en-GB"/>
        </w:rPr>
      </w:pPr>
      <w:r w:rsidRPr="00751DBB">
        <w:rPr>
          <w:color w:val="auto"/>
          <w:lang w:val="en-GB"/>
        </w:rPr>
        <w:t>USE_PROXY</w:t>
      </w:r>
      <w:r w:rsidRPr="00751DBB">
        <w:rPr>
          <w:color w:val="auto"/>
          <w:lang w:val="en-GB"/>
        </w:rPr>
        <w:tab/>
        <w:t>=</w:t>
      </w:r>
      <w:r w:rsidRPr="00751DBB">
        <w:rPr>
          <w:color w:val="auto"/>
          <w:lang w:val="en-GB"/>
        </w:rPr>
        <w:tab/>
      </w:r>
      <w:r w:rsidR="005D0092" w:rsidRPr="00751DBB">
        <w:rPr>
          <w:i/>
          <w:color w:val="7030A0"/>
          <w:lang w:val="en-GB"/>
        </w:rPr>
        <w:t>false</w:t>
      </w:r>
    </w:p>
    <w:p w:rsidR="00927A28" w:rsidRPr="00751DBB" w:rsidRDefault="00927A28" w:rsidP="00927A28">
      <w:pPr>
        <w:pStyle w:val="config-sample"/>
        <w:rPr>
          <w:i/>
          <w:color w:val="00B0F0"/>
          <w:lang w:val="en-GB"/>
        </w:rPr>
      </w:pPr>
      <w:r w:rsidRPr="00751DBB">
        <w:rPr>
          <w:i/>
          <w:color w:val="0070C0"/>
          <w:lang w:val="en-GB"/>
        </w:rPr>
        <w:t>#</w:t>
      </w:r>
      <w:r w:rsidR="00B67864" w:rsidRPr="00751DBB">
        <w:rPr>
          <w:i/>
          <w:color w:val="0070C0"/>
          <w:lang w:val="en-GB"/>
        </w:rPr>
        <w:t xml:space="preserve"> </w:t>
      </w:r>
      <w:r w:rsidRPr="00751DBB">
        <w:rPr>
          <w:i/>
          <w:color w:val="0070C0"/>
          <w:lang w:val="en-GB"/>
        </w:rPr>
        <w:t>DIGIDOC_PROXY_HOST =</w:t>
      </w:r>
      <w:r w:rsidR="00E14F76" w:rsidRPr="00751DBB">
        <w:rPr>
          <w:i/>
          <w:color w:val="0070C0"/>
          <w:lang w:val="en-GB"/>
        </w:rPr>
        <w:t xml:space="preserve"> </w:t>
      </w:r>
      <w:r w:rsidR="00E14F76" w:rsidRPr="00751DBB">
        <w:rPr>
          <w:i/>
          <w:color w:val="7030A0"/>
          <w:lang w:val="en-GB"/>
        </w:rPr>
        <w:t>&lt;your-proxy-hostname&gt;</w:t>
      </w:r>
    </w:p>
    <w:p w:rsidR="00927A28" w:rsidRPr="000F1DEC" w:rsidRDefault="00927A28" w:rsidP="00927A28">
      <w:pPr>
        <w:pStyle w:val="config-sample"/>
        <w:rPr>
          <w:i/>
          <w:color w:val="00B0F0"/>
          <w:lang w:val="fr-FR"/>
        </w:rPr>
      </w:pPr>
      <w:r w:rsidRPr="000F1DEC">
        <w:rPr>
          <w:i/>
          <w:color w:val="0070C0"/>
          <w:lang w:val="fr-FR"/>
        </w:rPr>
        <w:t>#</w:t>
      </w:r>
      <w:r w:rsidR="00B67864" w:rsidRPr="000F1DEC">
        <w:rPr>
          <w:i/>
          <w:color w:val="0070C0"/>
          <w:lang w:val="fr-FR"/>
        </w:rPr>
        <w:t xml:space="preserve"> </w:t>
      </w:r>
      <w:r w:rsidRPr="000F1DEC">
        <w:rPr>
          <w:i/>
          <w:color w:val="0070C0"/>
          <w:lang w:val="fr-FR"/>
        </w:rPr>
        <w:t>DIGIDOC_PROXY_PORT =</w:t>
      </w:r>
      <w:r w:rsidR="00E14F76" w:rsidRPr="000F1DEC">
        <w:rPr>
          <w:i/>
          <w:color w:val="0070C0"/>
          <w:lang w:val="fr-FR"/>
        </w:rPr>
        <w:t xml:space="preserve"> </w:t>
      </w:r>
      <w:r w:rsidR="00E14F76" w:rsidRPr="000F1DEC">
        <w:rPr>
          <w:i/>
          <w:color w:val="7030A0"/>
          <w:lang w:val="fr-FR"/>
        </w:rPr>
        <w:t>&lt;proxy-port&gt;</w:t>
      </w:r>
    </w:p>
    <w:p w:rsidR="00927A28" w:rsidRPr="00751DBB" w:rsidRDefault="00927A28" w:rsidP="00927A28">
      <w:pPr>
        <w:pStyle w:val="config-sample"/>
        <w:rPr>
          <w:i/>
          <w:color w:val="00B0F0"/>
          <w:lang w:val="en-GB"/>
        </w:rPr>
      </w:pPr>
      <w:r w:rsidRPr="00751DBB">
        <w:rPr>
          <w:i/>
          <w:color w:val="0070C0"/>
          <w:lang w:val="en-GB"/>
        </w:rPr>
        <w:t>#</w:t>
      </w:r>
      <w:r w:rsidR="00B67864" w:rsidRPr="00751DBB">
        <w:rPr>
          <w:i/>
          <w:color w:val="0070C0"/>
          <w:lang w:val="en-GB"/>
        </w:rPr>
        <w:t xml:space="preserve"> </w:t>
      </w:r>
      <w:r w:rsidRPr="00751DBB">
        <w:rPr>
          <w:i/>
          <w:color w:val="0070C0"/>
          <w:lang w:val="en-GB"/>
        </w:rPr>
        <w:t>DIGIDOC_PROXY_USER =</w:t>
      </w:r>
      <w:r w:rsidR="00E14F76" w:rsidRPr="00751DBB">
        <w:rPr>
          <w:i/>
          <w:color w:val="0070C0"/>
          <w:lang w:val="en-GB"/>
        </w:rPr>
        <w:t xml:space="preserve"> </w:t>
      </w:r>
      <w:r w:rsidR="00E14F76" w:rsidRPr="00751DBB">
        <w:rPr>
          <w:i/>
          <w:color w:val="7030A0"/>
          <w:lang w:val="en-GB"/>
        </w:rPr>
        <w:t>&lt;proxy-username&gt;</w:t>
      </w:r>
    </w:p>
    <w:p w:rsidR="00927A28" w:rsidRDefault="00927A28" w:rsidP="00927A28">
      <w:pPr>
        <w:pStyle w:val="config-sample"/>
        <w:rPr>
          <w:i/>
          <w:color w:val="7030A0"/>
          <w:lang w:val="en-GB"/>
        </w:rPr>
      </w:pPr>
      <w:r w:rsidRPr="00751DBB">
        <w:rPr>
          <w:i/>
          <w:color w:val="0070C0"/>
          <w:lang w:val="en-GB"/>
        </w:rPr>
        <w:t>#</w:t>
      </w:r>
      <w:r w:rsidR="00B67864" w:rsidRPr="00751DBB">
        <w:rPr>
          <w:i/>
          <w:color w:val="0070C0"/>
          <w:lang w:val="en-GB"/>
        </w:rPr>
        <w:t xml:space="preserve"> </w:t>
      </w:r>
      <w:r w:rsidRPr="00751DBB">
        <w:rPr>
          <w:i/>
          <w:color w:val="0070C0"/>
          <w:lang w:val="en-GB"/>
        </w:rPr>
        <w:t>DIGIDOC_PROXY_PASS =</w:t>
      </w:r>
      <w:r w:rsidR="00E14F76" w:rsidRPr="00751DBB">
        <w:rPr>
          <w:i/>
          <w:color w:val="0070C0"/>
          <w:lang w:val="en-GB"/>
        </w:rPr>
        <w:t xml:space="preserve"> </w:t>
      </w:r>
      <w:r w:rsidR="00E14F76" w:rsidRPr="00751DBB">
        <w:rPr>
          <w:i/>
          <w:color w:val="7030A0"/>
          <w:lang w:val="en-GB"/>
        </w:rPr>
        <w:t>&lt;proxy-password&gt;</w:t>
      </w:r>
    </w:p>
    <w:p w:rsidR="00633EB5" w:rsidRDefault="00633EB5" w:rsidP="00927A28">
      <w:pPr>
        <w:pStyle w:val="config-sample"/>
        <w:rPr>
          <w:i/>
          <w:color w:val="7030A0"/>
          <w:lang w:val="en-GB"/>
        </w:rPr>
      </w:pPr>
    </w:p>
    <w:p w:rsidR="00633EB5" w:rsidRPr="00883D88" w:rsidRDefault="00633EB5" w:rsidP="00633EB5">
      <w:pPr>
        <w:pStyle w:val="config-sample"/>
        <w:rPr>
          <w:b/>
          <w:color w:val="00B050"/>
          <w:u w:val="single"/>
          <w:lang w:val="en-GB"/>
        </w:rPr>
      </w:pPr>
      <w:r w:rsidRPr="00883D88">
        <w:rPr>
          <w:b/>
          <w:color w:val="00B050"/>
          <w:u w:val="single"/>
          <w:lang w:val="en-GB"/>
        </w:rPr>
        <w:t># Signature verification settings</w:t>
      </w:r>
    </w:p>
    <w:p w:rsidR="00633EB5" w:rsidRPr="00083937" w:rsidRDefault="00633EB5" w:rsidP="00633EB5">
      <w:pPr>
        <w:pStyle w:val="config-sample"/>
        <w:rPr>
          <w:lang w:val="en-GB"/>
        </w:rPr>
      </w:pPr>
      <w:r w:rsidRPr="00083937">
        <w:rPr>
          <w:lang w:val="en-GB"/>
        </w:rPr>
        <w:t>CHECK_OCSP_NONCE</w:t>
      </w:r>
      <w:r>
        <w:rPr>
          <w:lang w:val="en-GB"/>
        </w:rPr>
        <w:tab/>
      </w:r>
      <w:r>
        <w:rPr>
          <w:lang w:val="en-GB"/>
        </w:rPr>
        <w:tab/>
      </w:r>
      <w:r w:rsidRPr="00083937">
        <w:rPr>
          <w:lang w:val="en-GB"/>
        </w:rPr>
        <w:t>=</w:t>
      </w:r>
      <w:r>
        <w:rPr>
          <w:lang w:val="en-GB"/>
        </w:rPr>
        <w:tab/>
      </w:r>
      <w:r w:rsidRPr="00633EB5">
        <w:rPr>
          <w:i/>
          <w:color w:val="7030A0"/>
          <w:lang w:val="en-GB"/>
        </w:rPr>
        <w:t>false</w:t>
      </w:r>
    </w:p>
    <w:p w:rsidR="00633EB5" w:rsidRPr="00633EB5" w:rsidRDefault="00633EB5" w:rsidP="00927A28">
      <w:pPr>
        <w:pStyle w:val="config-sample"/>
        <w:rPr>
          <w:lang w:val="en-GB"/>
        </w:rPr>
      </w:pPr>
      <w:r w:rsidRPr="00083937">
        <w:rPr>
          <w:lang w:val="en-GB"/>
        </w:rPr>
        <w:t>CHECK_SIGNATURE_VALUE_ASN1=</w:t>
      </w:r>
      <w:r>
        <w:rPr>
          <w:lang w:val="en-GB"/>
        </w:rPr>
        <w:tab/>
      </w:r>
      <w:r w:rsidRPr="00633EB5">
        <w:rPr>
          <w:i/>
          <w:color w:val="7030A0"/>
          <w:lang w:val="en-GB"/>
        </w:rPr>
        <w:t>true</w:t>
      </w:r>
    </w:p>
    <w:p w:rsidR="00927A28" w:rsidRPr="00751DBB" w:rsidRDefault="00927A28" w:rsidP="00927A28">
      <w:pPr>
        <w:pStyle w:val="config-sample"/>
        <w:rPr>
          <w:color w:val="auto"/>
          <w:lang w:val="en-GB"/>
        </w:rPr>
      </w:pPr>
    </w:p>
    <w:p w:rsidR="00C6372B" w:rsidRPr="00751DBB" w:rsidRDefault="00F14AA5" w:rsidP="003064F0">
      <w:pPr>
        <w:pStyle w:val="config-sample"/>
        <w:rPr>
          <w:b/>
          <w:color w:val="00B050"/>
          <w:u w:val="single"/>
          <w:lang w:val="en-GB"/>
        </w:rPr>
      </w:pPr>
      <w:r w:rsidRPr="00751DBB">
        <w:rPr>
          <w:b/>
          <w:color w:val="00B050"/>
          <w:u w:val="single"/>
          <w:lang w:val="en-GB"/>
        </w:rPr>
        <w:t># CA certificates</w:t>
      </w:r>
    </w:p>
    <w:p w:rsidR="003064F0" w:rsidRPr="00751DBB" w:rsidRDefault="003064F0" w:rsidP="003064F0">
      <w:pPr>
        <w:pStyle w:val="config-sample"/>
        <w:rPr>
          <w:color w:val="auto"/>
          <w:lang w:val="en-GB"/>
        </w:rPr>
      </w:pPr>
      <w:r w:rsidRPr="00751DBB">
        <w:rPr>
          <w:color w:val="auto"/>
          <w:lang w:val="en-GB"/>
        </w:rPr>
        <w:t>CA_CERT_PATH</w:t>
      </w:r>
      <w:r w:rsidR="00800792" w:rsidRPr="00751DBB">
        <w:rPr>
          <w:color w:val="auto"/>
          <w:lang w:val="en-GB"/>
        </w:rPr>
        <w:tab/>
      </w:r>
      <w:r w:rsidRPr="00751DBB">
        <w:rPr>
          <w:color w:val="auto"/>
          <w:lang w:val="en-GB"/>
        </w:rPr>
        <w:t>=</w:t>
      </w:r>
      <w:r w:rsidR="00800792" w:rsidRPr="00751DBB">
        <w:rPr>
          <w:color w:val="auto"/>
          <w:lang w:val="en-GB"/>
        </w:rPr>
        <w:tab/>
      </w:r>
      <w:r w:rsidR="004F474C" w:rsidRPr="00751DBB">
        <w:rPr>
          <w:i/>
          <w:color w:val="7030A0"/>
          <w:lang w:val="en-GB"/>
        </w:rPr>
        <w:t>C:\Program Files</w:t>
      </w:r>
      <w:r w:rsidRPr="00751DBB">
        <w:rPr>
          <w:i/>
          <w:color w:val="7030A0"/>
          <w:lang w:val="en-GB"/>
        </w:rPr>
        <w:t>\Estonian ID Card</w:t>
      </w:r>
      <w:r w:rsidR="004F474C" w:rsidRPr="00751DBB">
        <w:rPr>
          <w:i/>
          <w:color w:val="7030A0"/>
          <w:lang w:val="en-GB"/>
        </w:rPr>
        <w:t xml:space="preserve"> Development\</w:t>
      </w:r>
      <w:r w:rsidR="008A0DD4">
        <w:rPr>
          <w:i/>
          <w:color w:val="7030A0"/>
          <w:lang w:val="en-GB"/>
        </w:rPr>
        <w:t>lib</w:t>
      </w:r>
      <w:r w:rsidR="004F474C" w:rsidRPr="00751DBB">
        <w:rPr>
          <w:i/>
          <w:color w:val="7030A0"/>
          <w:lang w:val="en-GB"/>
        </w:rPr>
        <w:t>digidoc</w:t>
      </w:r>
      <w:r w:rsidRPr="00751DBB">
        <w:rPr>
          <w:i/>
          <w:color w:val="7030A0"/>
          <w:lang w:val="en-GB"/>
        </w:rPr>
        <w:t>\certs</w:t>
      </w:r>
    </w:p>
    <w:p w:rsidR="003064F0" w:rsidRPr="00751DBB" w:rsidRDefault="003064F0" w:rsidP="003064F0">
      <w:pPr>
        <w:pStyle w:val="config-sample"/>
        <w:rPr>
          <w:color w:val="auto"/>
          <w:lang w:val="en-GB"/>
        </w:rPr>
      </w:pPr>
      <w:r w:rsidRPr="00751DBB">
        <w:rPr>
          <w:color w:val="auto"/>
          <w:lang w:val="en-GB"/>
        </w:rPr>
        <w:t>CA_CERTS</w:t>
      </w:r>
      <w:r w:rsidR="00800792" w:rsidRPr="00751DBB">
        <w:rPr>
          <w:color w:val="auto"/>
          <w:lang w:val="en-GB"/>
        </w:rPr>
        <w:tab/>
      </w:r>
      <w:r w:rsidR="00800792" w:rsidRPr="00751DBB">
        <w:rPr>
          <w:color w:val="auto"/>
          <w:lang w:val="en-GB"/>
        </w:rPr>
        <w:tab/>
      </w:r>
      <w:r w:rsidRPr="00751DBB">
        <w:rPr>
          <w:color w:val="auto"/>
          <w:lang w:val="en-GB"/>
        </w:rPr>
        <w:t>=</w:t>
      </w:r>
      <w:r w:rsidR="00800792" w:rsidRPr="00751DBB">
        <w:rPr>
          <w:color w:val="auto"/>
          <w:lang w:val="en-GB"/>
        </w:rPr>
        <w:tab/>
      </w:r>
      <w:r w:rsidRPr="00751DBB">
        <w:rPr>
          <w:i/>
          <w:color w:val="7030A0"/>
          <w:lang w:val="en-GB"/>
        </w:rPr>
        <w:t>1</w:t>
      </w:r>
      <w:r w:rsidR="00CC3AA1">
        <w:rPr>
          <w:i/>
          <w:color w:val="7030A0"/>
          <w:lang w:val="en-GB"/>
        </w:rPr>
        <w:t>6</w:t>
      </w:r>
    </w:p>
    <w:p w:rsidR="003064F0" w:rsidRPr="00751DBB" w:rsidRDefault="003064F0" w:rsidP="003064F0">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CA_CERT_1</w:t>
      </w:r>
      <w:r>
        <w:rPr>
          <w:color w:val="auto"/>
          <w:lang w:val="en-GB"/>
        </w:rPr>
        <w:tab/>
      </w:r>
      <w:r w:rsidRPr="00CC3AA1">
        <w:rPr>
          <w:color w:val="auto"/>
          <w:lang w:val="en-GB"/>
        </w:rPr>
        <w:t>=</w:t>
      </w:r>
      <w:r>
        <w:rPr>
          <w:color w:val="auto"/>
          <w:lang w:val="en-GB"/>
        </w:rPr>
        <w:tab/>
      </w:r>
      <w:r w:rsidRPr="00CC3AA1">
        <w:rPr>
          <w:color w:val="auto"/>
          <w:lang w:val="en-GB"/>
        </w:rPr>
        <w:t>JUUR-SK.crt</w:t>
      </w:r>
    </w:p>
    <w:p w:rsidR="00CC3AA1" w:rsidRPr="00CC3AA1" w:rsidRDefault="00CC3AA1" w:rsidP="00CC3AA1">
      <w:pPr>
        <w:pStyle w:val="config-sample"/>
        <w:rPr>
          <w:color w:val="auto"/>
          <w:lang w:val="en-GB"/>
        </w:rPr>
      </w:pPr>
      <w:r w:rsidRPr="00CC3AA1">
        <w:rPr>
          <w:color w:val="auto"/>
          <w:lang w:val="en-GB"/>
        </w:rPr>
        <w:t>CA_CERT_1_CN</w:t>
      </w:r>
      <w:r>
        <w:rPr>
          <w:color w:val="auto"/>
          <w:lang w:val="en-GB"/>
        </w:rPr>
        <w:tab/>
      </w:r>
      <w:r w:rsidRPr="00CC3AA1">
        <w:rPr>
          <w:color w:val="auto"/>
          <w:lang w:val="en-GB"/>
        </w:rPr>
        <w:t>=</w:t>
      </w:r>
      <w:r>
        <w:rPr>
          <w:color w:val="auto"/>
          <w:lang w:val="en-GB"/>
        </w:rPr>
        <w:tab/>
      </w:r>
      <w:r w:rsidRPr="00CC3AA1">
        <w:rPr>
          <w:color w:val="auto"/>
          <w:lang w:val="en-GB"/>
        </w:rPr>
        <w:t>Juur-SK</w:t>
      </w:r>
    </w:p>
    <w:p w:rsidR="00CC3AA1" w:rsidRPr="00CC3AA1" w:rsidRDefault="00CC3AA1" w:rsidP="00CC3AA1">
      <w:pPr>
        <w:pStyle w:val="config-sample"/>
        <w:rPr>
          <w:color w:val="auto"/>
          <w:lang w:val="en-GB"/>
        </w:rPr>
      </w:pPr>
      <w:r w:rsidRPr="00CC3AA1">
        <w:rPr>
          <w:color w:val="auto"/>
          <w:lang w:val="en-GB"/>
        </w:rPr>
        <w:t>CA_CERT_2</w:t>
      </w:r>
      <w:r>
        <w:rPr>
          <w:color w:val="auto"/>
          <w:lang w:val="en-GB"/>
        </w:rPr>
        <w:tab/>
      </w:r>
      <w:r w:rsidRPr="00CC3AA1">
        <w:rPr>
          <w:color w:val="auto"/>
          <w:lang w:val="en-GB"/>
        </w:rPr>
        <w:t>=</w:t>
      </w:r>
      <w:r>
        <w:rPr>
          <w:color w:val="auto"/>
          <w:lang w:val="en-GB"/>
        </w:rPr>
        <w:tab/>
      </w:r>
      <w:r w:rsidRPr="00CC3AA1">
        <w:rPr>
          <w:color w:val="auto"/>
          <w:lang w:val="en-GB"/>
        </w:rPr>
        <w:t>ESTEID-SK.crt</w:t>
      </w:r>
    </w:p>
    <w:p w:rsidR="00CC3AA1" w:rsidRPr="00CC3AA1" w:rsidRDefault="00CC3AA1" w:rsidP="00CC3AA1">
      <w:pPr>
        <w:pStyle w:val="config-sample"/>
        <w:rPr>
          <w:color w:val="auto"/>
          <w:lang w:val="en-GB"/>
        </w:rPr>
      </w:pPr>
      <w:r w:rsidRPr="00CC3AA1">
        <w:rPr>
          <w:color w:val="auto"/>
          <w:lang w:val="en-GB"/>
        </w:rPr>
        <w:t>CA_CERT_2_CN</w:t>
      </w:r>
      <w:r>
        <w:rPr>
          <w:color w:val="auto"/>
          <w:lang w:val="en-GB"/>
        </w:rPr>
        <w:tab/>
        <w:t>=</w:t>
      </w:r>
      <w:r>
        <w:rPr>
          <w:color w:val="auto"/>
          <w:lang w:val="en-GB"/>
        </w:rPr>
        <w:tab/>
      </w:r>
      <w:r w:rsidRPr="00CC3AA1">
        <w:rPr>
          <w:color w:val="auto"/>
          <w:lang w:val="en-GB"/>
        </w:rPr>
        <w:t>ESTEID-SK</w:t>
      </w:r>
    </w:p>
    <w:p w:rsidR="00CC3AA1" w:rsidRPr="000F1DEC" w:rsidRDefault="00CC3AA1" w:rsidP="00CC3AA1">
      <w:pPr>
        <w:pStyle w:val="config-sample"/>
        <w:rPr>
          <w:color w:val="auto"/>
          <w:lang w:val="fr-FR"/>
        </w:rPr>
      </w:pPr>
      <w:r w:rsidRPr="000F1DEC">
        <w:rPr>
          <w:color w:val="auto"/>
          <w:lang w:val="fr-FR"/>
        </w:rPr>
        <w:t>CA_CERT_3</w:t>
      </w:r>
      <w:r w:rsidRPr="000F1DEC">
        <w:rPr>
          <w:color w:val="auto"/>
          <w:lang w:val="fr-FR"/>
        </w:rPr>
        <w:tab/>
        <w:t>=</w:t>
      </w:r>
      <w:r w:rsidRPr="000F1DEC">
        <w:rPr>
          <w:color w:val="auto"/>
          <w:lang w:val="fr-FR"/>
        </w:rPr>
        <w:tab/>
        <w:t>ESTEID-SK 2007.crt</w:t>
      </w:r>
    </w:p>
    <w:p w:rsidR="00CC3AA1" w:rsidRPr="000F1DEC" w:rsidRDefault="00CC3AA1" w:rsidP="00CC3AA1">
      <w:pPr>
        <w:pStyle w:val="config-sample"/>
        <w:rPr>
          <w:color w:val="auto"/>
          <w:lang w:val="fr-FR"/>
        </w:rPr>
      </w:pPr>
      <w:r w:rsidRPr="000F1DEC">
        <w:rPr>
          <w:color w:val="auto"/>
          <w:lang w:val="fr-FR"/>
        </w:rPr>
        <w:t>CA_CERT_3_CN</w:t>
      </w:r>
      <w:r w:rsidRPr="000F1DEC">
        <w:rPr>
          <w:color w:val="auto"/>
          <w:lang w:val="fr-FR"/>
        </w:rPr>
        <w:tab/>
        <w:t>=</w:t>
      </w:r>
      <w:r w:rsidRPr="000F1DEC">
        <w:rPr>
          <w:color w:val="auto"/>
          <w:lang w:val="fr-FR"/>
        </w:rPr>
        <w:tab/>
        <w:t>ESTEID-SK 2007</w:t>
      </w:r>
    </w:p>
    <w:p w:rsidR="00CC3AA1" w:rsidRPr="00CC3AA1" w:rsidRDefault="00CC3AA1" w:rsidP="00CC3AA1">
      <w:pPr>
        <w:pStyle w:val="config-sample"/>
        <w:rPr>
          <w:color w:val="auto"/>
          <w:lang w:val="en-GB"/>
        </w:rPr>
      </w:pPr>
      <w:r w:rsidRPr="00CC3AA1">
        <w:rPr>
          <w:color w:val="auto"/>
          <w:lang w:val="en-GB"/>
        </w:rPr>
        <w:lastRenderedPageBreak/>
        <w:t>CA_CERT_4</w:t>
      </w:r>
      <w:r>
        <w:rPr>
          <w:color w:val="auto"/>
          <w:lang w:val="en-GB"/>
        </w:rPr>
        <w:tab/>
        <w:t>=</w:t>
      </w:r>
      <w:r>
        <w:rPr>
          <w:color w:val="auto"/>
          <w:lang w:val="en-GB"/>
        </w:rPr>
        <w:tab/>
      </w:r>
      <w:r w:rsidRPr="00CC3AA1">
        <w:rPr>
          <w:color w:val="auto"/>
          <w:lang w:val="en-GB"/>
        </w:rPr>
        <w:t>KLASS3-SK.crt</w:t>
      </w:r>
    </w:p>
    <w:p w:rsidR="00CC3AA1" w:rsidRPr="00CC3AA1" w:rsidRDefault="00CC3AA1" w:rsidP="00CC3AA1">
      <w:pPr>
        <w:pStyle w:val="config-sample"/>
        <w:rPr>
          <w:color w:val="auto"/>
          <w:lang w:val="en-GB"/>
        </w:rPr>
      </w:pPr>
      <w:r w:rsidRPr="00CC3AA1">
        <w:rPr>
          <w:color w:val="auto"/>
          <w:lang w:val="en-GB"/>
        </w:rPr>
        <w:t>CA_CERT_4_CN</w:t>
      </w:r>
      <w:r>
        <w:rPr>
          <w:color w:val="auto"/>
          <w:lang w:val="en-GB"/>
        </w:rPr>
        <w:tab/>
        <w:t>=</w:t>
      </w:r>
      <w:r>
        <w:rPr>
          <w:color w:val="auto"/>
          <w:lang w:val="en-GB"/>
        </w:rPr>
        <w:tab/>
      </w:r>
      <w:r w:rsidRPr="00CC3AA1">
        <w:rPr>
          <w:color w:val="auto"/>
          <w:lang w:val="en-GB"/>
        </w:rPr>
        <w:t>KLASS3-SK</w:t>
      </w:r>
    </w:p>
    <w:p w:rsidR="00CC3AA1" w:rsidRPr="00CC3AA1" w:rsidRDefault="00CC3AA1" w:rsidP="00CC3AA1">
      <w:pPr>
        <w:pStyle w:val="config-sample"/>
        <w:rPr>
          <w:color w:val="auto"/>
          <w:lang w:val="en-GB"/>
        </w:rPr>
      </w:pPr>
      <w:r w:rsidRPr="00CC3AA1">
        <w:rPr>
          <w:color w:val="auto"/>
          <w:lang w:val="en-GB"/>
        </w:rPr>
        <w:t>CA_CERT_5</w:t>
      </w:r>
      <w:r>
        <w:rPr>
          <w:color w:val="auto"/>
          <w:lang w:val="en-GB"/>
        </w:rPr>
        <w:tab/>
        <w:t>=</w:t>
      </w:r>
      <w:r>
        <w:rPr>
          <w:color w:val="auto"/>
          <w:lang w:val="en-GB"/>
        </w:rPr>
        <w:tab/>
      </w:r>
      <w:r w:rsidRPr="00CC3AA1">
        <w:rPr>
          <w:color w:val="auto"/>
          <w:lang w:val="en-GB"/>
        </w:rPr>
        <w:t>KLASS3-SK 2010.crt</w:t>
      </w:r>
    </w:p>
    <w:p w:rsidR="00CC3AA1" w:rsidRPr="00CC3AA1" w:rsidRDefault="00CC3AA1" w:rsidP="00CC3AA1">
      <w:pPr>
        <w:pStyle w:val="config-sample"/>
        <w:rPr>
          <w:color w:val="auto"/>
          <w:lang w:val="en-GB"/>
        </w:rPr>
      </w:pPr>
      <w:r w:rsidRPr="00CC3AA1">
        <w:rPr>
          <w:color w:val="auto"/>
          <w:lang w:val="en-GB"/>
        </w:rPr>
        <w:t>CA_CERT_5_CN</w:t>
      </w:r>
      <w:r>
        <w:rPr>
          <w:color w:val="auto"/>
          <w:lang w:val="en-GB"/>
        </w:rPr>
        <w:tab/>
        <w:t>=</w:t>
      </w:r>
      <w:r>
        <w:rPr>
          <w:color w:val="auto"/>
          <w:lang w:val="en-GB"/>
        </w:rPr>
        <w:tab/>
      </w:r>
      <w:r w:rsidRPr="00CC3AA1">
        <w:rPr>
          <w:color w:val="auto"/>
          <w:lang w:val="en-GB"/>
        </w:rPr>
        <w:t>KLASS3-SK 2010</w:t>
      </w:r>
    </w:p>
    <w:p w:rsidR="00CC3AA1" w:rsidRPr="00CC3AA1" w:rsidRDefault="00CC3AA1" w:rsidP="00CC3AA1">
      <w:pPr>
        <w:pStyle w:val="config-sample"/>
        <w:rPr>
          <w:color w:val="auto"/>
          <w:lang w:val="en-GB"/>
        </w:rPr>
      </w:pPr>
      <w:r w:rsidRPr="00CC3AA1">
        <w:rPr>
          <w:color w:val="auto"/>
          <w:lang w:val="en-GB"/>
        </w:rPr>
        <w:t>CA_CERT_6</w:t>
      </w:r>
      <w:r>
        <w:rPr>
          <w:color w:val="auto"/>
          <w:lang w:val="en-GB"/>
        </w:rPr>
        <w:tab/>
        <w:t>=</w:t>
      </w:r>
      <w:r>
        <w:rPr>
          <w:color w:val="auto"/>
          <w:lang w:val="en-GB"/>
        </w:rPr>
        <w:tab/>
      </w:r>
      <w:r w:rsidRPr="00CC3AA1">
        <w:rPr>
          <w:color w:val="auto"/>
          <w:lang w:val="en-GB"/>
        </w:rPr>
        <w:t>EID-SK.crt</w:t>
      </w:r>
    </w:p>
    <w:p w:rsidR="00CC3AA1" w:rsidRPr="00CC3AA1" w:rsidRDefault="00CC3AA1" w:rsidP="00CC3AA1">
      <w:pPr>
        <w:pStyle w:val="config-sample"/>
        <w:rPr>
          <w:color w:val="auto"/>
          <w:lang w:val="en-GB"/>
        </w:rPr>
      </w:pPr>
      <w:r w:rsidRPr="00CC3AA1">
        <w:rPr>
          <w:color w:val="auto"/>
          <w:lang w:val="en-GB"/>
        </w:rPr>
        <w:t>CA_CERT_6_CN</w:t>
      </w:r>
      <w:r>
        <w:rPr>
          <w:color w:val="auto"/>
          <w:lang w:val="en-GB"/>
        </w:rPr>
        <w:tab/>
        <w:t>=</w:t>
      </w:r>
      <w:r>
        <w:rPr>
          <w:color w:val="auto"/>
          <w:lang w:val="en-GB"/>
        </w:rPr>
        <w:tab/>
      </w:r>
      <w:r w:rsidRPr="00CC3AA1">
        <w:rPr>
          <w:color w:val="auto"/>
          <w:lang w:val="en-GB"/>
        </w:rPr>
        <w:t>EID-SK</w:t>
      </w:r>
    </w:p>
    <w:p w:rsidR="00CC3AA1" w:rsidRPr="00CC3AA1" w:rsidRDefault="00CC3AA1" w:rsidP="00CC3AA1">
      <w:pPr>
        <w:pStyle w:val="config-sample"/>
        <w:rPr>
          <w:color w:val="auto"/>
          <w:lang w:val="en-GB"/>
        </w:rPr>
      </w:pPr>
      <w:r w:rsidRPr="00CC3AA1">
        <w:rPr>
          <w:color w:val="auto"/>
          <w:lang w:val="en-GB"/>
        </w:rPr>
        <w:t>CA_CERT_7</w:t>
      </w:r>
      <w:r>
        <w:rPr>
          <w:color w:val="auto"/>
          <w:lang w:val="en-GB"/>
        </w:rPr>
        <w:tab/>
        <w:t>=</w:t>
      </w:r>
      <w:r>
        <w:rPr>
          <w:color w:val="auto"/>
          <w:lang w:val="en-GB"/>
        </w:rPr>
        <w:tab/>
      </w:r>
      <w:r w:rsidRPr="00CC3AA1">
        <w:rPr>
          <w:color w:val="auto"/>
          <w:lang w:val="en-GB"/>
        </w:rPr>
        <w:t>EID-SK 2007.crt</w:t>
      </w:r>
    </w:p>
    <w:p w:rsidR="00CC3AA1" w:rsidRPr="00CC3AA1" w:rsidRDefault="00CC3AA1" w:rsidP="00CC3AA1">
      <w:pPr>
        <w:pStyle w:val="config-sample"/>
        <w:rPr>
          <w:color w:val="auto"/>
          <w:lang w:val="en-GB"/>
        </w:rPr>
      </w:pPr>
      <w:r w:rsidRPr="00CC3AA1">
        <w:rPr>
          <w:color w:val="auto"/>
          <w:lang w:val="en-GB"/>
        </w:rPr>
        <w:t>CA_CERT_7_CN</w:t>
      </w:r>
      <w:r>
        <w:rPr>
          <w:color w:val="auto"/>
          <w:lang w:val="en-GB"/>
        </w:rPr>
        <w:tab/>
        <w:t>=</w:t>
      </w:r>
      <w:r>
        <w:rPr>
          <w:color w:val="auto"/>
          <w:lang w:val="en-GB"/>
        </w:rPr>
        <w:tab/>
      </w:r>
      <w:r w:rsidRPr="00CC3AA1">
        <w:rPr>
          <w:color w:val="auto"/>
          <w:lang w:val="en-GB"/>
        </w:rPr>
        <w:t>EID-SK 2007</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CA_CERT_8</w:t>
      </w:r>
      <w:r>
        <w:rPr>
          <w:color w:val="auto"/>
          <w:lang w:val="en-GB"/>
        </w:rPr>
        <w:tab/>
        <w:t>=</w:t>
      </w:r>
      <w:r>
        <w:rPr>
          <w:color w:val="auto"/>
          <w:lang w:val="en-GB"/>
        </w:rPr>
        <w:tab/>
      </w:r>
      <w:r w:rsidRPr="00CC3AA1">
        <w:rPr>
          <w:color w:val="auto"/>
          <w:lang w:val="en-GB"/>
        </w:rPr>
        <w:t>EECCRCA.crt</w:t>
      </w:r>
    </w:p>
    <w:p w:rsidR="00CC3AA1" w:rsidRPr="00CC3AA1" w:rsidRDefault="00CC3AA1" w:rsidP="00CC3AA1">
      <w:pPr>
        <w:pStyle w:val="config-sample"/>
        <w:rPr>
          <w:color w:val="auto"/>
          <w:lang w:val="en-GB"/>
        </w:rPr>
      </w:pPr>
      <w:r w:rsidRPr="00CC3AA1">
        <w:rPr>
          <w:color w:val="auto"/>
          <w:lang w:val="en-GB"/>
        </w:rPr>
        <w:t>CA_CERT_8_CN</w:t>
      </w:r>
      <w:r>
        <w:rPr>
          <w:color w:val="auto"/>
          <w:lang w:val="en-GB"/>
        </w:rPr>
        <w:tab/>
        <w:t>=</w:t>
      </w:r>
      <w:r>
        <w:rPr>
          <w:color w:val="auto"/>
          <w:lang w:val="en-GB"/>
        </w:rPr>
        <w:tab/>
      </w:r>
      <w:r w:rsidRPr="00CC3AA1">
        <w:rPr>
          <w:color w:val="auto"/>
          <w:lang w:val="en-GB"/>
        </w:rPr>
        <w:t>EE Certification Centre Root CA</w:t>
      </w:r>
    </w:p>
    <w:p w:rsidR="00CC3AA1" w:rsidRPr="00CC3AA1" w:rsidRDefault="00CC3AA1" w:rsidP="00CC3AA1">
      <w:pPr>
        <w:pStyle w:val="config-sample"/>
        <w:rPr>
          <w:color w:val="auto"/>
          <w:lang w:val="en-GB"/>
        </w:rPr>
      </w:pPr>
      <w:r w:rsidRPr="00CC3AA1">
        <w:rPr>
          <w:color w:val="auto"/>
          <w:lang w:val="en-GB"/>
        </w:rPr>
        <w:t>CA_CERT_9</w:t>
      </w:r>
      <w:r>
        <w:rPr>
          <w:color w:val="auto"/>
          <w:lang w:val="en-GB"/>
        </w:rPr>
        <w:tab/>
        <w:t>=</w:t>
      </w:r>
      <w:r>
        <w:rPr>
          <w:color w:val="auto"/>
          <w:lang w:val="en-GB"/>
        </w:rPr>
        <w:tab/>
      </w:r>
      <w:r w:rsidRPr="00CC3AA1">
        <w:rPr>
          <w:color w:val="auto"/>
          <w:lang w:val="en-GB"/>
        </w:rPr>
        <w:t>ESTEID-SK 2011.crt</w:t>
      </w:r>
    </w:p>
    <w:p w:rsidR="00CC3AA1" w:rsidRPr="00CC3AA1" w:rsidRDefault="00CC3AA1" w:rsidP="00CC3AA1">
      <w:pPr>
        <w:pStyle w:val="config-sample"/>
        <w:rPr>
          <w:color w:val="auto"/>
          <w:lang w:val="en-GB"/>
        </w:rPr>
      </w:pPr>
      <w:r w:rsidRPr="00CC3AA1">
        <w:rPr>
          <w:color w:val="auto"/>
          <w:lang w:val="en-GB"/>
        </w:rPr>
        <w:t>CA_CERT_9_CN</w:t>
      </w:r>
      <w:r>
        <w:rPr>
          <w:color w:val="auto"/>
          <w:lang w:val="en-GB"/>
        </w:rPr>
        <w:tab/>
        <w:t>=</w:t>
      </w:r>
      <w:r>
        <w:rPr>
          <w:color w:val="auto"/>
          <w:lang w:val="en-GB"/>
        </w:rPr>
        <w:tab/>
      </w:r>
      <w:r w:rsidRPr="00CC3AA1">
        <w:rPr>
          <w:color w:val="auto"/>
          <w:lang w:val="en-GB"/>
        </w:rPr>
        <w:t>ESTEID-SK 2011</w:t>
      </w:r>
    </w:p>
    <w:p w:rsidR="00CC3AA1" w:rsidRPr="00CC3AA1" w:rsidRDefault="00CC3AA1" w:rsidP="00CC3AA1">
      <w:pPr>
        <w:pStyle w:val="config-sample"/>
        <w:rPr>
          <w:color w:val="auto"/>
          <w:lang w:val="en-GB"/>
        </w:rPr>
      </w:pPr>
      <w:r w:rsidRPr="00CC3AA1">
        <w:rPr>
          <w:color w:val="auto"/>
          <w:lang w:val="en-GB"/>
        </w:rPr>
        <w:t>CA_CERT_10</w:t>
      </w:r>
      <w:r>
        <w:rPr>
          <w:color w:val="auto"/>
          <w:lang w:val="en-GB"/>
        </w:rPr>
        <w:tab/>
        <w:t>=</w:t>
      </w:r>
      <w:r>
        <w:rPr>
          <w:color w:val="auto"/>
          <w:lang w:val="en-GB"/>
        </w:rPr>
        <w:tab/>
      </w:r>
      <w:r w:rsidRPr="00CC3AA1">
        <w:rPr>
          <w:color w:val="auto"/>
          <w:lang w:val="en-GB"/>
        </w:rPr>
        <w:t>EID-SK 2011.crt</w:t>
      </w:r>
    </w:p>
    <w:p w:rsidR="00CC3AA1" w:rsidRPr="00CC3AA1" w:rsidRDefault="00CC3AA1" w:rsidP="00CC3AA1">
      <w:pPr>
        <w:pStyle w:val="config-sample"/>
        <w:rPr>
          <w:color w:val="auto"/>
          <w:lang w:val="en-GB"/>
        </w:rPr>
      </w:pPr>
      <w:r w:rsidRPr="00CC3AA1">
        <w:rPr>
          <w:color w:val="auto"/>
          <w:lang w:val="en-GB"/>
        </w:rPr>
        <w:t>CA_CERT_10_CN</w:t>
      </w:r>
      <w:r>
        <w:rPr>
          <w:color w:val="auto"/>
          <w:lang w:val="en-GB"/>
        </w:rPr>
        <w:tab/>
        <w:t>=</w:t>
      </w:r>
      <w:r>
        <w:rPr>
          <w:color w:val="auto"/>
          <w:lang w:val="en-GB"/>
        </w:rPr>
        <w:tab/>
      </w:r>
      <w:r w:rsidRPr="00CC3AA1">
        <w:rPr>
          <w:color w:val="auto"/>
          <w:lang w:val="en-GB"/>
        </w:rPr>
        <w:t>EID-SK 2011</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CA_CERT_11</w:t>
      </w:r>
      <w:r>
        <w:rPr>
          <w:color w:val="auto"/>
          <w:lang w:val="en-GB"/>
        </w:rPr>
        <w:tab/>
        <w:t>=</w:t>
      </w:r>
      <w:r>
        <w:rPr>
          <w:color w:val="auto"/>
          <w:lang w:val="en-GB"/>
        </w:rPr>
        <w:tab/>
      </w:r>
      <w:r w:rsidRPr="00CC3AA1">
        <w:rPr>
          <w:color w:val="auto"/>
          <w:lang w:val="en-GB"/>
        </w:rPr>
        <w:t>TEST Juur-SK.crt</w:t>
      </w:r>
    </w:p>
    <w:p w:rsidR="00CC3AA1" w:rsidRPr="00CC3AA1" w:rsidRDefault="00CC3AA1" w:rsidP="00CC3AA1">
      <w:pPr>
        <w:pStyle w:val="config-sample"/>
        <w:rPr>
          <w:color w:val="auto"/>
          <w:lang w:val="en-GB"/>
        </w:rPr>
      </w:pPr>
      <w:r w:rsidRPr="00CC3AA1">
        <w:rPr>
          <w:color w:val="auto"/>
          <w:lang w:val="en-GB"/>
        </w:rPr>
        <w:t>CA_CERT_11_CN</w:t>
      </w:r>
      <w:r>
        <w:rPr>
          <w:color w:val="auto"/>
          <w:lang w:val="en-GB"/>
        </w:rPr>
        <w:tab/>
        <w:t>=</w:t>
      </w:r>
      <w:r>
        <w:rPr>
          <w:color w:val="auto"/>
          <w:lang w:val="en-GB"/>
        </w:rPr>
        <w:tab/>
      </w:r>
      <w:r w:rsidRPr="00CC3AA1">
        <w:rPr>
          <w:color w:val="auto"/>
          <w:lang w:val="en-GB"/>
        </w:rPr>
        <w:t>TEST Juur-SK</w:t>
      </w:r>
    </w:p>
    <w:p w:rsidR="00CC3AA1" w:rsidRPr="00CC3AA1" w:rsidRDefault="00CC3AA1" w:rsidP="00CC3AA1">
      <w:pPr>
        <w:pStyle w:val="config-sample"/>
        <w:rPr>
          <w:color w:val="auto"/>
          <w:lang w:val="en-GB"/>
        </w:rPr>
      </w:pPr>
      <w:r w:rsidRPr="00CC3AA1">
        <w:rPr>
          <w:color w:val="auto"/>
          <w:lang w:val="en-GB"/>
        </w:rPr>
        <w:t>CA_CERT_12</w:t>
      </w:r>
      <w:r>
        <w:rPr>
          <w:color w:val="auto"/>
          <w:lang w:val="en-GB"/>
        </w:rPr>
        <w:tab/>
        <w:t>=</w:t>
      </w:r>
      <w:r>
        <w:rPr>
          <w:color w:val="auto"/>
          <w:lang w:val="en-GB"/>
        </w:rPr>
        <w:tab/>
      </w:r>
      <w:r w:rsidRPr="00CC3AA1">
        <w:rPr>
          <w:color w:val="auto"/>
          <w:lang w:val="en-GB"/>
        </w:rPr>
        <w:t>TEST-SK.crt</w:t>
      </w:r>
    </w:p>
    <w:p w:rsidR="00CC3AA1" w:rsidRPr="00CC3AA1" w:rsidRDefault="00CC3AA1" w:rsidP="00CC3AA1">
      <w:pPr>
        <w:pStyle w:val="config-sample"/>
        <w:rPr>
          <w:color w:val="auto"/>
          <w:lang w:val="en-GB"/>
        </w:rPr>
      </w:pPr>
      <w:r w:rsidRPr="00CC3AA1">
        <w:rPr>
          <w:color w:val="auto"/>
          <w:lang w:val="en-GB"/>
        </w:rPr>
        <w:t>CA_CERT_12_CN</w:t>
      </w:r>
      <w:r>
        <w:rPr>
          <w:color w:val="auto"/>
          <w:lang w:val="en-GB"/>
        </w:rPr>
        <w:tab/>
        <w:t>=</w:t>
      </w:r>
      <w:r>
        <w:rPr>
          <w:color w:val="auto"/>
          <w:lang w:val="en-GB"/>
        </w:rPr>
        <w:tab/>
      </w:r>
      <w:r w:rsidRPr="00CC3AA1">
        <w:rPr>
          <w:color w:val="auto"/>
          <w:lang w:val="en-GB"/>
        </w:rPr>
        <w:t>TEST-SK</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CA_CERT_13</w:t>
      </w:r>
      <w:r>
        <w:rPr>
          <w:color w:val="auto"/>
          <w:lang w:val="en-GB"/>
        </w:rPr>
        <w:tab/>
        <w:t>=</w:t>
      </w:r>
      <w:r>
        <w:rPr>
          <w:color w:val="auto"/>
          <w:lang w:val="en-GB"/>
        </w:rPr>
        <w:tab/>
      </w:r>
      <w:r w:rsidRPr="00CC3AA1">
        <w:rPr>
          <w:color w:val="auto"/>
          <w:lang w:val="en-GB"/>
        </w:rPr>
        <w:t>TEST EECCRCA.crt</w:t>
      </w:r>
    </w:p>
    <w:p w:rsidR="00CC3AA1" w:rsidRPr="00CC3AA1" w:rsidRDefault="00CC3AA1" w:rsidP="00CC3AA1">
      <w:pPr>
        <w:pStyle w:val="config-sample"/>
        <w:rPr>
          <w:color w:val="auto"/>
          <w:lang w:val="en-GB"/>
        </w:rPr>
      </w:pPr>
      <w:r w:rsidRPr="00CC3AA1">
        <w:rPr>
          <w:color w:val="auto"/>
          <w:lang w:val="en-GB"/>
        </w:rPr>
        <w:t>CA_CERT_13_CN</w:t>
      </w:r>
      <w:r>
        <w:rPr>
          <w:color w:val="auto"/>
          <w:lang w:val="en-GB"/>
        </w:rPr>
        <w:tab/>
        <w:t>=</w:t>
      </w:r>
      <w:r>
        <w:rPr>
          <w:color w:val="auto"/>
          <w:lang w:val="en-GB"/>
        </w:rPr>
        <w:tab/>
      </w:r>
      <w:r w:rsidRPr="00CC3AA1">
        <w:rPr>
          <w:color w:val="auto"/>
          <w:lang w:val="en-GB"/>
        </w:rPr>
        <w:t>TEST of EE Certification Centre Root CA</w:t>
      </w:r>
    </w:p>
    <w:p w:rsidR="00CC3AA1" w:rsidRPr="00CC3AA1" w:rsidRDefault="00CC3AA1" w:rsidP="00CC3AA1">
      <w:pPr>
        <w:pStyle w:val="config-sample"/>
        <w:rPr>
          <w:color w:val="auto"/>
          <w:lang w:val="en-GB"/>
        </w:rPr>
      </w:pPr>
      <w:r w:rsidRPr="00CC3AA1">
        <w:rPr>
          <w:color w:val="auto"/>
          <w:lang w:val="en-GB"/>
        </w:rPr>
        <w:t>CA_CERT_14</w:t>
      </w:r>
      <w:r>
        <w:rPr>
          <w:color w:val="auto"/>
          <w:lang w:val="en-GB"/>
        </w:rPr>
        <w:tab/>
        <w:t>=</w:t>
      </w:r>
      <w:r>
        <w:rPr>
          <w:color w:val="auto"/>
          <w:lang w:val="en-GB"/>
        </w:rPr>
        <w:tab/>
      </w:r>
      <w:r w:rsidRPr="00CC3AA1">
        <w:rPr>
          <w:color w:val="auto"/>
          <w:lang w:val="en-GB"/>
        </w:rPr>
        <w:t>TEST ESTEID-SK 2011.crt</w:t>
      </w:r>
    </w:p>
    <w:p w:rsidR="00CC3AA1" w:rsidRPr="00CC3AA1" w:rsidRDefault="00CC3AA1" w:rsidP="00CC3AA1">
      <w:pPr>
        <w:pStyle w:val="config-sample"/>
        <w:rPr>
          <w:color w:val="auto"/>
          <w:lang w:val="en-GB"/>
        </w:rPr>
      </w:pPr>
      <w:r w:rsidRPr="00CC3AA1">
        <w:rPr>
          <w:color w:val="auto"/>
          <w:lang w:val="en-GB"/>
        </w:rPr>
        <w:t>CA_CERT_14_CN</w:t>
      </w:r>
      <w:r>
        <w:rPr>
          <w:color w:val="auto"/>
          <w:lang w:val="en-GB"/>
        </w:rPr>
        <w:tab/>
        <w:t>=</w:t>
      </w:r>
      <w:r>
        <w:rPr>
          <w:color w:val="auto"/>
          <w:lang w:val="en-GB"/>
        </w:rPr>
        <w:tab/>
      </w:r>
      <w:r w:rsidRPr="00CC3AA1">
        <w:rPr>
          <w:color w:val="auto"/>
          <w:lang w:val="en-GB"/>
        </w:rPr>
        <w:t>TEST of ESTEID-SK 2011</w:t>
      </w:r>
    </w:p>
    <w:p w:rsidR="00CC3AA1" w:rsidRPr="00CC3AA1" w:rsidRDefault="00CC3AA1" w:rsidP="00CC3AA1">
      <w:pPr>
        <w:pStyle w:val="config-sample"/>
        <w:rPr>
          <w:color w:val="auto"/>
          <w:lang w:val="en-GB"/>
        </w:rPr>
      </w:pPr>
      <w:r w:rsidRPr="00CC3AA1">
        <w:rPr>
          <w:color w:val="auto"/>
          <w:lang w:val="en-GB"/>
        </w:rPr>
        <w:t>CA_CERT_15</w:t>
      </w:r>
      <w:r>
        <w:rPr>
          <w:color w:val="auto"/>
          <w:lang w:val="en-GB"/>
        </w:rPr>
        <w:tab/>
        <w:t>=</w:t>
      </w:r>
      <w:r>
        <w:rPr>
          <w:color w:val="auto"/>
          <w:lang w:val="en-GB"/>
        </w:rPr>
        <w:tab/>
      </w:r>
      <w:r w:rsidRPr="00CC3AA1">
        <w:rPr>
          <w:color w:val="auto"/>
          <w:lang w:val="en-GB"/>
        </w:rPr>
        <w:t>TEST EID-SK 2011.crt</w:t>
      </w:r>
    </w:p>
    <w:p w:rsidR="00CC3AA1" w:rsidRPr="00CC3AA1" w:rsidRDefault="00CC3AA1" w:rsidP="00CC3AA1">
      <w:pPr>
        <w:pStyle w:val="config-sample"/>
        <w:rPr>
          <w:color w:val="auto"/>
          <w:lang w:val="en-GB"/>
        </w:rPr>
      </w:pPr>
      <w:r w:rsidRPr="00CC3AA1">
        <w:rPr>
          <w:color w:val="auto"/>
          <w:lang w:val="en-GB"/>
        </w:rPr>
        <w:t>CA_CERT_15_CN</w:t>
      </w:r>
      <w:r>
        <w:rPr>
          <w:color w:val="auto"/>
          <w:lang w:val="en-GB"/>
        </w:rPr>
        <w:tab/>
        <w:t>=</w:t>
      </w:r>
      <w:r>
        <w:rPr>
          <w:color w:val="auto"/>
          <w:lang w:val="en-GB"/>
        </w:rPr>
        <w:tab/>
      </w:r>
      <w:r w:rsidRPr="00CC3AA1">
        <w:rPr>
          <w:color w:val="auto"/>
          <w:lang w:val="en-GB"/>
        </w:rPr>
        <w:t>TEST of EID-SK 2011</w:t>
      </w:r>
    </w:p>
    <w:p w:rsidR="00CC3AA1" w:rsidRPr="00CC3AA1" w:rsidRDefault="00CC3AA1" w:rsidP="00CC3AA1">
      <w:pPr>
        <w:pStyle w:val="config-sample"/>
        <w:rPr>
          <w:color w:val="auto"/>
          <w:lang w:val="en-GB"/>
        </w:rPr>
      </w:pPr>
      <w:r w:rsidRPr="00CC3AA1">
        <w:rPr>
          <w:color w:val="auto"/>
          <w:lang w:val="en-GB"/>
        </w:rPr>
        <w:t>CA_CERT_16</w:t>
      </w:r>
      <w:r>
        <w:rPr>
          <w:color w:val="auto"/>
          <w:lang w:val="en-GB"/>
        </w:rPr>
        <w:tab/>
        <w:t>=</w:t>
      </w:r>
      <w:r>
        <w:rPr>
          <w:color w:val="auto"/>
          <w:lang w:val="en-GB"/>
        </w:rPr>
        <w:tab/>
      </w:r>
      <w:r w:rsidRPr="00CC3AA1">
        <w:rPr>
          <w:color w:val="auto"/>
          <w:lang w:val="en-GB"/>
        </w:rPr>
        <w:t>TEST KLASS3 2010.crt</w:t>
      </w:r>
    </w:p>
    <w:p w:rsidR="00CC3AA1" w:rsidRDefault="00CC3AA1" w:rsidP="00CC3AA1">
      <w:pPr>
        <w:pStyle w:val="config-sample"/>
        <w:rPr>
          <w:color w:val="auto"/>
          <w:lang w:val="en-GB"/>
        </w:rPr>
      </w:pPr>
      <w:r w:rsidRPr="00CC3AA1">
        <w:rPr>
          <w:color w:val="auto"/>
          <w:lang w:val="en-GB"/>
        </w:rPr>
        <w:t>CA_CERT_16_CN</w:t>
      </w:r>
      <w:r>
        <w:rPr>
          <w:color w:val="auto"/>
          <w:lang w:val="en-GB"/>
        </w:rPr>
        <w:tab/>
        <w:t>=</w:t>
      </w:r>
      <w:r>
        <w:rPr>
          <w:color w:val="auto"/>
          <w:lang w:val="en-GB"/>
        </w:rPr>
        <w:tab/>
      </w:r>
      <w:r w:rsidRPr="00CC3AA1">
        <w:rPr>
          <w:color w:val="auto"/>
          <w:lang w:val="en-GB"/>
        </w:rPr>
        <w:t>TEST of KLASS3-SK 2010</w:t>
      </w:r>
    </w:p>
    <w:p w:rsidR="00927A28" w:rsidRPr="00751DBB" w:rsidRDefault="00927A28" w:rsidP="00927A28">
      <w:pPr>
        <w:pStyle w:val="config-sample"/>
        <w:rPr>
          <w:color w:val="auto"/>
          <w:lang w:val="en-GB"/>
        </w:rPr>
      </w:pPr>
    </w:p>
    <w:p w:rsidR="005D0092" w:rsidRPr="00751DBB" w:rsidRDefault="000A3504" w:rsidP="000A3504">
      <w:pPr>
        <w:pStyle w:val="config-sample"/>
        <w:rPr>
          <w:b/>
          <w:color w:val="00B050"/>
          <w:lang w:val="en-GB"/>
        </w:rPr>
      </w:pPr>
      <w:r w:rsidRPr="00751DBB">
        <w:rPr>
          <w:b/>
          <w:color w:val="00B050"/>
          <w:u w:val="single"/>
          <w:lang w:val="en-GB"/>
        </w:rPr>
        <w:t>#</w:t>
      </w:r>
      <w:r w:rsidR="005D0092" w:rsidRPr="00751DBB">
        <w:rPr>
          <w:b/>
          <w:color w:val="00B050"/>
          <w:u w:val="single"/>
          <w:lang w:val="en-GB"/>
        </w:rPr>
        <w:t xml:space="preserve"> </w:t>
      </w:r>
      <w:r w:rsidRPr="00751DBB">
        <w:rPr>
          <w:b/>
          <w:color w:val="00B050"/>
          <w:u w:val="single"/>
          <w:lang w:val="en-GB"/>
        </w:rPr>
        <w:t>OCSP responder certificates</w:t>
      </w:r>
      <w:r w:rsidR="005D0092" w:rsidRPr="00751DBB">
        <w:rPr>
          <w:b/>
          <w:color w:val="00B050"/>
          <w:lang w:val="en-GB"/>
        </w:rPr>
        <w:t xml:space="preserve"> </w:t>
      </w:r>
    </w:p>
    <w:p w:rsidR="000A3504" w:rsidRPr="00751DBB" w:rsidRDefault="007B129F" w:rsidP="000A3504">
      <w:pPr>
        <w:pStyle w:val="config-sample"/>
        <w:rPr>
          <w:color w:val="00B050"/>
          <w:lang w:val="en-GB"/>
        </w:rPr>
      </w:pPr>
      <w:r w:rsidRPr="00751DBB">
        <w:rPr>
          <w:color w:val="00B050"/>
          <w:lang w:val="en-GB"/>
        </w:rPr>
        <w:t># Note:</w:t>
      </w:r>
      <w:r w:rsidR="000A3504" w:rsidRPr="00751DBB">
        <w:rPr>
          <w:color w:val="00B050"/>
          <w:lang w:val="en-GB"/>
        </w:rPr>
        <w:t xml:space="preserve"> if you add or remove some of these certificates, update the following number</w:t>
      </w:r>
      <w:r w:rsidRPr="00751DBB">
        <w:rPr>
          <w:color w:val="00B050"/>
          <w:lang w:val="en-GB"/>
        </w:rPr>
        <w:t>,</w:t>
      </w:r>
    </w:p>
    <w:p w:rsidR="000A3504" w:rsidRPr="00751DBB" w:rsidRDefault="000A3504" w:rsidP="000A3504">
      <w:pPr>
        <w:pStyle w:val="config-sample"/>
        <w:rPr>
          <w:color w:val="auto"/>
          <w:lang w:val="en-GB"/>
        </w:rPr>
      </w:pPr>
      <w:r w:rsidRPr="00751DBB">
        <w:rPr>
          <w:color w:val="00B050"/>
          <w:lang w:val="en-GB"/>
        </w:rPr>
        <w:t># also pay attention to proper naming</w:t>
      </w:r>
    </w:p>
    <w:p w:rsidR="00927A28" w:rsidRPr="00751DBB" w:rsidRDefault="00927A28" w:rsidP="00927A28">
      <w:pPr>
        <w:pStyle w:val="config-sample"/>
        <w:rPr>
          <w:color w:val="auto"/>
          <w:lang w:val="en-GB"/>
        </w:rPr>
      </w:pPr>
      <w:r w:rsidRPr="00751DBB">
        <w:rPr>
          <w:color w:val="auto"/>
          <w:lang w:val="en-GB"/>
        </w:rPr>
        <w:t>DIGIDOC_OCSP_RESPONDER_CERTS</w:t>
      </w:r>
      <w:r w:rsidR="00800792" w:rsidRPr="00751DBB">
        <w:rPr>
          <w:color w:val="auto"/>
          <w:lang w:val="en-GB"/>
        </w:rPr>
        <w:tab/>
      </w:r>
      <w:r w:rsidRPr="00751DBB">
        <w:rPr>
          <w:color w:val="auto"/>
          <w:lang w:val="en-GB"/>
        </w:rPr>
        <w:t>=</w:t>
      </w:r>
      <w:r w:rsidR="00800792" w:rsidRPr="00751DBB">
        <w:rPr>
          <w:color w:val="auto"/>
          <w:lang w:val="en-GB"/>
        </w:rPr>
        <w:tab/>
      </w:r>
      <w:r w:rsidRPr="00751DBB">
        <w:rPr>
          <w:i/>
          <w:color w:val="7030A0"/>
          <w:lang w:val="en-GB"/>
        </w:rPr>
        <w:t>1</w:t>
      </w:r>
      <w:r w:rsidR="00CC3AA1">
        <w:rPr>
          <w:i/>
          <w:color w:val="7030A0"/>
          <w:lang w:val="en-GB"/>
        </w:rPr>
        <w:t>8</w:t>
      </w:r>
    </w:p>
    <w:p w:rsidR="00927A28" w:rsidRDefault="00927A28" w:rsidP="00927A28">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w:t>
      </w:r>
      <w:r>
        <w:rPr>
          <w:color w:val="auto"/>
          <w:lang w:val="en-GB"/>
        </w:rPr>
        <w:tab/>
        <w:t>=</w:t>
      </w:r>
      <w:r>
        <w:rPr>
          <w:color w:val="auto"/>
          <w:lang w:val="en-GB"/>
        </w:rPr>
        <w:tab/>
      </w:r>
      <w:r w:rsidRPr="00CC3AA1">
        <w:rPr>
          <w:color w:val="auto"/>
          <w:lang w:val="en-GB"/>
        </w:rPr>
        <w:t>TEST-SK OCSP 2005.crt</w:t>
      </w:r>
    </w:p>
    <w:p w:rsidR="00CC3AA1" w:rsidRPr="00CC3AA1" w:rsidRDefault="00CC3AA1" w:rsidP="00CC3AA1">
      <w:pPr>
        <w:pStyle w:val="config-sample"/>
        <w:rPr>
          <w:color w:val="auto"/>
          <w:lang w:val="en-GB"/>
        </w:rPr>
      </w:pPr>
      <w:r w:rsidRPr="00CC3AA1">
        <w:rPr>
          <w:color w:val="auto"/>
          <w:lang w:val="en-GB"/>
        </w:rPr>
        <w:t>DIGIDOC_OCSP_RESPONDER_CERT_1_CN</w:t>
      </w:r>
      <w:r>
        <w:rPr>
          <w:color w:val="auto"/>
          <w:lang w:val="en-GB"/>
        </w:rPr>
        <w:tab/>
        <w:t>=</w:t>
      </w:r>
      <w:r>
        <w:rPr>
          <w:color w:val="auto"/>
          <w:lang w:val="en-GB"/>
        </w:rPr>
        <w:tab/>
      </w:r>
      <w:r w:rsidRPr="00CC3AA1">
        <w:rPr>
          <w:color w:val="auto"/>
          <w:lang w:val="en-GB"/>
        </w:rPr>
        <w:t>TEST-SK OCSP RESPONDER 2005</w:t>
      </w:r>
    </w:p>
    <w:p w:rsidR="00CC3AA1" w:rsidRPr="00CC3AA1" w:rsidRDefault="00CC3AA1" w:rsidP="00CC3AA1">
      <w:pPr>
        <w:pStyle w:val="config-sample"/>
        <w:rPr>
          <w:color w:val="auto"/>
          <w:lang w:val="en-GB"/>
        </w:rPr>
      </w:pPr>
      <w:r w:rsidRPr="00CC3AA1">
        <w:rPr>
          <w:color w:val="auto"/>
          <w:lang w:val="en-GB"/>
        </w:rPr>
        <w:t>DIGIDOC_OCSP_RESPONDER_CERT_1_CA</w:t>
      </w:r>
      <w:r>
        <w:rPr>
          <w:color w:val="auto"/>
          <w:lang w:val="en-GB"/>
        </w:rPr>
        <w:tab/>
        <w:t>=</w:t>
      </w:r>
      <w:r>
        <w:rPr>
          <w:color w:val="auto"/>
          <w:lang w:val="en-GB"/>
        </w:rPr>
        <w:tab/>
      </w:r>
      <w:r w:rsidRPr="00CC3AA1">
        <w:rPr>
          <w:color w:val="auto"/>
          <w:lang w:val="en-GB"/>
        </w:rPr>
        <w:t>TEST-SK</w:t>
      </w:r>
    </w:p>
    <w:p w:rsidR="00CC3AA1" w:rsidRPr="00CC3AA1" w:rsidRDefault="00CC3AA1" w:rsidP="00CC3AA1">
      <w:pPr>
        <w:pStyle w:val="config-sample"/>
        <w:rPr>
          <w:color w:val="auto"/>
          <w:lang w:val="en-GB"/>
        </w:rPr>
      </w:pPr>
      <w:r w:rsidRPr="00CC3AA1">
        <w:rPr>
          <w:color w:val="auto"/>
          <w:lang w:val="en-GB"/>
        </w:rPr>
        <w:t>DIGIDOC_OCSP_RESPONDER_CERT_1_URL</w:t>
      </w:r>
      <w:r>
        <w:rPr>
          <w:color w:val="auto"/>
          <w:lang w:val="en-GB"/>
        </w:rPr>
        <w:tab/>
        <w:t>=</w:t>
      </w:r>
      <w:r>
        <w:rPr>
          <w:color w:val="auto"/>
          <w:lang w:val="en-GB"/>
        </w:rPr>
        <w:tab/>
      </w:r>
      <w:r w:rsidRPr="00CC3AA1">
        <w:rPr>
          <w:color w:val="auto"/>
          <w:lang w:val="en-GB"/>
        </w:rPr>
        <w:t>http://www.openxades.org/cgi-bin/ocsp.cgi</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DIGIDOC_OCSP_RESPONDER_CERT_2</w:t>
      </w:r>
      <w:r>
        <w:rPr>
          <w:color w:val="auto"/>
          <w:lang w:val="en-GB"/>
        </w:rPr>
        <w:tab/>
        <w:t>=</w:t>
      </w:r>
      <w:r>
        <w:rPr>
          <w:color w:val="auto"/>
          <w:lang w:val="en-GB"/>
        </w:rPr>
        <w:tab/>
      </w:r>
      <w:r w:rsidRPr="00CC3AA1">
        <w:rPr>
          <w:color w:val="auto"/>
          <w:lang w:val="en-GB"/>
        </w:rPr>
        <w:t>KLASS3-SK OCSP 2009.crt</w:t>
      </w:r>
    </w:p>
    <w:p w:rsidR="00CC3AA1" w:rsidRPr="00CC3AA1" w:rsidRDefault="00CC3AA1" w:rsidP="00CC3AA1">
      <w:pPr>
        <w:pStyle w:val="config-sample"/>
        <w:rPr>
          <w:color w:val="auto"/>
          <w:lang w:val="en-GB"/>
        </w:rPr>
      </w:pPr>
      <w:r w:rsidRPr="00CC3AA1">
        <w:rPr>
          <w:color w:val="auto"/>
          <w:lang w:val="en-GB"/>
        </w:rPr>
        <w:t>DIGIDOC_OCSP_RESPONDER_CERT_2_CN</w:t>
      </w:r>
      <w:r>
        <w:rPr>
          <w:color w:val="auto"/>
          <w:lang w:val="en-GB"/>
        </w:rPr>
        <w:tab/>
        <w:t>=</w:t>
      </w:r>
      <w:r>
        <w:rPr>
          <w:color w:val="auto"/>
          <w:lang w:val="en-GB"/>
        </w:rPr>
        <w:tab/>
      </w:r>
      <w:r w:rsidRPr="00CC3AA1">
        <w:rPr>
          <w:color w:val="auto"/>
          <w:lang w:val="en-GB"/>
        </w:rPr>
        <w:t>KLASS3-SK OCSP RESPONDER 2009</w:t>
      </w:r>
    </w:p>
    <w:p w:rsidR="00CC3AA1" w:rsidRPr="00CC3AA1" w:rsidRDefault="00CC3AA1" w:rsidP="00CC3AA1">
      <w:pPr>
        <w:pStyle w:val="config-sample"/>
        <w:rPr>
          <w:color w:val="auto"/>
          <w:lang w:val="en-GB"/>
        </w:rPr>
      </w:pPr>
      <w:r w:rsidRPr="00CC3AA1">
        <w:rPr>
          <w:color w:val="auto"/>
          <w:lang w:val="en-GB"/>
        </w:rPr>
        <w:t>DIGIDOC_OCSP_RESPONDER_CERT_2_CA</w:t>
      </w:r>
      <w:r>
        <w:rPr>
          <w:color w:val="auto"/>
          <w:lang w:val="en-GB"/>
        </w:rPr>
        <w:tab/>
        <w:t>=</w:t>
      </w:r>
      <w:r>
        <w:rPr>
          <w:color w:val="auto"/>
          <w:lang w:val="en-GB"/>
        </w:rPr>
        <w:tab/>
      </w:r>
      <w:r w:rsidRPr="00CC3AA1">
        <w:rPr>
          <w:color w:val="auto"/>
          <w:lang w:val="en-GB"/>
        </w:rPr>
        <w:t>KLASS3-SK</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DIGIDOC_OCSP_RESPONDER_CERT_3</w:t>
      </w:r>
      <w:r>
        <w:rPr>
          <w:color w:val="auto"/>
          <w:lang w:val="en-GB"/>
        </w:rPr>
        <w:tab/>
        <w:t>=</w:t>
      </w:r>
      <w:r>
        <w:rPr>
          <w:color w:val="auto"/>
          <w:lang w:val="en-GB"/>
        </w:rPr>
        <w:tab/>
      </w:r>
      <w:r w:rsidRPr="00CC3AA1">
        <w:rPr>
          <w:color w:val="auto"/>
          <w:lang w:val="en-GB"/>
        </w:rPr>
        <w:t>ESTEID-SK OCSP 2005.crt</w:t>
      </w:r>
    </w:p>
    <w:p w:rsidR="00CC3AA1" w:rsidRPr="00CC3AA1" w:rsidRDefault="00CC3AA1" w:rsidP="00CC3AA1">
      <w:pPr>
        <w:pStyle w:val="config-sample"/>
        <w:rPr>
          <w:color w:val="auto"/>
          <w:lang w:val="en-GB"/>
        </w:rPr>
      </w:pPr>
      <w:r w:rsidRPr="00CC3AA1">
        <w:rPr>
          <w:color w:val="auto"/>
          <w:lang w:val="en-GB"/>
        </w:rPr>
        <w:t>DIGIDOC_OCSP_RESPONDER_CERT_3_CN</w:t>
      </w:r>
      <w:r>
        <w:rPr>
          <w:color w:val="auto"/>
          <w:lang w:val="en-GB"/>
        </w:rPr>
        <w:tab/>
        <w:t>=</w:t>
      </w:r>
      <w:r>
        <w:rPr>
          <w:color w:val="auto"/>
          <w:lang w:val="en-GB"/>
        </w:rPr>
        <w:tab/>
      </w:r>
      <w:r w:rsidRPr="00CC3AA1">
        <w:rPr>
          <w:color w:val="auto"/>
          <w:lang w:val="en-GB"/>
        </w:rPr>
        <w:t>ESTEID-SK OCSP RESPONDER 2005</w:t>
      </w:r>
    </w:p>
    <w:p w:rsidR="00CC3AA1" w:rsidRPr="00CC3AA1" w:rsidRDefault="00CC3AA1" w:rsidP="00CC3AA1">
      <w:pPr>
        <w:pStyle w:val="config-sample"/>
        <w:rPr>
          <w:color w:val="auto"/>
          <w:lang w:val="en-GB"/>
        </w:rPr>
      </w:pPr>
      <w:r w:rsidRPr="00CC3AA1">
        <w:rPr>
          <w:color w:val="auto"/>
          <w:lang w:val="en-GB"/>
        </w:rPr>
        <w:t>DIGIDOC_OCSP_RESPONDER_CERT_3_CA</w:t>
      </w:r>
      <w:r>
        <w:rPr>
          <w:color w:val="auto"/>
          <w:lang w:val="en-GB"/>
        </w:rPr>
        <w:tab/>
        <w:t>=</w:t>
      </w:r>
      <w:r>
        <w:rPr>
          <w:color w:val="auto"/>
          <w:lang w:val="en-GB"/>
        </w:rPr>
        <w:tab/>
      </w:r>
      <w:r w:rsidRPr="00CC3AA1">
        <w:rPr>
          <w:color w:val="auto"/>
          <w:lang w:val="en-GB"/>
        </w:rPr>
        <w:t>ESTEID-SK</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DIGIDOC_OCSP_RESPONDER_CERT_4</w:t>
      </w:r>
      <w:r>
        <w:rPr>
          <w:color w:val="auto"/>
          <w:lang w:val="en-GB"/>
        </w:rPr>
        <w:tab/>
        <w:t>=</w:t>
      </w:r>
      <w:r>
        <w:rPr>
          <w:color w:val="auto"/>
          <w:lang w:val="en-GB"/>
        </w:rPr>
        <w:tab/>
      </w:r>
      <w:r w:rsidRPr="00CC3AA1">
        <w:rPr>
          <w:color w:val="auto"/>
          <w:lang w:val="en-GB"/>
        </w:rPr>
        <w:t>ESTEID-SK 2007 OCSP.crt</w:t>
      </w:r>
    </w:p>
    <w:p w:rsidR="00CC3AA1" w:rsidRPr="00CC3AA1" w:rsidRDefault="00CC3AA1" w:rsidP="00CC3AA1">
      <w:pPr>
        <w:pStyle w:val="config-sample"/>
        <w:rPr>
          <w:color w:val="auto"/>
          <w:lang w:val="en-GB"/>
        </w:rPr>
      </w:pPr>
      <w:r w:rsidRPr="00CC3AA1">
        <w:rPr>
          <w:color w:val="auto"/>
          <w:lang w:val="en-GB"/>
        </w:rPr>
        <w:t>DIGIDOC_OCSP_RESPONDER_CERT_4_CN</w:t>
      </w:r>
      <w:r>
        <w:rPr>
          <w:color w:val="auto"/>
          <w:lang w:val="en-GB"/>
        </w:rPr>
        <w:tab/>
        <w:t>=</w:t>
      </w:r>
      <w:r>
        <w:rPr>
          <w:color w:val="auto"/>
          <w:lang w:val="en-GB"/>
        </w:rPr>
        <w:tab/>
      </w:r>
      <w:r w:rsidRPr="00CC3AA1">
        <w:rPr>
          <w:color w:val="auto"/>
          <w:lang w:val="en-GB"/>
        </w:rPr>
        <w:t>ESTEID-SK 2007 OCSP RESPONDER</w:t>
      </w:r>
    </w:p>
    <w:p w:rsidR="00CC3AA1" w:rsidRPr="00CC3AA1" w:rsidRDefault="00CC3AA1" w:rsidP="00CC3AA1">
      <w:pPr>
        <w:pStyle w:val="config-sample"/>
        <w:rPr>
          <w:color w:val="auto"/>
          <w:lang w:val="en-GB"/>
        </w:rPr>
      </w:pPr>
      <w:r w:rsidRPr="00CC3AA1">
        <w:rPr>
          <w:color w:val="auto"/>
          <w:lang w:val="en-GB"/>
        </w:rPr>
        <w:t>DIGIDOC_OCSP_RESPONDER_CERT_4_CA</w:t>
      </w:r>
      <w:r>
        <w:rPr>
          <w:color w:val="auto"/>
          <w:lang w:val="en-GB"/>
        </w:rPr>
        <w:tab/>
        <w:t>=</w:t>
      </w:r>
      <w:r>
        <w:rPr>
          <w:color w:val="auto"/>
          <w:lang w:val="en-GB"/>
        </w:rPr>
        <w:tab/>
      </w:r>
      <w:r w:rsidRPr="00CC3AA1">
        <w:rPr>
          <w:color w:val="auto"/>
          <w:lang w:val="en-GB"/>
        </w:rPr>
        <w:t>ESTEID-SK 2007</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DIGIDOC_OCSP_RESPONDER_CERT_5</w:t>
      </w:r>
      <w:r>
        <w:rPr>
          <w:color w:val="auto"/>
          <w:lang w:val="en-GB"/>
        </w:rPr>
        <w:tab/>
        <w:t>=</w:t>
      </w:r>
      <w:r>
        <w:rPr>
          <w:color w:val="auto"/>
          <w:lang w:val="en-GB"/>
        </w:rPr>
        <w:tab/>
      </w:r>
      <w:r w:rsidRPr="00CC3AA1">
        <w:rPr>
          <w:color w:val="auto"/>
          <w:lang w:val="en-GB"/>
        </w:rPr>
        <w:t>EID-SK 2007 OCSP.crt</w:t>
      </w:r>
    </w:p>
    <w:p w:rsidR="00CC3AA1" w:rsidRPr="00CC3AA1" w:rsidRDefault="00CC3AA1" w:rsidP="00CC3AA1">
      <w:pPr>
        <w:pStyle w:val="config-sample"/>
        <w:rPr>
          <w:color w:val="auto"/>
          <w:lang w:val="en-GB"/>
        </w:rPr>
      </w:pPr>
      <w:r w:rsidRPr="00CC3AA1">
        <w:rPr>
          <w:color w:val="auto"/>
          <w:lang w:val="en-GB"/>
        </w:rPr>
        <w:t>DIGIDOC_OCSP_RESPONDER_CERT_5_CN</w:t>
      </w:r>
      <w:r>
        <w:rPr>
          <w:color w:val="auto"/>
          <w:lang w:val="en-GB"/>
        </w:rPr>
        <w:tab/>
        <w:t>=</w:t>
      </w:r>
      <w:r>
        <w:rPr>
          <w:color w:val="auto"/>
          <w:lang w:val="en-GB"/>
        </w:rPr>
        <w:tab/>
      </w:r>
      <w:r w:rsidRPr="00CC3AA1">
        <w:rPr>
          <w:color w:val="auto"/>
          <w:lang w:val="en-GB"/>
        </w:rPr>
        <w:t>EID-SK 2007 OCSP RESPONDER</w:t>
      </w:r>
    </w:p>
    <w:p w:rsidR="00CC3AA1" w:rsidRPr="00CC3AA1" w:rsidRDefault="00CC3AA1" w:rsidP="00CC3AA1">
      <w:pPr>
        <w:pStyle w:val="config-sample"/>
        <w:rPr>
          <w:color w:val="auto"/>
          <w:lang w:val="en-GB"/>
        </w:rPr>
      </w:pPr>
      <w:r w:rsidRPr="00CC3AA1">
        <w:rPr>
          <w:color w:val="auto"/>
          <w:lang w:val="en-GB"/>
        </w:rPr>
        <w:t>DIGIDOC_OCSP_RESPONDER_CERT_5_CA</w:t>
      </w:r>
      <w:r>
        <w:rPr>
          <w:color w:val="auto"/>
          <w:lang w:val="en-GB"/>
        </w:rPr>
        <w:tab/>
        <w:t>=</w:t>
      </w:r>
      <w:r>
        <w:rPr>
          <w:color w:val="auto"/>
          <w:lang w:val="en-GB"/>
        </w:rPr>
        <w:tab/>
      </w:r>
      <w:r w:rsidRPr="00CC3AA1">
        <w:rPr>
          <w:color w:val="auto"/>
          <w:lang w:val="en-GB"/>
        </w:rPr>
        <w:t>EID-SK 2007</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DIGIDOC_OCSP_RESPONDER_CERT_6</w:t>
      </w:r>
      <w:r>
        <w:rPr>
          <w:color w:val="auto"/>
          <w:lang w:val="en-GB"/>
        </w:rPr>
        <w:tab/>
        <w:t>=</w:t>
      </w:r>
      <w:r>
        <w:rPr>
          <w:color w:val="auto"/>
          <w:lang w:val="en-GB"/>
        </w:rPr>
        <w:tab/>
      </w:r>
      <w:r w:rsidRPr="00CC3AA1">
        <w:rPr>
          <w:color w:val="auto"/>
          <w:lang w:val="en-GB"/>
        </w:rPr>
        <w:t>EID-SK OCSP 2006.crt</w:t>
      </w:r>
    </w:p>
    <w:p w:rsidR="00CC3AA1" w:rsidRPr="00CC3AA1" w:rsidRDefault="00CC3AA1" w:rsidP="00CC3AA1">
      <w:pPr>
        <w:pStyle w:val="config-sample"/>
        <w:rPr>
          <w:color w:val="auto"/>
          <w:lang w:val="en-GB"/>
        </w:rPr>
      </w:pPr>
      <w:r w:rsidRPr="00CC3AA1">
        <w:rPr>
          <w:color w:val="auto"/>
          <w:lang w:val="en-GB"/>
        </w:rPr>
        <w:t>DIGIDOC_OCSP_RESPONDER_CERT_6_1</w:t>
      </w:r>
      <w:r>
        <w:rPr>
          <w:color w:val="auto"/>
          <w:lang w:val="en-GB"/>
        </w:rPr>
        <w:tab/>
        <w:t>=</w:t>
      </w:r>
      <w:r>
        <w:rPr>
          <w:color w:val="auto"/>
          <w:lang w:val="en-GB"/>
        </w:rPr>
        <w:tab/>
      </w:r>
      <w:r w:rsidRPr="00CC3AA1">
        <w:rPr>
          <w:color w:val="auto"/>
          <w:lang w:val="en-GB"/>
        </w:rPr>
        <w:t>EID-SK OCSP.crt</w:t>
      </w:r>
    </w:p>
    <w:p w:rsidR="00CC3AA1" w:rsidRPr="00CC3AA1" w:rsidRDefault="00CC3AA1" w:rsidP="00CC3AA1">
      <w:pPr>
        <w:pStyle w:val="config-sample"/>
        <w:rPr>
          <w:color w:val="auto"/>
          <w:lang w:val="en-GB"/>
        </w:rPr>
      </w:pPr>
      <w:r w:rsidRPr="00CC3AA1">
        <w:rPr>
          <w:color w:val="auto"/>
          <w:lang w:val="en-GB"/>
        </w:rPr>
        <w:t>DIGIDOC_OCSP_RESPONDER_CERT_6_CN</w:t>
      </w:r>
      <w:r>
        <w:rPr>
          <w:color w:val="auto"/>
          <w:lang w:val="en-GB"/>
        </w:rPr>
        <w:tab/>
        <w:t>=</w:t>
      </w:r>
      <w:r>
        <w:rPr>
          <w:color w:val="auto"/>
          <w:lang w:val="en-GB"/>
        </w:rPr>
        <w:tab/>
      </w:r>
      <w:r w:rsidRPr="00CC3AA1">
        <w:rPr>
          <w:color w:val="auto"/>
          <w:lang w:val="en-GB"/>
        </w:rPr>
        <w:t>EID-SK OCSP RESPONDER</w:t>
      </w:r>
    </w:p>
    <w:p w:rsidR="00CC3AA1" w:rsidRPr="00CC3AA1" w:rsidRDefault="00CC3AA1" w:rsidP="00CC3AA1">
      <w:pPr>
        <w:pStyle w:val="config-sample"/>
        <w:rPr>
          <w:color w:val="auto"/>
          <w:lang w:val="en-GB"/>
        </w:rPr>
      </w:pPr>
      <w:r w:rsidRPr="00CC3AA1">
        <w:rPr>
          <w:color w:val="auto"/>
          <w:lang w:val="en-GB"/>
        </w:rPr>
        <w:t>DIGIDOC_OCSP_RESPONDER_CERT_6_CA</w:t>
      </w:r>
      <w:r>
        <w:rPr>
          <w:color w:val="auto"/>
          <w:lang w:val="en-GB"/>
        </w:rPr>
        <w:tab/>
        <w:t>=</w:t>
      </w:r>
      <w:r>
        <w:rPr>
          <w:color w:val="auto"/>
          <w:lang w:val="en-GB"/>
        </w:rPr>
        <w:tab/>
      </w:r>
      <w:r w:rsidRPr="00CC3AA1">
        <w:rPr>
          <w:color w:val="auto"/>
          <w:lang w:val="en-GB"/>
        </w:rPr>
        <w:t>EID-SK</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lastRenderedPageBreak/>
        <w:t>DIGIDOC_OCSP_RESPONDER_CERT_7</w:t>
      </w:r>
      <w:r>
        <w:rPr>
          <w:color w:val="auto"/>
          <w:lang w:val="en-GB"/>
        </w:rPr>
        <w:tab/>
        <w:t>=</w:t>
      </w:r>
      <w:r>
        <w:rPr>
          <w:color w:val="auto"/>
          <w:lang w:val="en-GB"/>
        </w:rPr>
        <w:tab/>
      </w:r>
      <w:r w:rsidRPr="00CC3AA1">
        <w:rPr>
          <w:color w:val="auto"/>
          <w:lang w:val="en-GB"/>
        </w:rPr>
        <w:t>ESTEID-SK OCSP.crt</w:t>
      </w:r>
    </w:p>
    <w:p w:rsidR="00CC3AA1" w:rsidRPr="00CC3AA1" w:rsidRDefault="00CC3AA1" w:rsidP="00CC3AA1">
      <w:pPr>
        <w:pStyle w:val="config-sample"/>
        <w:rPr>
          <w:color w:val="auto"/>
          <w:lang w:val="en-GB"/>
        </w:rPr>
      </w:pPr>
      <w:r w:rsidRPr="00CC3AA1">
        <w:rPr>
          <w:color w:val="auto"/>
          <w:lang w:val="en-GB"/>
        </w:rPr>
        <w:t>DIGIDOC_OCSP_RESPONDER_CERT_7_CN</w:t>
      </w:r>
      <w:r>
        <w:rPr>
          <w:color w:val="auto"/>
          <w:lang w:val="en-GB"/>
        </w:rPr>
        <w:tab/>
        <w:t>=</w:t>
      </w:r>
      <w:r>
        <w:rPr>
          <w:color w:val="auto"/>
          <w:lang w:val="en-GB"/>
        </w:rPr>
        <w:tab/>
      </w:r>
      <w:r w:rsidRPr="00CC3AA1">
        <w:rPr>
          <w:color w:val="auto"/>
          <w:lang w:val="en-GB"/>
        </w:rPr>
        <w:t>ESTEID-SK OCSP RESPONDER</w:t>
      </w:r>
    </w:p>
    <w:p w:rsidR="00CC3AA1" w:rsidRPr="00CC3AA1" w:rsidRDefault="00CC3AA1" w:rsidP="00CC3AA1">
      <w:pPr>
        <w:pStyle w:val="config-sample"/>
        <w:rPr>
          <w:color w:val="auto"/>
          <w:lang w:val="en-GB"/>
        </w:rPr>
      </w:pPr>
      <w:r w:rsidRPr="00CC3AA1">
        <w:rPr>
          <w:color w:val="auto"/>
          <w:lang w:val="en-GB"/>
        </w:rPr>
        <w:t>DIGIDOC_OCSP_RESPONDER_CERT_7_CA</w:t>
      </w:r>
      <w:r>
        <w:rPr>
          <w:color w:val="auto"/>
          <w:lang w:val="en-GB"/>
        </w:rPr>
        <w:tab/>
        <w:t>=</w:t>
      </w:r>
      <w:r>
        <w:rPr>
          <w:color w:val="auto"/>
          <w:lang w:val="en-GB"/>
        </w:rPr>
        <w:tab/>
      </w:r>
      <w:r w:rsidRPr="00CC3AA1">
        <w:rPr>
          <w:color w:val="auto"/>
          <w:lang w:val="en-GB"/>
        </w:rPr>
        <w:t>ESTEID-SK</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DIGIDOC_OCSP_RESPONDER_CERT_8</w:t>
      </w:r>
      <w:r>
        <w:rPr>
          <w:color w:val="auto"/>
          <w:lang w:val="en-GB"/>
        </w:rPr>
        <w:tab/>
        <w:t>=</w:t>
      </w:r>
      <w:r>
        <w:rPr>
          <w:color w:val="auto"/>
          <w:lang w:val="en-GB"/>
        </w:rPr>
        <w:tab/>
      </w:r>
      <w:r w:rsidRPr="00CC3AA1">
        <w:rPr>
          <w:color w:val="auto"/>
          <w:lang w:val="en-GB"/>
        </w:rPr>
        <w:t>KLASS3-SK OCSP 2006.crt</w:t>
      </w:r>
    </w:p>
    <w:p w:rsidR="00CC3AA1" w:rsidRPr="00CC3AA1" w:rsidRDefault="00CC3AA1" w:rsidP="00CC3AA1">
      <w:pPr>
        <w:pStyle w:val="config-sample"/>
        <w:rPr>
          <w:color w:val="auto"/>
          <w:lang w:val="en-GB"/>
        </w:rPr>
      </w:pPr>
      <w:r w:rsidRPr="00CC3AA1">
        <w:rPr>
          <w:color w:val="auto"/>
          <w:lang w:val="en-GB"/>
        </w:rPr>
        <w:t>DIGIDOC_OCSP_RESPONDER_CERT_8_1</w:t>
      </w:r>
      <w:r>
        <w:rPr>
          <w:color w:val="auto"/>
          <w:lang w:val="en-GB"/>
        </w:rPr>
        <w:tab/>
        <w:t>=</w:t>
      </w:r>
      <w:r>
        <w:rPr>
          <w:color w:val="auto"/>
          <w:lang w:val="en-GB"/>
        </w:rPr>
        <w:tab/>
      </w:r>
      <w:r w:rsidRPr="00CC3AA1">
        <w:rPr>
          <w:color w:val="auto"/>
          <w:lang w:val="en-GB"/>
        </w:rPr>
        <w:t>KLASS3-SK OCSP.crt</w:t>
      </w:r>
    </w:p>
    <w:p w:rsidR="00CC3AA1" w:rsidRPr="00CC3AA1" w:rsidRDefault="00CC3AA1" w:rsidP="00CC3AA1">
      <w:pPr>
        <w:pStyle w:val="config-sample"/>
        <w:rPr>
          <w:color w:val="auto"/>
          <w:lang w:val="en-GB"/>
        </w:rPr>
      </w:pPr>
      <w:r w:rsidRPr="00CC3AA1">
        <w:rPr>
          <w:color w:val="auto"/>
          <w:lang w:val="en-GB"/>
        </w:rPr>
        <w:t>DIGIDOC_OCSP_RESPONDER_CERT_8_CN</w:t>
      </w:r>
      <w:r>
        <w:rPr>
          <w:color w:val="auto"/>
          <w:lang w:val="en-GB"/>
        </w:rPr>
        <w:tab/>
        <w:t>=</w:t>
      </w:r>
      <w:r>
        <w:rPr>
          <w:color w:val="auto"/>
          <w:lang w:val="en-GB"/>
        </w:rPr>
        <w:tab/>
      </w:r>
      <w:r w:rsidRPr="00CC3AA1">
        <w:rPr>
          <w:color w:val="auto"/>
          <w:lang w:val="en-GB"/>
        </w:rPr>
        <w:t>KLASS3-SK OCSP RESPONDER</w:t>
      </w:r>
    </w:p>
    <w:p w:rsidR="00CC3AA1" w:rsidRPr="00CC3AA1" w:rsidRDefault="00CC3AA1" w:rsidP="00CC3AA1">
      <w:pPr>
        <w:pStyle w:val="config-sample"/>
        <w:rPr>
          <w:color w:val="auto"/>
          <w:lang w:val="en-GB"/>
        </w:rPr>
      </w:pPr>
      <w:r w:rsidRPr="00CC3AA1">
        <w:rPr>
          <w:color w:val="auto"/>
          <w:lang w:val="en-GB"/>
        </w:rPr>
        <w:t>DIGIDOC_OCSP_RESPONDER_CERT_8_CA</w:t>
      </w:r>
      <w:r>
        <w:rPr>
          <w:color w:val="auto"/>
          <w:lang w:val="en-GB"/>
        </w:rPr>
        <w:tab/>
        <w:t>=</w:t>
      </w:r>
      <w:r>
        <w:rPr>
          <w:color w:val="auto"/>
          <w:lang w:val="en-GB"/>
        </w:rPr>
        <w:tab/>
      </w:r>
      <w:r w:rsidRPr="00CC3AA1">
        <w:rPr>
          <w:color w:val="auto"/>
          <w:lang w:val="en-GB"/>
        </w:rPr>
        <w:t>KLASS3-SK</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DIGIDOC_OCSP_RESPONDER_CERT_9</w:t>
      </w:r>
      <w:r>
        <w:rPr>
          <w:color w:val="auto"/>
          <w:lang w:val="en-GB"/>
        </w:rPr>
        <w:tab/>
        <w:t>=</w:t>
      </w:r>
      <w:r>
        <w:rPr>
          <w:color w:val="auto"/>
          <w:lang w:val="en-GB"/>
        </w:rPr>
        <w:tab/>
      </w:r>
      <w:r w:rsidRPr="00CC3AA1">
        <w:rPr>
          <w:color w:val="auto"/>
          <w:lang w:val="en-GB"/>
        </w:rPr>
        <w:t>EID-SK 2007 OCSP 2010.crt</w:t>
      </w:r>
    </w:p>
    <w:p w:rsidR="00CC3AA1" w:rsidRPr="00CC3AA1" w:rsidRDefault="00CC3AA1" w:rsidP="00CC3AA1">
      <w:pPr>
        <w:pStyle w:val="config-sample"/>
        <w:rPr>
          <w:color w:val="auto"/>
          <w:lang w:val="en-GB"/>
        </w:rPr>
      </w:pPr>
      <w:r w:rsidRPr="00CC3AA1">
        <w:rPr>
          <w:color w:val="auto"/>
          <w:lang w:val="en-GB"/>
        </w:rPr>
        <w:t>DIGIDOC_OCSP_RESPONDER_CERT_9_CN</w:t>
      </w:r>
      <w:r>
        <w:rPr>
          <w:color w:val="auto"/>
          <w:lang w:val="en-GB"/>
        </w:rPr>
        <w:tab/>
        <w:t>=</w:t>
      </w:r>
      <w:r>
        <w:rPr>
          <w:color w:val="auto"/>
          <w:lang w:val="en-GB"/>
        </w:rPr>
        <w:tab/>
      </w:r>
      <w:r w:rsidRPr="00CC3AA1">
        <w:rPr>
          <w:color w:val="auto"/>
          <w:lang w:val="en-GB"/>
        </w:rPr>
        <w:t>EID-SK 2007 OCSP RESPONDER 2010</w:t>
      </w:r>
    </w:p>
    <w:p w:rsidR="00CC3AA1" w:rsidRPr="00CC3AA1" w:rsidRDefault="00CC3AA1" w:rsidP="00CC3AA1">
      <w:pPr>
        <w:pStyle w:val="config-sample"/>
        <w:rPr>
          <w:color w:val="auto"/>
          <w:lang w:val="en-GB"/>
        </w:rPr>
      </w:pPr>
      <w:r w:rsidRPr="00CC3AA1">
        <w:rPr>
          <w:color w:val="auto"/>
          <w:lang w:val="en-GB"/>
        </w:rPr>
        <w:t>DIGIDOC_OCSP_RESPONDER_CERT_9_CA</w:t>
      </w:r>
      <w:r>
        <w:rPr>
          <w:color w:val="auto"/>
          <w:lang w:val="en-GB"/>
        </w:rPr>
        <w:tab/>
        <w:t>=</w:t>
      </w:r>
      <w:r>
        <w:rPr>
          <w:color w:val="auto"/>
          <w:lang w:val="en-GB"/>
        </w:rPr>
        <w:tab/>
      </w:r>
      <w:r w:rsidRPr="00CC3AA1">
        <w:rPr>
          <w:color w:val="auto"/>
          <w:lang w:val="en-GB"/>
        </w:rPr>
        <w:t>EID-SK 2007</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DIGIDOC_OCSP_RESPONDER_CERT_10</w:t>
      </w:r>
      <w:r>
        <w:rPr>
          <w:color w:val="auto"/>
          <w:lang w:val="en-GB"/>
        </w:rPr>
        <w:tab/>
        <w:t>=</w:t>
      </w:r>
      <w:r>
        <w:rPr>
          <w:color w:val="auto"/>
          <w:lang w:val="en-GB"/>
        </w:rPr>
        <w:tab/>
      </w:r>
      <w:r w:rsidRPr="00CC3AA1">
        <w:rPr>
          <w:color w:val="auto"/>
          <w:lang w:val="en-GB"/>
        </w:rPr>
        <w:t>ESTEID-SK 2007 OCSP 2010.crt</w:t>
      </w:r>
    </w:p>
    <w:p w:rsidR="00CC3AA1" w:rsidRPr="00CC3AA1" w:rsidRDefault="00CC3AA1" w:rsidP="00CC3AA1">
      <w:pPr>
        <w:pStyle w:val="config-sample"/>
        <w:rPr>
          <w:color w:val="auto"/>
          <w:lang w:val="en-GB"/>
        </w:rPr>
      </w:pPr>
      <w:r w:rsidRPr="00CC3AA1">
        <w:rPr>
          <w:color w:val="auto"/>
          <w:lang w:val="en-GB"/>
        </w:rPr>
        <w:t>DIGIDOC_OCSP_RESPONDER_CERT_10_CN</w:t>
      </w:r>
      <w:r>
        <w:rPr>
          <w:color w:val="auto"/>
          <w:lang w:val="en-GB"/>
        </w:rPr>
        <w:tab/>
        <w:t>=</w:t>
      </w:r>
      <w:r>
        <w:rPr>
          <w:color w:val="auto"/>
          <w:lang w:val="en-GB"/>
        </w:rPr>
        <w:tab/>
      </w:r>
      <w:r w:rsidRPr="00CC3AA1">
        <w:rPr>
          <w:color w:val="auto"/>
          <w:lang w:val="en-GB"/>
        </w:rPr>
        <w:t>ESTEID-SK 2007 OCSP RESPONDER 2010</w:t>
      </w:r>
    </w:p>
    <w:p w:rsidR="00CC3AA1" w:rsidRPr="00CC3AA1" w:rsidRDefault="00CC3AA1" w:rsidP="00CC3AA1">
      <w:pPr>
        <w:pStyle w:val="config-sample"/>
        <w:rPr>
          <w:color w:val="auto"/>
          <w:lang w:val="en-GB"/>
        </w:rPr>
      </w:pPr>
      <w:r w:rsidRPr="00CC3AA1">
        <w:rPr>
          <w:color w:val="auto"/>
          <w:lang w:val="en-GB"/>
        </w:rPr>
        <w:t>DIGIDOC_OCSP_RESPONDER_CERT_10_CA</w:t>
      </w:r>
      <w:r>
        <w:rPr>
          <w:color w:val="auto"/>
          <w:lang w:val="en-GB"/>
        </w:rPr>
        <w:tab/>
        <w:t>=</w:t>
      </w:r>
      <w:r>
        <w:rPr>
          <w:color w:val="auto"/>
          <w:lang w:val="en-GB"/>
        </w:rPr>
        <w:tab/>
      </w:r>
      <w:r w:rsidRPr="00CC3AA1">
        <w:rPr>
          <w:color w:val="auto"/>
          <w:lang w:val="en-GB"/>
        </w:rPr>
        <w:t>ESTEID-SK 2007</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DIGIDOC_OCSP_RESPONDER_CERT_11</w:t>
      </w:r>
      <w:r>
        <w:rPr>
          <w:color w:val="auto"/>
          <w:lang w:val="en-GB"/>
        </w:rPr>
        <w:tab/>
        <w:t>=</w:t>
      </w:r>
      <w:r>
        <w:rPr>
          <w:color w:val="auto"/>
          <w:lang w:val="en-GB"/>
        </w:rPr>
        <w:tab/>
      </w:r>
      <w:r w:rsidRPr="00CC3AA1">
        <w:rPr>
          <w:color w:val="auto"/>
          <w:lang w:val="en-GB"/>
        </w:rPr>
        <w:t>KLASS3-SK 2010 OCSP.crt</w:t>
      </w:r>
    </w:p>
    <w:p w:rsidR="00CC3AA1" w:rsidRPr="00CC3AA1" w:rsidRDefault="00CC3AA1" w:rsidP="00CC3AA1">
      <w:pPr>
        <w:pStyle w:val="config-sample"/>
        <w:rPr>
          <w:color w:val="auto"/>
          <w:lang w:val="en-GB"/>
        </w:rPr>
      </w:pPr>
      <w:r w:rsidRPr="00CC3AA1">
        <w:rPr>
          <w:color w:val="auto"/>
          <w:lang w:val="en-GB"/>
        </w:rPr>
        <w:t>DIGIDOC_OCSP_RESPONDER_CERT_11_CN</w:t>
      </w:r>
      <w:r>
        <w:rPr>
          <w:color w:val="auto"/>
          <w:lang w:val="en-GB"/>
        </w:rPr>
        <w:tab/>
        <w:t>=</w:t>
      </w:r>
      <w:r>
        <w:rPr>
          <w:color w:val="auto"/>
          <w:lang w:val="en-GB"/>
        </w:rPr>
        <w:tab/>
      </w:r>
      <w:r w:rsidRPr="00CC3AA1">
        <w:rPr>
          <w:color w:val="auto"/>
          <w:lang w:val="en-GB"/>
        </w:rPr>
        <w:t>KLASS3-SK 2010 OCSP RESPONDER</w:t>
      </w:r>
    </w:p>
    <w:p w:rsidR="00CC3AA1" w:rsidRPr="00CC3AA1" w:rsidRDefault="00CC3AA1" w:rsidP="00CC3AA1">
      <w:pPr>
        <w:pStyle w:val="config-sample"/>
        <w:rPr>
          <w:color w:val="auto"/>
          <w:lang w:val="en-GB"/>
        </w:rPr>
      </w:pPr>
      <w:r w:rsidRPr="00CC3AA1">
        <w:rPr>
          <w:color w:val="auto"/>
          <w:lang w:val="en-GB"/>
        </w:rPr>
        <w:t>DIGIDOC_OCSP_RESPONDER_CERT_11_CA</w:t>
      </w:r>
      <w:r>
        <w:rPr>
          <w:color w:val="auto"/>
          <w:lang w:val="en-GB"/>
        </w:rPr>
        <w:tab/>
        <w:t>=</w:t>
      </w:r>
      <w:r>
        <w:rPr>
          <w:color w:val="auto"/>
          <w:lang w:val="en-GB"/>
        </w:rPr>
        <w:tab/>
      </w:r>
      <w:r w:rsidRPr="00CC3AA1">
        <w:rPr>
          <w:color w:val="auto"/>
          <w:lang w:val="en-GB"/>
        </w:rPr>
        <w:t>KLASS3-SK 2010</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DIGIDOC_OCSP_RESPONDER_CERT_12</w:t>
      </w:r>
      <w:r>
        <w:rPr>
          <w:color w:val="auto"/>
          <w:lang w:val="en-GB"/>
        </w:rPr>
        <w:tab/>
        <w:t>=</w:t>
      </w:r>
      <w:r>
        <w:rPr>
          <w:color w:val="auto"/>
          <w:lang w:val="en-GB"/>
        </w:rPr>
        <w:tab/>
      </w:r>
      <w:r w:rsidRPr="00CC3AA1">
        <w:rPr>
          <w:color w:val="auto"/>
          <w:lang w:val="en-GB"/>
        </w:rPr>
        <w:t>SK OCSP 2011.crt</w:t>
      </w:r>
    </w:p>
    <w:p w:rsidR="00CC3AA1" w:rsidRPr="00CC3AA1" w:rsidRDefault="00CC3AA1" w:rsidP="00CC3AA1">
      <w:pPr>
        <w:pStyle w:val="config-sample"/>
        <w:rPr>
          <w:color w:val="auto"/>
          <w:lang w:val="en-GB"/>
        </w:rPr>
      </w:pPr>
      <w:r w:rsidRPr="00CC3AA1">
        <w:rPr>
          <w:color w:val="auto"/>
          <w:lang w:val="en-GB"/>
        </w:rPr>
        <w:t>DIGIDOC_OCSP_RESPONDER_CERT_12_CN</w:t>
      </w:r>
      <w:r>
        <w:rPr>
          <w:color w:val="auto"/>
          <w:lang w:val="en-GB"/>
        </w:rPr>
        <w:tab/>
        <w:t>=</w:t>
      </w:r>
      <w:r>
        <w:rPr>
          <w:color w:val="auto"/>
          <w:lang w:val="en-GB"/>
        </w:rPr>
        <w:tab/>
      </w:r>
      <w:r w:rsidRPr="00CC3AA1">
        <w:rPr>
          <w:color w:val="auto"/>
          <w:lang w:val="en-GB"/>
        </w:rPr>
        <w:t>SK OCSP RESPONDER 2011</w:t>
      </w:r>
    </w:p>
    <w:p w:rsidR="00CC3AA1" w:rsidRPr="00CC3AA1" w:rsidRDefault="00CC3AA1" w:rsidP="00CC3AA1">
      <w:pPr>
        <w:pStyle w:val="config-sample"/>
        <w:rPr>
          <w:color w:val="auto"/>
          <w:lang w:val="en-GB"/>
        </w:rPr>
      </w:pPr>
      <w:r w:rsidRPr="00CC3AA1">
        <w:rPr>
          <w:color w:val="auto"/>
          <w:lang w:val="en-GB"/>
        </w:rPr>
        <w:t>DIGIDOC_OCSP_RESPONDER_CERT_12_CA</w:t>
      </w:r>
      <w:r>
        <w:rPr>
          <w:color w:val="auto"/>
          <w:lang w:val="en-GB"/>
        </w:rPr>
        <w:tab/>
        <w:t>=</w:t>
      </w:r>
      <w:r>
        <w:rPr>
          <w:color w:val="auto"/>
          <w:lang w:val="en-GB"/>
        </w:rPr>
        <w:tab/>
      </w:r>
      <w:r w:rsidRPr="00CC3AA1">
        <w:rPr>
          <w:color w:val="auto"/>
          <w:lang w:val="en-GB"/>
        </w:rPr>
        <w:t>EE Certification Centre Root CA</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DIGIDOC_OCSP_RESPONDER_CERT_13</w:t>
      </w:r>
      <w:r>
        <w:rPr>
          <w:color w:val="auto"/>
          <w:lang w:val="en-GB"/>
        </w:rPr>
        <w:tab/>
        <w:t>=</w:t>
      </w:r>
      <w:r>
        <w:rPr>
          <w:color w:val="auto"/>
          <w:lang w:val="en-GB"/>
        </w:rPr>
        <w:tab/>
      </w:r>
      <w:r w:rsidRPr="00CC3AA1">
        <w:rPr>
          <w:color w:val="auto"/>
          <w:lang w:val="en-GB"/>
        </w:rPr>
        <w:t>SK OCSP 2011.crt</w:t>
      </w:r>
    </w:p>
    <w:p w:rsidR="00CC3AA1" w:rsidRPr="00CC3AA1" w:rsidRDefault="00CC3AA1" w:rsidP="00CC3AA1">
      <w:pPr>
        <w:pStyle w:val="config-sample"/>
        <w:rPr>
          <w:color w:val="auto"/>
          <w:lang w:val="en-GB"/>
        </w:rPr>
      </w:pPr>
      <w:r w:rsidRPr="00CC3AA1">
        <w:rPr>
          <w:color w:val="auto"/>
          <w:lang w:val="en-GB"/>
        </w:rPr>
        <w:t>DIGIDOC_OCSP_RESPONDER_CERT_13_CN</w:t>
      </w:r>
      <w:r>
        <w:rPr>
          <w:color w:val="auto"/>
          <w:lang w:val="en-GB"/>
        </w:rPr>
        <w:tab/>
        <w:t>=</w:t>
      </w:r>
      <w:r>
        <w:rPr>
          <w:color w:val="auto"/>
          <w:lang w:val="en-GB"/>
        </w:rPr>
        <w:tab/>
      </w:r>
      <w:r w:rsidRPr="00CC3AA1">
        <w:rPr>
          <w:color w:val="auto"/>
          <w:lang w:val="en-GB"/>
        </w:rPr>
        <w:t>SK OCSP RESPONDER 2011</w:t>
      </w:r>
    </w:p>
    <w:p w:rsidR="00CC3AA1" w:rsidRPr="00CC3AA1" w:rsidRDefault="00CC3AA1" w:rsidP="00CC3AA1">
      <w:pPr>
        <w:pStyle w:val="config-sample"/>
        <w:rPr>
          <w:color w:val="auto"/>
          <w:lang w:val="en-GB"/>
        </w:rPr>
      </w:pPr>
      <w:r w:rsidRPr="00CC3AA1">
        <w:rPr>
          <w:color w:val="auto"/>
          <w:lang w:val="en-GB"/>
        </w:rPr>
        <w:t>DIGIDOC_OCSP_RESPONDER_CERT_13_CA</w:t>
      </w:r>
      <w:r>
        <w:rPr>
          <w:color w:val="auto"/>
          <w:lang w:val="en-GB"/>
        </w:rPr>
        <w:tab/>
        <w:t>=</w:t>
      </w:r>
      <w:r>
        <w:rPr>
          <w:color w:val="auto"/>
          <w:lang w:val="en-GB"/>
        </w:rPr>
        <w:tab/>
      </w:r>
      <w:r w:rsidRPr="00CC3AA1">
        <w:rPr>
          <w:color w:val="auto"/>
          <w:lang w:val="en-GB"/>
        </w:rPr>
        <w:t>ESTEID-SK 2011</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DIGIDOC_OCSP_RESPONDER_CERT_14</w:t>
      </w:r>
      <w:r>
        <w:rPr>
          <w:color w:val="auto"/>
          <w:lang w:val="en-GB"/>
        </w:rPr>
        <w:tab/>
        <w:t>=</w:t>
      </w:r>
      <w:r>
        <w:rPr>
          <w:color w:val="auto"/>
          <w:lang w:val="en-GB"/>
        </w:rPr>
        <w:tab/>
      </w:r>
      <w:r w:rsidRPr="00CC3AA1">
        <w:rPr>
          <w:color w:val="auto"/>
          <w:lang w:val="en-GB"/>
        </w:rPr>
        <w:t>SK OCSP 2011.crt</w:t>
      </w:r>
    </w:p>
    <w:p w:rsidR="00CC3AA1" w:rsidRPr="00CC3AA1" w:rsidRDefault="00CC3AA1" w:rsidP="00CC3AA1">
      <w:pPr>
        <w:pStyle w:val="config-sample"/>
        <w:rPr>
          <w:color w:val="auto"/>
          <w:lang w:val="en-GB"/>
        </w:rPr>
      </w:pPr>
      <w:r w:rsidRPr="00CC3AA1">
        <w:rPr>
          <w:color w:val="auto"/>
          <w:lang w:val="en-GB"/>
        </w:rPr>
        <w:t>DIGIDOC_OCSP_RESPONDER_CERT_14_CN</w:t>
      </w:r>
      <w:r>
        <w:rPr>
          <w:color w:val="auto"/>
          <w:lang w:val="en-GB"/>
        </w:rPr>
        <w:tab/>
        <w:t>=</w:t>
      </w:r>
      <w:r>
        <w:rPr>
          <w:color w:val="auto"/>
          <w:lang w:val="en-GB"/>
        </w:rPr>
        <w:tab/>
      </w:r>
      <w:r w:rsidRPr="00CC3AA1">
        <w:rPr>
          <w:color w:val="auto"/>
          <w:lang w:val="en-GB"/>
        </w:rPr>
        <w:t>SK OCSP RESPONDER 2011</w:t>
      </w:r>
    </w:p>
    <w:p w:rsidR="00CC3AA1" w:rsidRPr="00CC3AA1" w:rsidRDefault="00CC3AA1" w:rsidP="00CC3AA1">
      <w:pPr>
        <w:pStyle w:val="config-sample"/>
        <w:rPr>
          <w:color w:val="auto"/>
          <w:lang w:val="en-GB"/>
        </w:rPr>
      </w:pPr>
      <w:r w:rsidRPr="00CC3AA1">
        <w:rPr>
          <w:color w:val="auto"/>
          <w:lang w:val="en-GB"/>
        </w:rPr>
        <w:t>DIGIDOC_OCSP_RESPONDER_CERT_14_CA</w:t>
      </w:r>
      <w:r>
        <w:rPr>
          <w:color w:val="auto"/>
          <w:lang w:val="en-GB"/>
        </w:rPr>
        <w:tab/>
        <w:t>=</w:t>
      </w:r>
      <w:r>
        <w:rPr>
          <w:color w:val="auto"/>
          <w:lang w:val="en-GB"/>
        </w:rPr>
        <w:tab/>
      </w:r>
      <w:r w:rsidRPr="00CC3AA1">
        <w:rPr>
          <w:color w:val="auto"/>
          <w:lang w:val="en-GB"/>
        </w:rPr>
        <w:t>EID-SK 2011</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DIGIDOC_OCSP_RESPONDER_CERT_15</w:t>
      </w:r>
      <w:r>
        <w:rPr>
          <w:color w:val="auto"/>
          <w:lang w:val="en-GB"/>
        </w:rPr>
        <w:tab/>
        <w:t>=</w:t>
      </w:r>
      <w:r>
        <w:rPr>
          <w:color w:val="auto"/>
          <w:lang w:val="en-GB"/>
        </w:rPr>
        <w:tab/>
      </w:r>
      <w:r w:rsidRPr="00CC3AA1">
        <w:rPr>
          <w:color w:val="auto"/>
          <w:lang w:val="en-GB"/>
        </w:rPr>
        <w:t>TEST SK OCSP 2011.crt</w:t>
      </w:r>
    </w:p>
    <w:p w:rsidR="00CC3AA1" w:rsidRPr="00CC3AA1" w:rsidRDefault="00CC3AA1" w:rsidP="00CC3AA1">
      <w:pPr>
        <w:pStyle w:val="config-sample"/>
        <w:rPr>
          <w:color w:val="auto"/>
          <w:lang w:val="en-GB"/>
        </w:rPr>
      </w:pPr>
      <w:r w:rsidRPr="00CC3AA1">
        <w:rPr>
          <w:color w:val="auto"/>
          <w:lang w:val="en-GB"/>
        </w:rPr>
        <w:t>DIGIDOC_OCSP_RESPONDER_CERT_15_CN</w:t>
      </w:r>
      <w:r>
        <w:rPr>
          <w:color w:val="auto"/>
          <w:lang w:val="en-GB"/>
        </w:rPr>
        <w:tab/>
        <w:t>=</w:t>
      </w:r>
      <w:r>
        <w:rPr>
          <w:color w:val="auto"/>
          <w:lang w:val="en-GB"/>
        </w:rPr>
        <w:tab/>
      </w:r>
      <w:r w:rsidRPr="00CC3AA1">
        <w:rPr>
          <w:color w:val="auto"/>
          <w:lang w:val="en-GB"/>
        </w:rPr>
        <w:t>TEST of SK OCSP RESPONDER 2011</w:t>
      </w:r>
    </w:p>
    <w:p w:rsidR="00CC3AA1" w:rsidRPr="00CC3AA1" w:rsidRDefault="00CC3AA1" w:rsidP="00CC3AA1">
      <w:pPr>
        <w:pStyle w:val="config-sample"/>
        <w:rPr>
          <w:color w:val="auto"/>
          <w:lang w:val="en-GB"/>
        </w:rPr>
      </w:pPr>
      <w:r w:rsidRPr="00CC3AA1">
        <w:rPr>
          <w:color w:val="auto"/>
          <w:lang w:val="en-GB"/>
        </w:rPr>
        <w:t>DIGIDOC_OCSP_RESPONDER_CERT_15_CA</w:t>
      </w:r>
      <w:r>
        <w:rPr>
          <w:color w:val="auto"/>
          <w:lang w:val="en-GB"/>
        </w:rPr>
        <w:tab/>
        <w:t>=</w:t>
      </w:r>
      <w:r>
        <w:rPr>
          <w:color w:val="auto"/>
          <w:lang w:val="en-GB"/>
        </w:rPr>
        <w:tab/>
      </w:r>
      <w:r w:rsidRPr="00CC3AA1">
        <w:rPr>
          <w:color w:val="auto"/>
          <w:lang w:val="en-GB"/>
        </w:rPr>
        <w:t>TEST of EE Certification Centre Root CA</w:t>
      </w:r>
    </w:p>
    <w:p w:rsidR="00CC3AA1" w:rsidRPr="00CC3AA1" w:rsidRDefault="00CC3AA1" w:rsidP="00CC3AA1">
      <w:pPr>
        <w:pStyle w:val="config-sample"/>
        <w:rPr>
          <w:color w:val="auto"/>
          <w:lang w:val="en-GB"/>
        </w:rPr>
      </w:pPr>
      <w:r w:rsidRPr="00CC3AA1">
        <w:rPr>
          <w:color w:val="auto"/>
          <w:lang w:val="en-GB"/>
        </w:rPr>
        <w:t>DIGIDOC_OCSP_RESPONDER_CERT_15_URL</w:t>
      </w:r>
      <w:r>
        <w:rPr>
          <w:color w:val="auto"/>
          <w:lang w:val="en-GB"/>
        </w:rPr>
        <w:tab/>
        <w:t>=</w:t>
      </w:r>
      <w:r>
        <w:rPr>
          <w:color w:val="auto"/>
          <w:lang w:val="en-GB"/>
        </w:rPr>
        <w:tab/>
      </w:r>
      <w:r w:rsidRPr="00CC3AA1">
        <w:rPr>
          <w:color w:val="auto"/>
          <w:lang w:val="en-GB"/>
        </w:rPr>
        <w:t>http://www.openxades.org/cgi-bin/ocsp.cgi</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DIGIDOC_OCSP_RESPONDER_CERT_16</w:t>
      </w:r>
      <w:r>
        <w:rPr>
          <w:color w:val="auto"/>
          <w:lang w:val="en-GB"/>
        </w:rPr>
        <w:tab/>
        <w:t>=</w:t>
      </w:r>
      <w:r>
        <w:rPr>
          <w:color w:val="auto"/>
          <w:lang w:val="en-GB"/>
        </w:rPr>
        <w:tab/>
      </w:r>
      <w:r w:rsidRPr="00CC3AA1">
        <w:rPr>
          <w:color w:val="auto"/>
          <w:lang w:val="en-GB"/>
        </w:rPr>
        <w:t>TEST SK OCSP 2011.crt</w:t>
      </w:r>
    </w:p>
    <w:p w:rsidR="00CC3AA1" w:rsidRPr="00CC3AA1" w:rsidRDefault="00CC3AA1" w:rsidP="00CC3AA1">
      <w:pPr>
        <w:pStyle w:val="config-sample"/>
        <w:rPr>
          <w:color w:val="auto"/>
          <w:lang w:val="en-GB"/>
        </w:rPr>
      </w:pPr>
      <w:r w:rsidRPr="00CC3AA1">
        <w:rPr>
          <w:color w:val="auto"/>
          <w:lang w:val="en-GB"/>
        </w:rPr>
        <w:t>DIGIDOC_OCSP_RESPONDER_CERT_16_CN</w:t>
      </w:r>
      <w:r>
        <w:rPr>
          <w:color w:val="auto"/>
          <w:lang w:val="en-GB"/>
        </w:rPr>
        <w:tab/>
        <w:t>=</w:t>
      </w:r>
      <w:r>
        <w:rPr>
          <w:color w:val="auto"/>
          <w:lang w:val="en-GB"/>
        </w:rPr>
        <w:tab/>
      </w:r>
      <w:r w:rsidRPr="00CC3AA1">
        <w:rPr>
          <w:color w:val="auto"/>
          <w:lang w:val="en-GB"/>
        </w:rPr>
        <w:t>TEST of SK OCSP RESPONDER 2011</w:t>
      </w:r>
    </w:p>
    <w:p w:rsidR="00CC3AA1" w:rsidRPr="00CC3AA1" w:rsidRDefault="00CC3AA1" w:rsidP="00CC3AA1">
      <w:pPr>
        <w:pStyle w:val="config-sample"/>
        <w:rPr>
          <w:color w:val="auto"/>
          <w:lang w:val="en-GB"/>
        </w:rPr>
      </w:pPr>
      <w:r w:rsidRPr="00CC3AA1">
        <w:rPr>
          <w:color w:val="auto"/>
          <w:lang w:val="en-GB"/>
        </w:rPr>
        <w:t>DIGIDOC_OCSP_RESPONDER_CERT_16_CA</w:t>
      </w:r>
      <w:r>
        <w:rPr>
          <w:color w:val="auto"/>
          <w:lang w:val="en-GB"/>
        </w:rPr>
        <w:tab/>
        <w:t>=</w:t>
      </w:r>
      <w:r>
        <w:rPr>
          <w:color w:val="auto"/>
          <w:lang w:val="en-GB"/>
        </w:rPr>
        <w:tab/>
      </w:r>
      <w:r w:rsidRPr="00CC3AA1">
        <w:rPr>
          <w:color w:val="auto"/>
          <w:lang w:val="en-GB"/>
        </w:rPr>
        <w:t>TEST of ESTEID-SK 2011</w:t>
      </w:r>
    </w:p>
    <w:p w:rsidR="00CC3AA1" w:rsidRPr="00CC3AA1" w:rsidRDefault="00CC3AA1" w:rsidP="00CC3AA1">
      <w:pPr>
        <w:pStyle w:val="config-sample"/>
        <w:rPr>
          <w:color w:val="auto"/>
          <w:lang w:val="en-GB"/>
        </w:rPr>
      </w:pPr>
      <w:r w:rsidRPr="00CC3AA1">
        <w:rPr>
          <w:color w:val="auto"/>
          <w:lang w:val="en-GB"/>
        </w:rPr>
        <w:t>DIGIDOC_OCSP_RESPONDER_CERT_16_URL</w:t>
      </w:r>
      <w:r>
        <w:rPr>
          <w:color w:val="auto"/>
          <w:lang w:val="en-GB"/>
        </w:rPr>
        <w:tab/>
        <w:t>=</w:t>
      </w:r>
      <w:r>
        <w:rPr>
          <w:color w:val="auto"/>
          <w:lang w:val="en-GB"/>
        </w:rPr>
        <w:tab/>
      </w:r>
      <w:r w:rsidRPr="00CC3AA1">
        <w:rPr>
          <w:color w:val="auto"/>
          <w:lang w:val="en-GB"/>
        </w:rPr>
        <w:t>http://www.openxades.org/cgi-bin/ocsp.cgi</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DIGIDOC_OCSP_RESPONDER_CERT_17</w:t>
      </w:r>
      <w:r>
        <w:rPr>
          <w:color w:val="auto"/>
          <w:lang w:val="en-GB"/>
        </w:rPr>
        <w:tab/>
        <w:t>=</w:t>
      </w:r>
      <w:r>
        <w:rPr>
          <w:color w:val="auto"/>
          <w:lang w:val="en-GB"/>
        </w:rPr>
        <w:tab/>
      </w:r>
      <w:r w:rsidRPr="00CC3AA1">
        <w:rPr>
          <w:color w:val="auto"/>
          <w:lang w:val="en-GB"/>
        </w:rPr>
        <w:t>TEST SK OCSP 2011.crt</w:t>
      </w:r>
    </w:p>
    <w:p w:rsidR="00CC3AA1" w:rsidRPr="00CC3AA1" w:rsidRDefault="00CC3AA1" w:rsidP="00CC3AA1">
      <w:pPr>
        <w:pStyle w:val="config-sample"/>
        <w:rPr>
          <w:color w:val="auto"/>
          <w:lang w:val="en-GB"/>
        </w:rPr>
      </w:pPr>
      <w:r w:rsidRPr="00CC3AA1">
        <w:rPr>
          <w:color w:val="auto"/>
          <w:lang w:val="en-GB"/>
        </w:rPr>
        <w:t>DIGIDOC_OCSP_RESPONDER_CERT_17_CN</w:t>
      </w:r>
      <w:r>
        <w:rPr>
          <w:color w:val="auto"/>
          <w:lang w:val="en-GB"/>
        </w:rPr>
        <w:tab/>
        <w:t>=</w:t>
      </w:r>
      <w:r>
        <w:rPr>
          <w:color w:val="auto"/>
          <w:lang w:val="en-GB"/>
        </w:rPr>
        <w:tab/>
      </w:r>
      <w:r w:rsidRPr="00CC3AA1">
        <w:rPr>
          <w:color w:val="auto"/>
          <w:lang w:val="en-GB"/>
        </w:rPr>
        <w:t>TEST of SK OCSP RESPONDER 2011</w:t>
      </w:r>
    </w:p>
    <w:p w:rsidR="00CC3AA1" w:rsidRPr="00CC3AA1" w:rsidRDefault="00CC3AA1" w:rsidP="00CC3AA1">
      <w:pPr>
        <w:pStyle w:val="config-sample"/>
        <w:rPr>
          <w:color w:val="auto"/>
          <w:lang w:val="en-GB"/>
        </w:rPr>
      </w:pPr>
      <w:r w:rsidRPr="00CC3AA1">
        <w:rPr>
          <w:color w:val="auto"/>
          <w:lang w:val="en-GB"/>
        </w:rPr>
        <w:t>DIGIDOC_OCSP_RESPONDER_CERT_17_CA</w:t>
      </w:r>
      <w:r>
        <w:rPr>
          <w:color w:val="auto"/>
          <w:lang w:val="en-GB"/>
        </w:rPr>
        <w:tab/>
        <w:t>=</w:t>
      </w:r>
      <w:r>
        <w:rPr>
          <w:color w:val="auto"/>
          <w:lang w:val="en-GB"/>
        </w:rPr>
        <w:tab/>
      </w:r>
      <w:r w:rsidRPr="00CC3AA1">
        <w:rPr>
          <w:color w:val="auto"/>
          <w:lang w:val="en-GB"/>
        </w:rPr>
        <w:t>TEST of EID-SK 2011</w:t>
      </w:r>
    </w:p>
    <w:p w:rsidR="00CC3AA1" w:rsidRPr="00CC3AA1" w:rsidRDefault="00CC3AA1" w:rsidP="00CC3AA1">
      <w:pPr>
        <w:pStyle w:val="config-sample"/>
        <w:rPr>
          <w:color w:val="auto"/>
          <w:lang w:val="en-GB"/>
        </w:rPr>
      </w:pPr>
      <w:r w:rsidRPr="00CC3AA1">
        <w:rPr>
          <w:color w:val="auto"/>
          <w:lang w:val="en-GB"/>
        </w:rPr>
        <w:t>DIGIDOC_OCSP_RESPONDER_CERT_17_URL</w:t>
      </w:r>
      <w:r>
        <w:rPr>
          <w:color w:val="auto"/>
          <w:lang w:val="en-GB"/>
        </w:rPr>
        <w:tab/>
        <w:t>=</w:t>
      </w:r>
      <w:r>
        <w:rPr>
          <w:color w:val="auto"/>
          <w:lang w:val="en-GB"/>
        </w:rPr>
        <w:tab/>
      </w:r>
      <w:r w:rsidRPr="00CC3AA1">
        <w:rPr>
          <w:color w:val="auto"/>
          <w:lang w:val="en-GB"/>
        </w:rPr>
        <w:t>http://www.openxades.org/cgi-bin/ocsp.cgi</w:t>
      </w:r>
    </w:p>
    <w:p w:rsidR="00CC3AA1" w:rsidRPr="00CC3AA1" w:rsidRDefault="00CC3AA1" w:rsidP="00CC3AA1">
      <w:pPr>
        <w:pStyle w:val="config-sample"/>
        <w:rPr>
          <w:color w:val="auto"/>
          <w:lang w:val="en-GB"/>
        </w:rPr>
      </w:pPr>
    </w:p>
    <w:p w:rsidR="00CC3AA1" w:rsidRPr="00CC3AA1" w:rsidRDefault="00CC3AA1" w:rsidP="00CC3AA1">
      <w:pPr>
        <w:pStyle w:val="config-sample"/>
        <w:rPr>
          <w:color w:val="auto"/>
          <w:lang w:val="en-GB"/>
        </w:rPr>
      </w:pPr>
      <w:r w:rsidRPr="00CC3AA1">
        <w:rPr>
          <w:color w:val="auto"/>
          <w:lang w:val="en-GB"/>
        </w:rPr>
        <w:t>DIGIDOC_OCSP_RESPONDER_CERT_18</w:t>
      </w:r>
      <w:r>
        <w:rPr>
          <w:color w:val="auto"/>
          <w:lang w:val="en-GB"/>
        </w:rPr>
        <w:tab/>
        <w:t>=</w:t>
      </w:r>
      <w:r>
        <w:rPr>
          <w:color w:val="auto"/>
          <w:lang w:val="en-GB"/>
        </w:rPr>
        <w:tab/>
      </w:r>
      <w:r w:rsidRPr="00CC3AA1">
        <w:rPr>
          <w:color w:val="auto"/>
          <w:lang w:val="en-GB"/>
        </w:rPr>
        <w:t>TEST SK OCSP 2011.crt</w:t>
      </w:r>
    </w:p>
    <w:p w:rsidR="00CC3AA1" w:rsidRPr="00CC3AA1" w:rsidRDefault="00CC3AA1" w:rsidP="00CC3AA1">
      <w:pPr>
        <w:pStyle w:val="config-sample"/>
        <w:rPr>
          <w:color w:val="auto"/>
          <w:lang w:val="en-GB"/>
        </w:rPr>
      </w:pPr>
      <w:r w:rsidRPr="00CC3AA1">
        <w:rPr>
          <w:color w:val="auto"/>
          <w:lang w:val="en-GB"/>
        </w:rPr>
        <w:t>DIGIDOC_OCSP_RESPONDER_CERT_18_CN</w:t>
      </w:r>
      <w:r>
        <w:rPr>
          <w:color w:val="auto"/>
          <w:lang w:val="en-GB"/>
        </w:rPr>
        <w:tab/>
        <w:t>=</w:t>
      </w:r>
      <w:r>
        <w:rPr>
          <w:color w:val="auto"/>
          <w:lang w:val="en-GB"/>
        </w:rPr>
        <w:tab/>
      </w:r>
      <w:r w:rsidRPr="00CC3AA1">
        <w:rPr>
          <w:color w:val="auto"/>
          <w:lang w:val="en-GB"/>
        </w:rPr>
        <w:t>TEST of SK OCSP RESPONDER 2011</w:t>
      </w:r>
    </w:p>
    <w:p w:rsidR="00CC3AA1" w:rsidRPr="00CC3AA1" w:rsidRDefault="00CC3AA1" w:rsidP="00CC3AA1">
      <w:pPr>
        <w:pStyle w:val="config-sample"/>
        <w:rPr>
          <w:color w:val="auto"/>
          <w:lang w:val="en-GB"/>
        </w:rPr>
      </w:pPr>
      <w:r w:rsidRPr="00CC3AA1">
        <w:rPr>
          <w:color w:val="auto"/>
          <w:lang w:val="en-GB"/>
        </w:rPr>
        <w:t>DIGIDOC_OCSP_RESPONDER_CERT_18_CA</w:t>
      </w:r>
      <w:r>
        <w:rPr>
          <w:color w:val="auto"/>
          <w:lang w:val="en-GB"/>
        </w:rPr>
        <w:tab/>
        <w:t>=</w:t>
      </w:r>
      <w:r>
        <w:rPr>
          <w:color w:val="auto"/>
          <w:lang w:val="en-GB"/>
        </w:rPr>
        <w:tab/>
      </w:r>
      <w:r w:rsidRPr="00CC3AA1">
        <w:rPr>
          <w:color w:val="auto"/>
          <w:lang w:val="en-GB"/>
        </w:rPr>
        <w:t>TEST of KLASS3-SK 2010</w:t>
      </w:r>
    </w:p>
    <w:p w:rsidR="00CC3AA1" w:rsidRPr="00751DBB" w:rsidRDefault="00CC3AA1" w:rsidP="00CC3AA1">
      <w:pPr>
        <w:pStyle w:val="config-sample"/>
        <w:rPr>
          <w:color w:val="auto"/>
          <w:lang w:val="en-GB"/>
        </w:rPr>
      </w:pPr>
      <w:r w:rsidRPr="00CC3AA1">
        <w:rPr>
          <w:color w:val="auto"/>
          <w:lang w:val="en-GB"/>
        </w:rPr>
        <w:t>DIGIDOC_OCSP_RESPONDER_CERT_18_URL</w:t>
      </w:r>
      <w:r>
        <w:rPr>
          <w:color w:val="auto"/>
          <w:lang w:val="en-GB"/>
        </w:rPr>
        <w:tab/>
        <w:t>=</w:t>
      </w:r>
      <w:r>
        <w:rPr>
          <w:color w:val="auto"/>
          <w:lang w:val="en-GB"/>
        </w:rPr>
        <w:tab/>
      </w:r>
      <w:r w:rsidRPr="00CC3AA1">
        <w:rPr>
          <w:color w:val="auto"/>
          <w:lang w:val="en-GB"/>
        </w:rPr>
        <w:t>http://www.openxades.org/cgi-bin/ocsp.cgi</w:t>
      </w:r>
    </w:p>
    <w:p w:rsidR="00B67864" w:rsidRPr="00751DBB" w:rsidRDefault="00B67864" w:rsidP="00927A28">
      <w:pPr>
        <w:pStyle w:val="config-sample"/>
        <w:rPr>
          <w:color w:val="auto"/>
          <w:lang w:val="en-GB"/>
        </w:rPr>
      </w:pPr>
    </w:p>
    <w:p w:rsidR="00927A28" w:rsidRPr="00751DBB" w:rsidRDefault="00927A28" w:rsidP="00927A28">
      <w:pPr>
        <w:pStyle w:val="config-sample"/>
        <w:rPr>
          <w:lang w:val="en-GB"/>
        </w:rPr>
      </w:pPr>
      <w:r w:rsidRPr="00751DBB">
        <w:rPr>
          <w:b/>
          <w:color w:val="00B050"/>
          <w:u w:val="single"/>
          <w:lang w:val="en-GB"/>
        </w:rPr>
        <w:t># Encryption settings</w:t>
      </w:r>
      <w:r w:rsidRPr="00751DBB">
        <w:rPr>
          <w:lang w:val="en-GB"/>
        </w:rPr>
        <w:tab/>
      </w:r>
    </w:p>
    <w:p w:rsidR="00927A28" w:rsidRPr="00751DBB" w:rsidRDefault="00927A28" w:rsidP="00927A28">
      <w:pPr>
        <w:pStyle w:val="config-sample"/>
        <w:rPr>
          <w:lang w:val="en-GB"/>
        </w:rPr>
      </w:pPr>
      <w:r w:rsidRPr="00751DBB">
        <w:rPr>
          <w:color w:val="00B050"/>
          <w:lang w:val="en-GB"/>
        </w:rPr>
        <w:t># Compression mode of data before encryption. Possible values: 0 – always compress, 1 – never compress, 2 – best effort</w:t>
      </w:r>
    </w:p>
    <w:p w:rsidR="00927A28" w:rsidRPr="000F1DEC" w:rsidRDefault="00927A28" w:rsidP="00927A28">
      <w:pPr>
        <w:pStyle w:val="config-sample"/>
        <w:rPr>
          <w:color w:val="00B0F0"/>
          <w:lang w:val="fr-FR"/>
        </w:rPr>
      </w:pPr>
      <w:r w:rsidRPr="000F1DEC">
        <w:rPr>
          <w:color w:val="auto"/>
          <w:lang w:val="fr-FR"/>
        </w:rPr>
        <w:t>DENC_COMPRESS_MODE</w:t>
      </w:r>
      <w:r w:rsidRPr="000F1DEC">
        <w:rPr>
          <w:color w:val="auto"/>
          <w:lang w:val="fr-FR"/>
        </w:rPr>
        <w:tab/>
        <w:t>=</w:t>
      </w:r>
      <w:r w:rsidRPr="000F1DEC">
        <w:rPr>
          <w:color w:val="auto"/>
          <w:lang w:val="fr-FR"/>
        </w:rPr>
        <w:tab/>
      </w:r>
      <w:r w:rsidRPr="000F1DEC">
        <w:rPr>
          <w:color w:val="7030A0"/>
          <w:lang w:val="fr-FR"/>
        </w:rPr>
        <w:t>0</w:t>
      </w:r>
    </w:p>
    <w:p w:rsidR="00927A28" w:rsidRPr="000F1DEC" w:rsidRDefault="00927A28" w:rsidP="00927A28">
      <w:pPr>
        <w:pStyle w:val="config-sample"/>
        <w:rPr>
          <w:i/>
          <w:color w:val="0070C0"/>
          <w:lang w:val="fr-FR"/>
        </w:rPr>
      </w:pPr>
      <w:r w:rsidRPr="000F1DEC">
        <w:rPr>
          <w:i/>
          <w:color w:val="0070C0"/>
          <w:lang w:val="fr-FR"/>
        </w:rPr>
        <w:t># DENC_COMPRESS_MODE</w:t>
      </w:r>
      <w:r w:rsidRPr="000F1DEC">
        <w:rPr>
          <w:i/>
          <w:color w:val="0070C0"/>
          <w:lang w:val="fr-FR"/>
        </w:rPr>
        <w:tab/>
        <w:t>=</w:t>
      </w:r>
      <w:r w:rsidRPr="000F1DEC">
        <w:rPr>
          <w:i/>
          <w:color w:val="0070C0"/>
          <w:lang w:val="fr-FR"/>
        </w:rPr>
        <w:tab/>
        <w:t>1</w:t>
      </w:r>
    </w:p>
    <w:p w:rsidR="00927A28" w:rsidRPr="00751DBB" w:rsidRDefault="00927A28" w:rsidP="00927A28">
      <w:pPr>
        <w:pStyle w:val="config-sample"/>
        <w:rPr>
          <w:i/>
          <w:color w:val="0070C0"/>
          <w:lang w:val="en-GB"/>
        </w:rPr>
      </w:pPr>
      <w:r w:rsidRPr="00751DBB">
        <w:rPr>
          <w:i/>
          <w:color w:val="0070C0"/>
          <w:lang w:val="en-GB"/>
        </w:rPr>
        <w:t># DENC_COMPRESS_MODE</w:t>
      </w:r>
      <w:r w:rsidRPr="00751DBB">
        <w:rPr>
          <w:i/>
          <w:color w:val="0070C0"/>
          <w:lang w:val="en-GB"/>
        </w:rPr>
        <w:tab/>
        <w:t>=</w:t>
      </w:r>
      <w:r w:rsidRPr="00751DBB">
        <w:rPr>
          <w:i/>
          <w:color w:val="0070C0"/>
          <w:lang w:val="en-GB"/>
        </w:rPr>
        <w:tab/>
        <w:t>2</w:t>
      </w:r>
    </w:p>
    <w:p w:rsidR="00927A28" w:rsidRPr="00751DBB" w:rsidRDefault="00927A28" w:rsidP="00927A28">
      <w:pPr>
        <w:pStyle w:val="config-sample"/>
        <w:rPr>
          <w:color w:val="auto"/>
          <w:lang w:val="en-GB"/>
        </w:rPr>
      </w:pPr>
    </w:p>
    <w:p w:rsidR="00927A28" w:rsidRPr="00751DBB" w:rsidRDefault="00927A28" w:rsidP="00927A28">
      <w:pPr>
        <w:pStyle w:val="config-sample"/>
        <w:rPr>
          <w:lang w:val="en-GB"/>
        </w:rPr>
      </w:pPr>
      <w:r w:rsidRPr="00751DBB">
        <w:rPr>
          <w:b/>
          <w:color w:val="00B050"/>
          <w:u w:val="single"/>
          <w:lang w:val="en-GB"/>
        </w:rPr>
        <w:t xml:space="preserve"># </w:t>
      </w:r>
      <w:r w:rsidR="00800792" w:rsidRPr="00751DBB">
        <w:rPr>
          <w:b/>
          <w:color w:val="00B050"/>
          <w:u w:val="single"/>
          <w:lang w:val="en-GB"/>
        </w:rPr>
        <w:t>Debugging</w:t>
      </w:r>
      <w:r w:rsidRPr="00751DBB">
        <w:rPr>
          <w:b/>
          <w:color w:val="00B050"/>
          <w:u w:val="single"/>
          <w:lang w:val="en-GB"/>
        </w:rPr>
        <w:t xml:space="preserve"> settings</w:t>
      </w:r>
      <w:r w:rsidRPr="00751DBB">
        <w:rPr>
          <w:lang w:val="en-GB"/>
        </w:rPr>
        <w:tab/>
      </w:r>
    </w:p>
    <w:p w:rsidR="00252DC3" w:rsidRPr="00751DBB" w:rsidRDefault="00252DC3" w:rsidP="00927A28">
      <w:pPr>
        <w:pStyle w:val="config-sample"/>
        <w:rPr>
          <w:b/>
          <w:color w:val="00B050"/>
          <w:lang w:val="en-GB"/>
        </w:rPr>
      </w:pPr>
      <w:r w:rsidRPr="00751DBB">
        <w:rPr>
          <w:color w:val="00B050"/>
          <w:lang w:val="en-GB"/>
        </w:rPr>
        <w:lastRenderedPageBreak/>
        <w:t xml:space="preserve"># </w:t>
      </w:r>
      <w:r w:rsidR="00C6372B" w:rsidRPr="00751DBB">
        <w:rPr>
          <w:color w:val="00B050"/>
          <w:lang w:val="en-GB"/>
        </w:rPr>
        <w:t xml:space="preserve">Specifies the amount of information printed out. </w:t>
      </w:r>
      <w:r w:rsidR="004F474C" w:rsidRPr="00751DBB">
        <w:rPr>
          <w:color w:val="00B050"/>
          <w:lang w:val="en-GB"/>
        </w:rPr>
        <w:t>Possible value range: 0-9</w:t>
      </w:r>
    </w:p>
    <w:p w:rsidR="00927A28" w:rsidRPr="00751DBB" w:rsidRDefault="00800792" w:rsidP="00927A28">
      <w:pPr>
        <w:pStyle w:val="config-sample"/>
        <w:rPr>
          <w:i/>
          <w:color w:val="7030A0"/>
          <w:lang w:val="en-GB"/>
        </w:rPr>
      </w:pPr>
      <w:r w:rsidRPr="00751DBB">
        <w:rPr>
          <w:i/>
          <w:color w:val="0070C0"/>
          <w:lang w:val="en-GB"/>
        </w:rPr>
        <w:t xml:space="preserve"># </w:t>
      </w:r>
      <w:r w:rsidR="00927A28" w:rsidRPr="00751DBB">
        <w:rPr>
          <w:i/>
          <w:color w:val="0070C0"/>
          <w:lang w:val="en-GB"/>
        </w:rPr>
        <w:t>DEBUG_LEVEL</w:t>
      </w:r>
      <w:r w:rsidR="00B31EFA" w:rsidRPr="00751DBB">
        <w:rPr>
          <w:i/>
          <w:color w:val="0070C0"/>
          <w:lang w:val="en-GB"/>
        </w:rPr>
        <w:tab/>
      </w:r>
      <w:r w:rsidR="00927A28" w:rsidRPr="00751DBB">
        <w:rPr>
          <w:i/>
          <w:color w:val="0070C0"/>
          <w:lang w:val="en-GB"/>
        </w:rPr>
        <w:t>=</w:t>
      </w:r>
      <w:r w:rsidR="00B31EFA" w:rsidRPr="00751DBB">
        <w:rPr>
          <w:i/>
          <w:color w:val="auto"/>
          <w:lang w:val="en-GB"/>
        </w:rPr>
        <w:tab/>
      </w:r>
      <w:r w:rsidR="00B31EFA" w:rsidRPr="00751DBB">
        <w:rPr>
          <w:i/>
          <w:color w:val="7030A0"/>
          <w:lang w:val="en-GB"/>
        </w:rPr>
        <w:t>3</w:t>
      </w:r>
    </w:p>
    <w:p w:rsidR="00C6372B" w:rsidRPr="00751DBB" w:rsidRDefault="004F474C" w:rsidP="00927A28">
      <w:pPr>
        <w:pStyle w:val="config-sample"/>
        <w:rPr>
          <w:color w:val="00B050"/>
          <w:szCs w:val="18"/>
          <w:lang w:val="en-GB"/>
        </w:rPr>
      </w:pPr>
      <w:r w:rsidRPr="00751DBB">
        <w:rPr>
          <w:color w:val="00B050"/>
          <w:lang w:val="en-GB"/>
        </w:rPr>
        <w:t xml:space="preserve"># </w:t>
      </w:r>
      <w:r w:rsidR="007B129F" w:rsidRPr="00751DBB">
        <w:rPr>
          <w:color w:val="00B050"/>
          <w:lang w:val="en-GB"/>
        </w:rPr>
        <w:t>Note that the d</w:t>
      </w:r>
      <w:r w:rsidR="00C6372B" w:rsidRPr="00751DBB">
        <w:rPr>
          <w:color w:val="00B050"/>
          <w:szCs w:val="18"/>
          <w:lang w:val="en-GB"/>
        </w:rPr>
        <w:t xml:space="preserve">irectory where you want to store the output file has to exist before </w:t>
      </w:r>
    </w:p>
    <w:p w:rsidR="004F474C" w:rsidRPr="00751DBB" w:rsidRDefault="00C6372B" w:rsidP="00927A28">
      <w:pPr>
        <w:pStyle w:val="config-sample"/>
        <w:rPr>
          <w:i/>
          <w:color w:val="00B050"/>
          <w:lang w:val="en-GB"/>
        </w:rPr>
      </w:pPr>
      <w:r w:rsidRPr="00751DBB">
        <w:rPr>
          <w:color w:val="00B050"/>
          <w:szCs w:val="18"/>
          <w:lang w:val="en-GB"/>
        </w:rPr>
        <w:t xml:space="preserve"># </w:t>
      </w:r>
      <w:r w:rsidR="007B129F" w:rsidRPr="00751DBB">
        <w:rPr>
          <w:color w:val="00B050"/>
          <w:szCs w:val="18"/>
          <w:lang w:val="en-GB"/>
        </w:rPr>
        <w:t xml:space="preserve">debugging, </w:t>
      </w:r>
      <w:r w:rsidRPr="00751DBB">
        <w:rPr>
          <w:color w:val="00B050"/>
          <w:szCs w:val="18"/>
          <w:lang w:val="en-GB"/>
        </w:rPr>
        <w:t>otherwise the file is not created.</w:t>
      </w:r>
    </w:p>
    <w:p w:rsidR="00927A28" w:rsidRPr="00751DBB" w:rsidRDefault="00800792" w:rsidP="00AE7EEF">
      <w:pPr>
        <w:pStyle w:val="config-sample"/>
        <w:rPr>
          <w:i/>
          <w:color w:val="auto"/>
          <w:lang w:val="en-GB"/>
        </w:rPr>
      </w:pPr>
      <w:r w:rsidRPr="00751DBB">
        <w:rPr>
          <w:i/>
          <w:color w:val="0070C0"/>
          <w:lang w:val="en-GB"/>
        </w:rPr>
        <w:t xml:space="preserve"># </w:t>
      </w:r>
      <w:r w:rsidR="00927A28" w:rsidRPr="00751DBB">
        <w:rPr>
          <w:i/>
          <w:color w:val="0070C0"/>
          <w:lang w:val="en-GB"/>
        </w:rPr>
        <w:t>DEBUG_FILE</w:t>
      </w:r>
      <w:r w:rsidRPr="00751DBB">
        <w:rPr>
          <w:i/>
          <w:color w:val="0070C0"/>
          <w:lang w:val="en-GB"/>
        </w:rPr>
        <w:tab/>
      </w:r>
      <w:r w:rsidR="00927A28" w:rsidRPr="00751DBB">
        <w:rPr>
          <w:i/>
          <w:color w:val="0070C0"/>
          <w:lang w:val="en-GB"/>
        </w:rPr>
        <w:t>=</w:t>
      </w:r>
      <w:r w:rsidR="00B31EFA" w:rsidRPr="00751DBB">
        <w:rPr>
          <w:i/>
          <w:color w:val="0070C0"/>
          <w:lang w:val="en-GB"/>
        </w:rPr>
        <w:t xml:space="preserve"> </w:t>
      </w:r>
      <w:r w:rsidRPr="00751DBB">
        <w:rPr>
          <w:i/>
          <w:color w:val="auto"/>
          <w:lang w:val="en-GB"/>
        </w:rPr>
        <w:tab/>
      </w:r>
      <w:r w:rsidR="00B31EFA" w:rsidRPr="00751DBB">
        <w:rPr>
          <w:i/>
          <w:color w:val="7030A0"/>
          <w:lang w:val="en-GB"/>
        </w:rPr>
        <w:t>&lt;your-debug</w:t>
      </w:r>
      <w:r w:rsidR="004E79FC" w:rsidRPr="00751DBB">
        <w:rPr>
          <w:i/>
          <w:color w:val="7030A0"/>
          <w:lang w:val="en-GB"/>
        </w:rPr>
        <w:t>ging</w:t>
      </w:r>
      <w:r w:rsidR="00B31EFA" w:rsidRPr="00751DBB">
        <w:rPr>
          <w:i/>
          <w:color w:val="7030A0"/>
          <w:lang w:val="en-GB"/>
        </w:rPr>
        <w:t>-log-file&gt;</w:t>
      </w:r>
    </w:p>
    <w:sectPr w:rsidR="00927A28" w:rsidRPr="00751DBB" w:rsidSect="00933DAD">
      <w:pgSz w:w="11906" w:h="16838" w:code="9"/>
      <w:pgMar w:top="1418" w:right="1134" w:bottom="1418" w:left="255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C05" w:rsidRDefault="006A4C05">
      <w:r>
        <w:separator/>
      </w:r>
    </w:p>
  </w:endnote>
  <w:endnote w:type="continuationSeparator" w:id="0">
    <w:p w:rsidR="006A4C05" w:rsidRDefault="006A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w:altName w:val="Arial"/>
    <w:panose1 w:val="00000000000000000000"/>
    <w:charset w:val="00"/>
    <w:family w:val="swiss"/>
    <w:notTrueType/>
    <w:pitch w:val="variable"/>
    <w:sig w:usb0="00000003" w:usb1="00000000" w:usb2="00000000" w:usb3="00000000" w:csb0="00000001" w:csb1="00000000"/>
  </w:font>
  <w:font w:name="StarSymbol">
    <w:charset w:val="02"/>
    <w:family w:val="auto"/>
    <w:pitch w:val="default"/>
  </w:font>
  <w:font w:name="Arial">
    <w:panose1 w:val="020B0604020202020204"/>
    <w:charset w:val="BA"/>
    <w:family w:val="swiss"/>
    <w:pitch w:val="variable"/>
    <w:sig w:usb0="E0002AFF" w:usb1="C0007843" w:usb2="00000009" w:usb3="00000000" w:csb0="000001FF" w:csb1="00000000"/>
  </w:font>
  <w:font w:name="Helvetica 6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horndale">
    <w:altName w:val="Times New Roman"/>
    <w:charset w:val="00"/>
    <w:family w:val="auto"/>
    <w:pitch w:val="default"/>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Neue-LightItalic">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C86" w:rsidRDefault="00942C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2C86" w:rsidRDefault="00942C8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C86" w:rsidRDefault="006A4C05" w:rsidP="002B6DA3">
    <w:pPr>
      <w:pStyle w:val="Footer"/>
      <w:jc w:val="left"/>
    </w:pPr>
    <w:r>
      <w:rPr>
        <w:b/>
      </w:rPr>
      <w:pict>
        <v:rect id="_x0000_i1027" style="width:411pt;height:1pt" o:hralign="center" o:hrstd="t" o:hrnoshade="t" o:hr="t" fillcolor="#333" stroked="f"/>
      </w:pict>
    </w:r>
  </w:p>
  <w:p w:rsidR="00942C86" w:rsidRPr="000A243B" w:rsidRDefault="00942C86" w:rsidP="00E941B8">
    <w:pPr>
      <w:pStyle w:val="Footer"/>
      <w:jc w:val="left"/>
      <w:rPr>
        <w:sz w:val="18"/>
        <w:szCs w:val="18"/>
      </w:rPr>
    </w:pPr>
    <w:r w:rsidRPr="008A4E58">
      <w:rPr>
        <w:sz w:val="16"/>
        <w:szCs w:val="16"/>
      </w:rPr>
      <w:t>AS Sertifitseerimiskeskus</w:t>
    </w:r>
    <w:r>
      <w:rPr>
        <w:sz w:val="16"/>
        <w:szCs w:val="16"/>
      </w:rPr>
      <w:t xml:space="preserve"> (Certification Centre Ltd.)</w:t>
    </w:r>
    <w:r>
      <w:rPr>
        <w:sz w:val="16"/>
        <w:szCs w:val="16"/>
      </w:rPr>
      <w:tab/>
    </w:r>
    <w:r>
      <w:rPr>
        <w:sz w:val="16"/>
        <w:szCs w:val="16"/>
      </w:rPr>
      <w:tab/>
    </w:r>
    <w:r w:rsidRPr="00E16B04">
      <w:rPr>
        <w:sz w:val="16"/>
        <w:szCs w:val="16"/>
      </w:rPr>
      <w:tab/>
    </w:r>
    <w:r w:rsidRPr="00E16B04">
      <w:rPr>
        <w:sz w:val="16"/>
        <w:szCs w:val="16"/>
      </w:rPr>
      <w:tab/>
    </w:r>
    <w:r>
      <w:rPr>
        <w:sz w:val="16"/>
      </w:rPr>
      <w:tab/>
    </w:r>
    <w:proofErr w:type="gramStart"/>
    <w:r>
      <w:rPr>
        <w:sz w:val="16"/>
      </w:rPr>
      <w:t xml:space="preserve">Page  </w:t>
    </w:r>
    <w:proofErr w:type="gramEnd"/>
    <w:r w:rsidRPr="00E16B04">
      <w:rPr>
        <w:rStyle w:val="PageNumber"/>
        <w:sz w:val="18"/>
        <w:szCs w:val="18"/>
      </w:rPr>
      <w:fldChar w:fldCharType="begin"/>
    </w:r>
    <w:r w:rsidRPr="00E16B04">
      <w:rPr>
        <w:rStyle w:val="PageNumber"/>
        <w:sz w:val="18"/>
        <w:szCs w:val="18"/>
      </w:rPr>
      <w:instrText xml:space="preserve"> PAGE </w:instrText>
    </w:r>
    <w:r w:rsidRPr="00E16B04">
      <w:rPr>
        <w:rStyle w:val="PageNumber"/>
        <w:sz w:val="18"/>
        <w:szCs w:val="18"/>
      </w:rPr>
      <w:fldChar w:fldCharType="separate"/>
    </w:r>
    <w:r w:rsidR="00AA4A02">
      <w:rPr>
        <w:rStyle w:val="PageNumber"/>
        <w:noProof/>
        <w:sz w:val="18"/>
        <w:szCs w:val="18"/>
      </w:rPr>
      <w:t>10</w:t>
    </w:r>
    <w:r w:rsidRPr="00E16B04">
      <w:rPr>
        <w:rStyle w:val="PageNumber"/>
        <w:sz w:val="18"/>
        <w:szCs w:val="18"/>
      </w:rPr>
      <w:fldChar w:fldCharType="end"/>
    </w:r>
    <w:r w:rsidRPr="00E16B04">
      <w:rPr>
        <w:rStyle w:val="PageNumber"/>
        <w:sz w:val="18"/>
        <w:szCs w:val="18"/>
      </w:rPr>
      <w:t xml:space="preserve"> / </w:t>
    </w:r>
    <w:r w:rsidRPr="00E16B04">
      <w:rPr>
        <w:rStyle w:val="PageNumber"/>
        <w:sz w:val="18"/>
        <w:szCs w:val="18"/>
      </w:rPr>
      <w:fldChar w:fldCharType="begin"/>
    </w:r>
    <w:r w:rsidRPr="00E16B04">
      <w:rPr>
        <w:rStyle w:val="PageNumber"/>
        <w:sz w:val="18"/>
        <w:szCs w:val="18"/>
      </w:rPr>
      <w:instrText xml:space="preserve"> NUMPAGES </w:instrText>
    </w:r>
    <w:r w:rsidRPr="00E16B04">
      <w:rPr>
        <w:rStyle w:val="PageNumber"/>
        <w:sz w:val="18"/>
        <w:szCs w:val="18"/>
      </w:rPr>
      <w:fldChar w:fldCharType="separate"/>
    </w:r>
    <w:r w:rsidR="00AA4A02">
      <w:rPr>
        <w:rStyle w:val="PageNumber"/>
        <w:noProof/>
        <w:sz w:val="18"/>
        <w:szCs w:val="18"/>
      </w:rPr>
      <w:t>58</w:t>
    </w:r>
    <w:r w:rsidRPr="00E16B04">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C86" w:rsidRPr="00E16B04" w:rsidRDefault="006A4C05" w:rsidP="00967562">
    <w:pPr>
      <w:pStyle w:val="Footer"/>
      <w:rPr>
        <w:sz w:val="18"/>
        <w:szCs w:val="18"/>
      </w:rPr>
    </w:pPr>
    <w:r>
      <w:rPr>
        <w:b/>
      </w:rPr>
      <w:pict>
        <v:rect id="_x0000_i1030" style="width:411pt;height:1pt" o:hralign="center" o:hrstd="t" o:hrnoshade="t" o:hr="t" fillcolor="#333" stroked="f"/>
      </w:pict>
    </w:r>
    <w:r w:rsidR="00942C86" w:rsidRPr="008A4E58">
      <w:rPr>
        <w:sz w:val="16"/>
        <w:szCs w:val="16"/>
      </w:rPr>
      <w:t>AS Sertifitseerimiskeskus</w:t>
    </w:r>
    <w:r w:rsidR="00942C86" w:rsidRPr="00DF7E5A">
      <w:rPr>
        <w:sz w:val="16"/>
        <w:szCs w:val="16"/>
      </w:rPr>
      <w:t xml:space="preserve"> (Certification Centre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C05" w:rsidRDefault="006A4C05">
      <w:r>
        <w:separator/>
      </w:r>
    </w:p>
  </w:footnote>
  <w:footnote w:type="continuationSeparator" w:id="0">
    <w:p w:rsidR="006A4C05" w:rsidRDefault="006A4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7308"/>
      <w:gridCol w:w="1052"/>
    </w:tblGrid>
    <w:tr w:rsidR="00942C86" w:rsidTr="00692598">
      <w:tc>
        <w:tcPr>
          <w:tcW w:w="7308" w:type="dxa"/>
          <w:shd w:val="clear" w:color="auto" w:fill="auto"/>
        </w:tcPr>
        <w:p w:rsidR="00942C86" w:rsidRDefault="00942C86" w:rsidP="00EB56D7">
          <w:pPr>
            <w:pStyle w:val="Header"/>
          </w:pPr>
        </w:p>
        <w:p w:rsidR="00942C86" w:rsidRDefault="00942C86" w:rsidP="00692598">
          <w:pPr>
            <w:pStyle w:val="Header"/>
            <w:jc w:val="left"/>
            <w:rPr>
              <w:rFonts w:ascii="Helvetica 65" w:hAnsi="Helvetica 65"/>
              <w:b/>
              <w:sz w:val="22"/>
              <w:szCs w:val="22"/>
            </w:rPr>
          </w:pPr>
          <w:r w:rsidRPr="00692598">
            <w:rPr>
              <w:rFonts w:ascii="Helvetica 65" w:hAnsi="Helvetica 65"/>
              <w:b/>
              <w:sz w:val="22"/>
              <w:szCs w:val="22"/>
            </w:rPr>
            <w:t>SK-</w:t>
          </w:r>
          <w:r>
            <w:rPr>
              <w:rFonts w:ascii="Helvetica 65" w:hAnsi="Helvetica 65"/>
              <w:b/>
              <w:sz w:val="22"/>
              <w:szCs w:val="22"/>
            </w:rPr>
            <w:t>CDD-PRG-GUIDE</w:t>
          </w:r>
        </w:p>
        <w:p w:rsidR="00942C86" w:rsidRPr="00F054AA" w:rsidRDefault="00942C86" w:rsidP="00692598">
          <w:pPr>
            <w:pStyle w:val="Header"/>
            <w:jc w:val="left"/>
            <w:rPr>
              <w:rFonts w:ascii="Helvetica 65" w:hAnsi="Helvetica 65"/>
              <w:b/>
              <w:sz w:val="22"/>
              <w:szCs w:val="22"/>
            </w:rPr>
          </w:pPr>
          <w:r>
            <w:rPr>
              <w:rFonts w:ascii="Helvetica 65" w:hAnsi="Helvetica 65"/>
              <w:b/>
              <w:sz w:val="22"/>
              <w:szCs w:val="22"/>
            </w:rPr>
            <w:t>CDigiDoc</w:t>
          </w:r>
          <w:r w:rsidRPr="00692598">
            <w:rPr>
              <w:rFonts w:ascii="Helvetica 65" w:hAnsi="Helvetica 65"/>
              <w:b/>
              <w:sz w:val="22"/>
              <w:szCs w:val="22"/>
            </w:rPr>
            <w:t xml:space="preserve"> </w:t>
          </w:r>
          <w:r>
            <w:rPr>
              <w:rFonts w:ascii="Helvetica 65" w:hAnsi="Helvetica 65"/>
              <w:b/>
              <w:sz w:val="22"/>
              <w:szCs w:val="22"/>
            </w:rPr>
            <w:t>Programmer’s Guide</w:t>
          </w:r>
        </w:p>
      </w:tc>
      <w:tc>
        <w:tcPr>
          <w:tcW w:w="1052" w:type="dxa"/>
          <w:shd w:val="clear" w:color="auto" w:fill="auto"/>
          <w:vAlign w:val="center"/>
        </w:tcPr>
        <w:p w:rsidR="00942C86" w:rsidRDefault="00942C86" w:rsidP="00692598">
          <w:pPr>
            <w:pStyle w:val="Header"/>
            <w:jc w:val="center"/>
          </w:pPr>
          <w:r>
            <w:object w:dxaOrig="810" w:dyaOrig="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9pt" o:ole="">
                <v:imagedata r:id="rId1" o:title=""/>
              </v:shape>
              <o:OLEObject Type="Embed" ProgID="PBrush" ShapeID="_x0000_i1025" DrawAspect="Content" ObjectID="_1420381749" r:id="rId2"/>
            </w:object>
          </w:r>
        </w:p>
      </w:tc>
    </w:tr>
  </w:tbl>
  <w:p w:rsidR="00942C86" w:rsidRDefault="006A4C05" w:rsidP="00492786">
    <w:r>
      <w:rPr>
        <w:rFonts w:ascii="Helvetica 65" w:hAnsi="Helvetica 65"/>
        <w:b/>
        <w:sz w:val="22"/>
        <w:szCs w:val="22"/>
      </w:rPr>
      <w:pict>
        <v:rect id="_x0000_i1026" style="width:411pt;height:1.5pt" o:hralign="center" o:hrstd="t" o:hrnoshade="t" o:hr="t" fillcolor="#333"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7308"/>
      <w:gridCol w:w="1052"/>
    </w:tblGrid>
    <w:tr w:rsidR="00942C86" w:rsidTr="00814C8D">
      <w:tc>
        <w:tcPr>
          <w:tcW w:w="7308" w:type="dxa"/>
          <w:shd w:val="clear" w:color="auto" w:fill="auto"/>
        </w:tcPr>
        <w:p w:rsidR="00942C86" w:rsidRDefault="00942C86" w:rsidP="00814C8D">
          <w:pPr>
            <w:pStyle w:val="Header"/>
          </w:pPr>
        </w:p>
        <w:p w:rsidR="00942C86" w:rsidRDefault="00942C86" w:rsidP="00814C8D">
          <w:pPr>
            <w:pStyle w:val="Header"/>
            <w:jc w:val="left"/>
          </w:pPr>
        </w:p>
      </w:tc>
      <w:tc>
        <w:tcPr>
          <w:tcW w:w="1052" w:type="dxa"/>
          <w:shd w:val="clear" w:color="auto" w:fill="auto"/>
          <w:vAlign w:val="center"/>
        </w:tcPr>
        <w:p w:rsidR="00942C86" w:rsidRDefault="00942C86" w:rsidP="00814C8D">
          <w:pPr>
            <w:pStyle w:val="Header"/>
            <w:jc w:val="center"/>
          </w:pPr>
          <w:r>
            <w:object w:dxaOrig="810" w:dyaOrig="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1.25pt;height:39pt" o:ole="">
                <v:imagedata r:id="rId1" o:title=""/>
              </v:shape>
              <o:OLEObject Type="Embed" ProgID="PBrush" ShapeID="_x0000_i1028" DrawAspect="Content" ObjectID="_1420381750" r:id="rId2"/>
            </w:object>
          </w:r>
        </w:p>
      </w:tc>
    </w:tr>
  </w:tbl>
  <w:p w:rsidR="00942C86" w:rsidRPr="002C768D" w:rsidRDefault="006A4C05" w:rsidP="002C768D">
    <w:pPr>
      <w:pStyle w:val="Header"/>
      <w:jc w:val="left"/>
      <w:rPr>
        <w:b/>
      </w:rPr>
    </w:pPr>
    <w:r>
      <w:rPr>
        <w:rFonts w:ascii="Helvetica 65" w:hAnsi="Helvetica 65"/>
        <w:b/>
        <w:sz w:val="22"/>
        <w:szCs w:val="22"/>
      </w:rPr>
      <w:pict>
        <v:rect id="_x0000_i1029" style="width:411pt;height:1.5pt" o:hralign="center" o:hrstd="t" o:hrnoshade="t" o:hr="t" fillcolor="#333"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4"/>
    <w:lvl w:ilvl="0">
      <w:start w:val="1"/>
      <w:numFmt w:val="decimal"/>
      <w:lvlText w:val="%1."/>
      <w:lvlJc w:val="left"/>
      <w:pPr>
        <w:tabs>
          <w:tab w:val="num" w:pos="720"/>
        </w:tabs>
        <w:ind w:left="720" w:hanging="360"/>
      </w:pPr>
    </w:lvl>
  </w:abstractNum>
  <w:abstractNum w:abstractNumId="1">
    <w:nsid w:val="0000002C"/>
    <w:multiLevelType w:val="singleLevel"/>
    <w:tmpl w:val="0000002C"/>
    <w:name w:val="WW8Num49"/>
    <w:lvl w:ilvl="0">
      <w:start w:val="1"/>
      <w:numFmt w:val="bullet"/>
      <w:lvlText w:val=""/>
      <w:lvlJc w:val="left"/>
      <w:pPr>
        <w:tabs>
          <w:tab w:val="num" w:pos="720"/>
        </w:tabs>
        <w:ind w:left="720" w:hanging="360"/>
      </w:pPr>
      <w:rPr>
        <w:rFonts w:ascii="Symbol" w:hAnsi="Symbol"/>
        <w:sz w:val="20"/>
      </w:rPr>
    </w:lvl>
  </w:abstractNum>
  <w:abstractNum w:abstractNumId="2">
    <w:nsid w:val="0000007E"/>
    <w:multiLevelType w:val="singleLevel"/>
    <w:tmpl w:val="0000007E"/>
    <w:name w:val="WW8Num138"/>
    <w:lvl w:ilvl="0">
      <w:start w:val="1"/>
      <w:numFmt w:val="bullet"/>
      <w:lvlText w:val=""/>
      <w:lvlJc w:val="left"/>
      <w:pPr>
        <w:tabs>
          <w:tab w:val="num" w:pos="720"/>
        </w:tabs>
        <w:ind w:left="720" w:hanging="360"/>
      </w:pPr>
      <w:rPr>
        <w:rFonts w:ascii="Symbol" w:hAnsi="Symbol"/>
        <w:sz w:val="20"/>
      </w:rPr>
    </w:lvl>
  </w:abstractNum>
  <w:abstractNum w:abstractNumId="3">
    <w:nsid w:val="07921133"/>
    <w:multiLevelType w:val="hybridMultilevel"/>
    <w:tmpl w:val="2CDEC1D6"/>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nsid w:val="085E40D7"/>
    <w:multiLevelType w:val="hybridMultilevel"/>
    <w:tmpl w:val="739E177A"/>
    <w:lvl w:ilvl="0" w:tplc="6450BAD8">
      <w:numFmt w:val="bullet"/>
      <w:lvlText w:val="-"/>
      <w:lvlJc w:val="left"/>
      <w:pPr>
        <w:ind w:left="720" w:hanging="360"/>
      </w:pPr>
      <w:rPr>
        <w:rFonts w:ascii="Helvetica 45" w:eastAsia="Times New Roman" w:hAnsi="Helvetica 45"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D5E7335"/>
    <w:multiLevelType w:val="hybridMultilevel"/>
    <w:tmpl w:val="F9B89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D6A58E2"/>
    <w:multiLevelType w:val="hybridMultilevel"/>
    <w:tmpl w:val="8A2408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ECC1A5C">
      <w:numFmt w:val="bullet"/>
      <w:lvlText w:val="•"/>
      <w:lvlJc w:val="left"/>
      <w:pPr>
        <w:ind w:left="2520" w:hanging="360"/>
      </w:pPr>
      <w:rPr>
        <w:rFonts w:ascii="Helvetica 45" w:eastAsia="Times New Roman" w:hAnsi="Helvetica 45"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8F464D"/>
    <w:multiLevelType w:val="hybridMultilevel"/>
    <w:tmpl w:val="7844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F84DD8"/>
    <w:multiLevelType w:val="hybridMultilevel"/>
    <w:tmpl w:val="1862B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7868A0"/>
    <w:multiLevelType w:val="hybridMultilevel"/>
    <w:tmpl w:val="FA589E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16AD0FD6"/>
    <w:multiLevelType w:val="hybridMultilevel"/>
    <w:tmpl w:val="783AA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5B181E"/>
    <w:multiLevelType w:val="hybridMultilevel"/>
    <w:tmpl w:val="C896A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1D0CE9"/>
    <w:multiLevelType w:val="hybridMultilevel"/>
    <w:tmpl w:val="0A0E3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9A296E"/>
    <w:multiLevelType w:val="hybridMultilevel"/>
    <w:tmpl w:val="4C7E0C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nsid w:val="1FD15EF2"/>
    <w:multiLevelType w:val="hybridMultilevel"/>
    <w:tmpl w:val="43E8A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2F792E"/>
    <w:multiLevelType w:val="hybridMultilevel"/>
    <w:tmpl w:val="3830D2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3844588"/>
    <w:multiLevelType w:val="hybridMultilevel"/>
    <w:tmpl w:val="8BC0DF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2DDC08C8"/>
    <w:multiLevelType w:val="hybridMultilevel"/>
    <w:tmpl w:val="DDC0B62E"/>
    <w:lvl w:ilvl="0" w:tplc="04250019">
      <w:start w:val="1"/>
      <w:numFmt w:val="lowerLetter"/>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323974F3"/>
    <w:multiLevelType w:val="hybridMultilevel"/>
    <w:tmpl w:val="C5781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D320B6"/>
    <w:multiLevelType w:val="hybridMultilevel"/>
    <w:tmpl w:val="647C6CC0"/>
    <w:lvl w:ilvl="0" w:tplc="360E25B4">
      <w:numFmt w:val="bullet"/>
      <w:lvlText w:val="-"/>
      <w:lvlJc w:val="left"/>
      <w:pPr>
        <w:ind w:left="1080" w:hanging="360"/>
      </w:pPr>
      <w:rPr>
        <w:rFonts w:ascii="Helvetica 45" w:eastAsia="Times New Roman" w:hAnsi="Helvetica 45"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0">
    <w:nsid w:val="37904333"/>
    <w:multiLevelType w:val="hybridMultilevel"/>
    <w:tmpl w:val="5E4C1F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nsid w:val="38387FE2"/>
    <w:multiLevelType w:val="hybridMultilevel"/>
    <w:tmpl w:val="D158948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nsid w:val="3CAE0FE8"/>
    <w:multiLevelType w:val="hybridMultilevel"/>
    <w:tmpl w:val="BC26AE0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3EA3319D"/>
    <w:multiLevelType w:val="hybridMultilevel"/>
    <w:tmpl w:val="9FBEC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360E25B4">
      <w:numFmt w:val="bullet"/>
      <w:lvlText w:val="-"/>
      <w:lvlJc w:val="left"/>
      <w:pPr>
        <w:ind w:left="2160" w:hanging="360"/>
      </w:pPr>
      <w:rPr>
        <w:rFonts w:ascii="Helvetica 45" w:eastAsia="Times New Roman" w:hAnsi="Helvetica 45"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502936"/>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25">
    <w:nsid w:val="42963651"/>
    <w:multiLevelType w:val="multilevel"/>
    <w:tmpl w:val="53BCBC0A"/>
    <w:lvl w:ilvl="0">
      <w:start w:val="1"/>
      <w:numFmt w:val="bullet"/>
      <w:lvlText w:val=""/>
      <w:lvlJc w:val="left"/>
      <w:pPr>
        <w:ind w:left="566" w:hanging="283"/>
      </w:pPr>
      <w:rPr>
        <w:rFonts w:ascii="Symbol" w:hAnsi="Symbol" w:hint="default"/>
        <w:sz w:val="18"/>
        <w:szCs w:val="18"/>
      </w:rPr>
    </w:lvl>
    <w:lvl w:ilvl="1">
      <w:numFmt w:val="bullet"/>
      <w:lvlText w:val="•"/>
      <w:lvlJc w:val="left"/>
      <w:pPr>
        <w:ind w:left="850" w:hanging="283"/>
      </w:pPr>
      <w:rPr>
        <w:rFonts w:ascii="StarSymbol" w:eastAsia="StarSymbol" w:hAnsi="StarSymbol" w:cs="StarSymbol"/>
        <w:sz w:val="18"/>
        <w:szCs w:val="18"/>
      </w:rPr>
    </w:lvl>
    <w:lvl w:ilvl="2">
      <w:numFmt w:val="bullet"/>
      <w:lvlText w:val="•"/>
      <w:lvlJc w:val="left"/>
      <w:pPr>
        <w:ind w:left="1133" w:hanging="283"/>
      </w:pPr>
      <w:rPr>
        <w:rFonts w:ascii="StarSymbol" w:eastAsia="StarSymbol" w:hAnsi="StarSymbol" w:cs="StarSymbol"/>
        <w:sz w:val="18"/>
        <w:szCs w:val="18"/>
      </w:rPr>
    </w:lvl>
    <w:lvl w:ilvl="3">
      <w:numFmt w:val="bullet"/>
      <w:lvlText w:val="•"/>
      <w:lvlJc w:val="left"/>
      <w:pPr>
        <w:ind w:left="1417" w:hanging="283"/>
      </w:pPr>
      <w:rPr>
        <w:rFonts w:ascii="StarSymbol" w:eastAsia="StarSymbol" w:hAnsi="StarSymbol" w:cs="StarSymbol"/>
        <w:sz w:val="18"/>
        <w:szCs w:val="18"/>
      </w:rPr>
    </w:lvl>
    <w:lvl w:ilvl="4">
      <w:numFmt w:val="bullet"/>
      <w:lvlText w:val="•"/>
      <w:lvlJc w:val="left"/>
      <w:pPr>
        <w:ind w:left="1700" w:hanging="283"/>
      </w:pPr>
      <w:rPr>
        <w:rFonts w:ascii="StarSymbol" w:eastAsia="StarSymbol" w:hAnsi="StarSymbol" w:cs="StarSymbol"/>
        <w:sz w:val="18"/>
        <w:szCs w:val="18"/>
      </w:rPr>
    </w:lvl>
    <w:lvl w:ilvl="5">
      <w:numFmt w:val="bullet"/>
      <w:lvlText w:val="•"/>
      <w:lvlJc w:val="left"/>
      <w:pPr>
        <w:ind w:left="1984" w:hanging="283"/>
      </w:pPr>
      <w:rPr>
        <w:rFonts w:ascii="StarSymbol" w:eastAsia="StarSymbol" w:hAnsi="StarSymbol" w:cs="StarSymbol"/>
        <w:sz w:val="18"/>
        <w:szCs w:val="18"/>
      </w:rPr>
    </w:lvl>
    <w:lvl w:ilvl="6">
      <w:numFmt w:val="bullet"/>
      <w:lvlText w:val="•"/>
      <w:lvlJc w:val="left"/>
      <w:pPr>
        <w:ind w:left="2267" w:hanging="283"/>
      </w:pPr>
      <w:rPr>
        <w:rFonts w:ascii="StarSymbol" w:eastAsia="StarSymbol" w:hAnsi="StarSymbol" w:cs="StarSymbol"/>
        <w:sz w:val="18"/>
        <w:szCs w:val="18"/>
      </w:rPr>
    </w:lvl>
    <w:lvl w:ilvl="7">
      <w:numFmt w:val="bullet"/>
      <w:lvlText w:val="•"/>
      <w:lvlJc w:val="left"/>
      <w:pPr>
        <w:ind w:left="2551" w:hanging="283"/>
      </w:pPr>
      <w:rPr>
        <w:rFonts w:ascii="StarSymbol" w:eastAsia="StarSymbol" w:hAnsi="StarSymbol" w:cs="StarSymbol"/>
        <w:sz w:val="18"/>
        <w:szCs w:val="18"/>
      </w:rPr>
    </w:lvl>
    <w:lvl w:ilvl="8">
      <w:numFmt w:val="bullet"/>
      <w:lvlText w:val="•"/>
      <w:lvlJc w:val="left"/>
      <w:pPr>
        <w:ind w:left="2834" w:hanging="283"/>
      </w:pPr>
      <w:rPr>
        <w:rFonts w:ascii="StarSymbol" w:eastAsia="StarSymbol" w:hAnsi="StarSymbol" w:cs="StarSymbol"/>
        <w:sz w:val="18"/>
        <w:szCs w:val="18"/>
      </w:rPr>
    </w:lvl>
  </w:abstractNum>
  <w:abstractNum w:abstractNumId="26">
    <w:nsid w:val="44CA4AC6"/>
    <w:multiLevelType w:val="hybridMultilevel"/>
    <w:tmpl w:val="F1E6B07C"/>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51E74FB5"/>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28">
    <w:nsid w:val="51ED3942"/>
    <w:multiLevelType w:val="hybridMultilevel"/>
    <w:tmpl w:val="A87E88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9">
    <w:nsid w:val="560D0BAD"/>
    <w:multiLevelType w:val="hybridMultilevel"/>
    <w:tmpl w:val="63A8C13C"/>
    <w:lvl w:ilvl="0" w:tplc="0425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915BF7"/>
    <w:multiLevelType w:val="hybridMultilevel"/>
    <w:tmpl w:val="C6BCCD2E"/>
    <w:lvl w:ilvl="0" w:tplc="04250019">
      <w:start w:val="1"/>
      <w:numFmt w:val="lowerLetter"/>
      <w:lvlText w:val="%1."/>
      <w:lvlJc w:val="left"/>
      <w:pPr>
        <w:ind w:left="720" w:hanging="360"/>
      </w:pPr>
      <w:rPr>
        <w:rFonts w:hint="default"/>
      </w:rPr>
    </w:lvl>
    <w:lvl w:ilvl="1" w:tplc="360E25B4">
      <w:numFmt w:val="bullet"/>
      <w:lvlText w:val="-"/>
      <w:lvlJc w:val="left"/>
      <w:pPr>
        <w:ind w:left="1440" w:hanging="360"/>
      </w:pPr>
      <w:rPr>
        <w:rFonts w:ascii="Helvetica 45" w:eastAsia="Times New Roman" w:hAnsi="Helvetica 45"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nsid w:val="59D16A12"/>
    <w:multiLevelType w:val="hybridMultilevel"/>
    <w:tmpl w:val="0EAA0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C1E1898">
      <w:start w:val="1"/>
      <w:numFmt w:val="bullet"/>
      <w:pStyle w:val="OSCPresponders"/>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094E70"/>
    <w:multiLevelType w:val="hybridMultilevel"/>
    <w:tmpl w:val="D7C8C7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nsid w:val="5B297F17"/>
    <w:multiLevelType w:val="hybridMultilevel"/>
    <w:tmpl w:val="4B9E6C6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nsid w:val="61B4075F"/>
    <w:multiLevelType w:val="hybridMultilevel"/>
    <w:tmpl w:val="CA105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53854E2"/>
    <w:multiLevelType w:val="hybridMultilevel"/>
    <w:tmpl w:val="8012D0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nsid w:val="68F2467F"/>
    <w:multiLevelType w:val="hybridMultilevel"/>
    <w:tmpl w:val="71F4344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7">
    <w:nsid w:val="6C9729E5"/>
    <w:multiLevelType w:val="hybridMultilevel"/>
    <w:tmpl w:val="F88805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nsid w:val="6D231A0B"/>
    <w:multiLevelType w:val="hybridMultilevel"/>
    <w:tmpl w:val="7848D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464E5B"/>
    <w:multiLevelType w:val="hybridMultilevel"/>
    <w:tmpl w:val="68C85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nsid w:val="6F84688B"/>
    <w:multiLevelType w:val="hybridMultilevel"/>
    <w:tmpl w:val="E6700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116514"/>
    <w:multiLevelType w:val="hybridMultilevel"/>
    <w:tmpl w:val="09E4F0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nsid w:val="71A804E6"/>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43">
    <w:nsid w:val="71DE15FD"/>
    <w:multiLevelType w:val="hybridMultilevel"/>
    <w:tmpl w:val="DCEAB6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4">
    <w:nsid w:val="72422E8F"/>
    <w:multiLevelType w:val="hybridMultilevel"/>
    <w:tmpl w:val="D8D64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DD65C5"/>
    <w:multiLevelType w:val="multilevel"/>
    <w:tmpl w:val="78280D74"/>
    <w:lvl w:ilvl="0">
      <w:start w:val="1"/>
      <w:numFmt w:val="decimal"/>
      <w:pStyle w:val="Pealkiri11"/>
      <w:lvlText w:val="%1."/>
      <w:lvlJc w:val="left"/>
      <w:pPr>
        <w:tabs>
          <w:tab w:val="num" w:pos="360"/>
        </w:tabs>
        <w:ind w:left="0" w:firstLine="0"/>
      </w:pPr>
      <w:rPr>
        <w:rFonts w:hint="default"/>
      </w:rPr>
    </w:lvl>
    <w:lvl w:ilvl="1">
      <w:start w:val="1"/>
      <w:numFmt w:val="decimal"/>
      <w:pStyle w:val="Heading2"/>
      <w:lvlText w:val="%1.%2."/>
      <w:lvlJc w:val="left"/>
      <w:pPr>
        <w:tabs>
          <w:tab w:val="num" w:pos="357"/>
        </w:tabs>
        <w:ind w:left="357" w:firstLine="3"/>
      </w:pPr>
      <w:rPr>
        <w:rFonts w:hint="default"/>
      </w:rPr>
    </w:lvl>
    <w:lvl w:ilvl="2">
      <w:start w:val="1"/>
      <w:numFmt w:val="decimal"/>
      <w:pStyle w:val="Pealkiri21"/>
      <w:lvlText w:val="%1.%2.%3."/>
      <w:lvlJc w:val="left"/>
      <w:pPr>
        <w:tabs>
          <w:tab w:val="num" w:pos="720"/>
        </w:tabs>
        <w:ind w:left="737" w:hanging="1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3"/>
      <w:lvlText w:val="%1.%2.%3.%4."/>
      <w:lvlJc w:val="left"/>
      <w:pPr>
        <w:tabs>
          <w:tab w:val="num" w:pos="1800"/>
        </w:tabs>
        <w:ind w:left="1728" w:hanging="648"/>
      </w:pPr>
      <w:rPr>
        <w:rFonts w:hint="default"/>
      </w:rPr>
    </w:lvl>
    <w:lvl w:ilvl="4">
      <w:start w:val="1"/>
      <w:numFmt w:val="decimal"/>
      <w:pStyle w:val="Pealkiri31"/>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73457964"/>
    <w:multiLevelType w:val="hybridMultilevel"/>
    <w:tmpl w:val="8888481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7">
    <w:nsid w:val="749F56D7"/>
    <w:multiLevelType w:val="hybridMultilevel"/>
    <w:tmpl w:val="3F7E59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nsid w:val="778324D7"/>
    <w:multiLevelType w:val="hybridMultilevel"/>
    <w:tmpl w:val="68A877BE"/>
    <w:lvl w:ilvl="0" w:tplc="A34894A0">
      <w:start w:val="1"/>
      <w:numFmt w:val="decimal"/>
      <w:lvlText w:val="%1."/>
      <w:lvlJc w:val="left"/>
      <w:pPr>
        <w:ind w:left="371" w:hanging="360"/>
      </w:pPr>
      <w:rPr>
        <w:rFonts w:hint="default"/>
      </w:rPr>
    </w:lvl>
    <w:lvl w:ilvl="1" w:tplc="04250019" w:tentative="1">
      <w:start w:val="1"/>
      <w:numFmt w:val="lowerLetter"/>
      <w:lvlText w:val="%2."/>
      <w:lvlJc w:val="left"/>
      <w:pPr>
        <w:ind w:left="1091" w:hanging="360"/>
      </w:pPr>
    </w:lvl>
    <w:lvl w:ilvl="2" w:tplc="0425001B" w:tentative="1">
      <w:start w:val="1"/>
      <w:numFmt w:val="lowerRoman"/>
      <w:lvlText w:val="%3."/>
      <w:lvlJc w:val="right"/>
      <w:pPr>
        <w:ind w:left="1811" w:hanging="180"/>
      </w:pPr>
    </w:lvl>
    <w:lvl w:ilvl="3" w:tplc="0425000F" w:tentative="1">
      <w:start w:val="1"/>
      <w:numFmt w:val="decimal"/>
      <w:lvlText w:val="%4."/>
      <w:lvlJc w:val="left"/>
      <w:pPr>
        <w:ind w:left="2531" w:hanging="360"/>
      </w:pPr>
    </w:lvl>
    <w:lvl w:ilvl="4" w:tplc="04250019" w:tentative="1">
      <w:start w:val="1"/>
      <w:numFmt w:val="lowerLetter"/>
      <w:lvlText w:val="%5."/>
      <w:lvlJc w:val="left"/>
      <w:pPr>
        <w:ind w:left="3251" w:hanging="360"/>
      </w:pPr>
    </w:lvl>
    <w:lvl w:ilvl="5" w:tplc="0425001B" w:tentative="1">
      <w:start w:val="1"/>
      <w:numFmt w:val="lowerRoman"/>
      <w:lvlText w:val="%6."/>
      <w:lvlJc w:val="right"/>
      <w:pPr>
        <w:ind w:left="3971" w:hanging="180"/>
      </w:pPr>
    </w:lvl>
    <w:lvl w:ilvl="6" w:tplc="0425000F" w:tentative="1">
      <w:start w:val="1"/>
      <w:numFmt w:val="decimal"/>
      <w:lvlText w:val="%7."/>
      <w:lvlJc w:val="left"/>
      <w:pPr>
        <w:ind w:left="4691" w:hanging="360"/>
      </w:pPr>
    </w:lvl>
    <w:lvl w:ilvl="7" w:tplc="04250019" w:tentative="1">
      <w:start w:val="1"/>
      <w:numFmt w:val="lowerLetter"/>
      <w:lvlText w:val="%8."/>
      <w:lvlJc w:val="left"/>
      <w:pPr>
        <w:ind w:left="5411" w:hanging="360"/>
      </w:pPr>
    </w:lvl>
    <w:lvl w:ilvl="8" w:tplc="0425001B" w:tentative="1">
      <w:start w:val="1"/>
      <w:numFmt w:val="lowerRoman"/>
      <w:lvlText w:val="%9."/>
      <w:lvlJc w:val="right"/>
      <w:pPr>
        <w:ind w:left="6131" w:hanging="180"/>
      </w:pPr>
    </w:lvl>
  </w:abstractNum>
  <w:abstractNum w:abstractNumId="49">
    <w:nsid w:val="7F093D71"/>
    <w:multiLevelType w:val="hybridMultilevel"/>
    <w:tmpl w:val="73C2735A"/>
    <w:lvl w:ilvl="0" w:tplc="04250003">
      <w:start w:val="1"/>
      <w:numFmt w:val="bullet"/>
      <w:lvlText w:val="o"/>
      <w:lvlJc w:val="left"/>
      <w:pPr>
        <w:ind w:left="1287" w:hanging="360"/>
      </w:pPr>
      <w:rPr>
        <w:rFonts w:ascii="Courier New" w:hAnsi="Courier New" w:cs="Courier New"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num w:numId="1">
    <w:abstractNumId w:val="45"/>
  </w:num>
  <w:num w:numId="2">
    <w:abstractNumId w:val="38"/>
  </w:num>
  <w:num w:numId="3">
    <w:abstractNumId w:val="29"/>
  </w:num>
  <w:num w:numId="4">
    <w:abstractNumId w:val="23"/>
  </w:num>
  <w:num w:numId="5">
    <w:abstractNumId w:val="5"/>
  </w:num>
  <w:num w:numId="6">
    <w:abstractNumId w:val="6"/>
  </w:num>
  <w:num w:numId="7">
    <w:abstractNumId w:val="25"/>
  </w:num>
  <w:num w:numId="8">
    <w:abstractNumId w:val="42"/>
  </w:num>
  <w:num w:numId="9">
    <w:abstractNumId w:val="24"/>
  </w:num>
  <w:num w:numId="10">
    <w:abstractNumId w:val="27"/>
  </w:num>
  <w:num w:numId="11">
    <w:abstractNumId w:val="28"/>
  </w:num>
  <w:num w:numId="12">
    <w:abstractNumId w:val="20"/>
  </w:num>
  <w:num w:numId="13">
    <w:abstractNumId w:val="46"/>
  </w:num>
  <w:num w:numId="14">
    <w:abstractNumId w:val="11"/>
  </w:num>
  <w:num w:numId="15">
    <w:abstractNumId w:val="18"/>
  </w:num>
  <w:num w:numId="16">
    <w:abstractNumId w:val="14"/>
  </w:num>
  <w:num w:numId="17">
    <w:abstractNumId w:val="12"/>
  </w:num>
  <w:num w:numId="18">
    <w:abstractNumId w:val="10"/>
  </w:num>
  <w:num w:numId="19">
    <w:abstractNumId w:val="34"/>
  </w:num>
  <w:num w:numId="20">
    <w:abstractNumId w:val="8"/>
  </w:num>
  <w:num w:numId="21">
    <w:abstractNumId w:val="26"/>
  </w:num>
  <w:num w:numId="22">
    <w:abstractNumId w:val="44"/>
  </w:num>
  <w:num w:numId="23">
    <w:abstractNumId w:val="31"/>
  </w:num>
  <w:num w:numId="24">
    <w:abstractNumId w:val="7"/>
  </w:num>
  <w:num w:numId="25">
    <w:abstractNumId w:val="40"/>
  </w:num>
  <w:num w:numId="26">
    <w:abstractNumId w:val="33"/>
  </w:num>
  <w:num w:numId="27">
    <w:abstractNumId w:val="37"/>
  </w:num>
  <w:num w:numId="28">
    <w:abstractNumId w:val="16"/>
  </w:num>
  <w:num w:numId="29">
    <w:abstractNumId w:val="9"/>
  </w:num>
  <w:num w:numId="30">
    <w:abstractNumId w:val="35"/>
  </w:num>
  <w:num w:numId="31">
    <w:abstractNumId w:val="32"/>
  </w:num>
  <w:num w:numId="32">
    <w:abstractNumId w:val="19"/>
  </w:num>
  <w:num w:numId="33">
    <w:abstractNumId w:val="30"/>
  </w:num>
  <w:num w:numId="34">
    <w:abstractNumId w:val="17"/>
  </w:num>
  <w:num w:numId="35">
    <w:abstractNumId w:val="49"/>
  </w:num>
  <w:num w:numId="36">
    <w:abstractNumId w:val="41"/>
  </w:num>
  <w:num w:numId="37">
    <w:abstractNumId w:val="47"/>
  </w:num>
  <w:num w:numId="38">
    <w:abstractNumId w:val="3"/>
  </w:num>
  <w:num w:numId="39">
    <w:abstractNumId w:val="4"/>
  </w:num>
  <w:num w:numId="40">
    <w:abstractNumId w:val="36"/>
  </w:num>
  <w:num w:numId="41">
    <w:abstractNumId w:val="21"/>
  </w:num>
  <w:num w:numId="42">
    <w:abstractNumId w:val="15"/>
  </w:num>
  <w:num w:numId="43">
    <w:abstractNumId w:val="39"/>
  </w:num>
  <w:num w:numId="44">
    <w:abstractNumId w:val="13"/>
  </w:num>
  <w:num w:numId="45">
    <w:abstractNumId w:val="48"/>
  </w:num>
  <w:num w:numId="46">
    <w:abstractNumId w:val="22"/>
  </w:num>
  <w:num w:numId="47">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49"/>
    <w:rsid w:val="00000F79"/>
    <w:rsid w:val="00001589"/>
    <w:rsid w:val="000019FD"/>
    <w:rsid w:val="00001C88"/>
    <w:rsid w:val="00002345"/>
    <w:rsid w:val="0000272D"/>
    <w:rsid w:val="000028EE"/>
    <w:rsid w:val="00003C74"/>
    <w:rsid w:val="00005F37"/>
    <w:rsid w:val="00006486"/>
    <w:rsid w:val="00006E64"/>
    <w:rsid w:val="00006F88"/>
    <w:rsid w:val="000073E6"/>
    <w:rsid w:val="0000765C"/>
    <w:rsid w:val="00007FE3"/>
    <w:rsid w:val="00011138"/>
    <w:rsid w:val="0001282A"/>
    <w:rsid w:val="00013781"/>
    <w:rsid w:val="000161F3"/>
    <w:rsid w:val="00016842"/>
    <w:rsid w:val="00017063"/>
    <w:rsid w:val="0001719D"/>
    <w:rsid w:val="00017685"/>
    <w:rsid w:val="00017F24"/>
    <w:rsid w:val="000214A6"/>
    <w:rsid w:val="000215E4"/>
    <w:rsid w:val="00021D5E"/>
    <w:rsid w:val="0002277D"/>
    <w:rsid w:val="000229B3"/>
    <w:rsid w:val="00023054"/>
    <w:rsid w:val="0002332E"/>
    <w:rsid w:val="0002346D"/>
    <w:rsid w:val="000243C0"/>
    <w:rsid w:val="000248D8"/>
    <w:rsid w:val="00024EFE"/>
    <w:rsid w:val="000266A4"/>
    <w:rsid w:val="000269C7"/>
    <w:rsid w:val="00030A97"/>
    <w:rsid w:val="00030BFC"/>
    <w:rsid w:val="0003240D"/>
    <w:rsid w:val="00032E3B"/>
    <w:rsid w:val="00034AAE"/>
    <w:rsid w:val="00034CD1"/>
    <w:rsid w:val="00035B8F"/>
    <w:rsid w:val="000366FD"/>
    <w:rsid w:val="00040360"/>
    <w:rsid w:val="0004050E"/>
    <w:rsid w:val="00040A0E"/>
    <w:rsid w:val="00040BE1"/>
    <w:rsid w:val="00040C67"/>
    <w:rsid w:val="00041584"/>
    <w:rsid w:val="00041636"/>
    <w:rsid w:val="00042055"/>
    <w:rsid w:val="00043291"/>
    <w:rsid w:val="00043B70"/>
    <w:rsid w:val="00043FD8"/>
    <w:rsid w:val="00044946"/>
    <w:rsid w:val="00044E99"/>
    <w:rsid w:val="00044FB2"/>
    <w:rsid w:val="000457BB"/>
    <w:rsid w:val="00045889"/>
    <w:rsid w:val="0004655B"/>
    <w:rsid w:val="00046B9C"/>
    <w:rsid w:val="00047176"/>
    <w:rsid w:val="0004750B"/>
    <w:rsid w:val="000506F2"/>
    <w:rsid w:val="00050D9C"/>
    <w:rsid w:val="00050DB3"/>
    <w:rsid w:val="00050EB9"/>
    <w:rsid w:val="00052769"/>
    <w:rsid w:val="00052EB3"/>
    <w:rsid w:val="00052F6D"/>
    <w:rsid w:val="00052FA3"/>
    <w:rsid w:val="00053582"/>
    <w:rsid w:val="00053607"/>
    <w:rsid w:val="00054FA2"/>
    <w:rsid w:val="0005532A"/>
    <w:rsid w:val="00055E78"/>
    <w:rsid w:val="00056F6D"/>
    <w:rsid w:val="00057575"/>
    <w:rsid w:val="0006002C"/>
    <w:rsid w:val="0006016A"/>
    <w:rsid w:val="00060891"/>
    <w:rsid w:val="000609A3"/>
    <w:rsid w:val="0006217C"/>
    <w:rsid w:val="00062A3C"/>
    <w:rsid w:val="00062C63"/>
    <w:rsid w:val="00063324"/>
    <w:rsid w:val="000638F5"/>
    <w:rsid w:val="000646F7"/>
    <w:rsid w:val="00065C57"/>
    <w:rsid w:val="00065EF3"/>
    <w:rsid w:val="00067809"/>
    <w:rsid w:val="000701C7"/>
    <w:rsid w:val="00070398"/>
    <w:rsid w:val="00070942"/>
    <w:rsid w:val="00070BBE"/>
    <w:rsid w:val="00071416"/>
    <w:rsid w:val="00071C05"/>
    <w:rsid w:val="00071D28"/>
    <w:rsid w:val="00072586"/>
    <w:rsid w:val="00073869"/>
    <w:rsid w:val="00074A3C"/>
    <w:rsid w:val="00075C55"/>
    <w:rsid w:val="00076FCC"/>
    <w:rsid w:val="000773BA"/>
    <w:rsid w:val="000774CF"/>
    <w:rsid w:val="00077840"/>
    <w:rsid w:val="00077B22"/>
    <w:rsid w:val="00077BF0"/>
    <w:rsid w:val="00080187"/>
    <w:rsid w:val="00080B0C"/>
    <w:rsid w:val="00081B69"/>
    <w:rsid w:val="000855D2"/>
    <w:rsid w:val="000858F4"/>
    <w:rsid w:val="000871AF"/>
    <w:rsid w:val="00087AAA"/>
    <w:rsid w:val="00091074"/>
    <w:rsid w:val="00091385"/>
    <w:rsid w:val="00092D6B"/>
    <w:rsid w:val="0009309A"/>
    <w:rsid w:val="000932D8"/>
    <w:rsid w:val="00094246"/>
    <w:rsid w:val="000943D0"/>
    <w:rsid w:val="00095223"/>
    <w:rsid w:val="00095C3E"/>
    <w:rsid w:val="0009633D"/>
    <w:rsid w:val="00097B2E"/>
    <w:rsid w:val="000A0335"/>
    <w:rsid w:val="000A0A4B"/>
    <w:rsid w:val="000A0CC6"/>
    <w:rsid w:val="000A0DCC"/>
    <w:rsid w:val="000A19CC"/>
    <w:rsid w:val="000A21A6"/>
    <w:rsid w:val="000A23A8"/>
    <w:rsid w:val="000A243B"/>
    <w:rsid w:val="000A24C2"/>
    <w:rsid w:val="000A28B0"/>
    <w:rsid w:val="000A29E3"/>
    <w:rsid w:val="000A3504"/>
    <w:rsid w:val="000A3700"/>
    <w:rsid w:val="000A38D0"/>
    <w:rsid w:val="000A4E94"/>
    <w:rsid w:val="000A55CC"/>
    <w:rsid w:val="000A72D0"/>
    <w:rsid w:val="000B13A4"/>
    <w:rsid w:val="000B17B9"/>
    <w:rsid w:val="000B22B4"/>
    <w:rsid w:val="000B3B51"/>
    <w:rsid w:val="000B3E06"/>
    <w:rsid w:val="000B4400"/>
    <w:rsid w:val="000B54E4"/>
    <w:rsid w:val="000B558B"/>
    <w:rsid w:val="000B6A0C"/>
    <w:rsid w:val="000B7054"/>
    <w:rsid w:val="000B74C0"/>
    <w:rsid w:val="000C09E4"/>
    <w:rsid w:val="000C138C"/>
    <w:rsid w:val="000C1B15"/>
    <w:rsid w:val="000C1E7E"/>
    <w:rsid w:val="000C30A0"/>
    <w:rsid w:val="000C5665"/>
    <w:rsid w:val="000C5864"/>
    <w:rsid w:val="000C6185"/>
    <w:rsid w:val="000C6431"/>
    <w:rsid w:val="000C6C41"/>
    <w:rsid w:val="000C705E"/>
    <w:rsid w:val="000C79D9"/>
    <w:rsid w:val="000D0015"/>
    <w:rsid w:val="000D0936"/>
    <w:rsid w:val="000D093C"/>
    <w:rsid w:val="000D0D8D"/>
    <w:rsid w:val="000D0E92"/>
    <w:rsid w:val="000D14AC"/>
    <w:rsid w:val="000D23E8"/>
    <w:rsid w:val="000D2D84"/>
    <w:rsid w:val="000D508E"/>
    <w:rsid w:val="000D5FDC"/>
    <w:rsid w:val="000D62EE"/>
    <w:rsid w:val="000E0395"/>
    <w:rsid w:val="000E03AA"/>
    <w:rsid w:val="000E35A6"/>
    <w:rsid w:val="000E3F30"/>
    <w:rsid w:val="000E458E"/>
    <w:rsid w:val="000E47DF"/>
    <w:rsid w:val="000E4DE6"/>
    <w:rsid w:val="000E4DEE"/>
    <w:rsid w:val="000E4FBE"/>
    <w:rsid w:val="000E5FA6"/>
    <w:rsid w:val="000E7FE9"/>
    <w:rsid w:val="000F0E31"/>
    <w:rsid w:val="000F158D"/>
    <w:rsid w:val="000F1CF1"/>
    <w:rsid w:val="000F1DEC"/>
    <w:rsid w:val="000F27E8"/>
    <w:rsid w:val="000F33B2"/>
    <w:rsid w:val="000F4075"/>
    <w:rsid w:val="000F4402"/>
    <w:rsid w:val="000F4448"/>
    <w:rsid w:val="000F4A9A"/>
    <w:rsid w:val="000F5AB4"/>
    <w:rsid w:val="000F62D2"/>
    <w:rsid w:val="000F65A2"/>
    <w:rsid w:val="000F66F1"/>
    <w:rsid w:val="000F6731"/>
    <w:rsid w:val="000F6D7C"/>
    <w:rsid w:val="000F7608"/>
    <w:rsid w:val="000F779E"/>
    <w:rsid w:val="000F7A37"/>
    <w:rsid w:val="001006FB"/>
    <w:rsid w:val="00100922"/>
    <w:rsid w:val="00102114"/>
    <w:rsid w:val="001025AA"/>
    <w:rsid w:val="001025B1"/>
    <w:rsid w:val="00102C36"/>
    <w:rsid w:val="00102D78"/>
    <w:rsid w:val="00103DE6"/>
    <w:rsid w:val="001047F9"/>
    <w:rsid w:val="00104819"/>
    <w:rsid w:val="00105B03"/>
    <w:rsid w:val="00105BEA"/>
    <w:rsid w:val="00105C37"/>
    <w:rsid w:val="00105E44"/>
    <w:rsid w:val="00107160"/>
    <w:rsid w:val="00107734"/>
    <w:rsid w:val="0011030E"/>
    <w:rsid w:val="00111A9A"/>
    <w:rsid w:val="00111CA5"/>
    <w:rsid w:val="00112B2A"/>
    <w:rsid w:val="0011324A"/>
    <w:rsid w:val="00114D9B"/>
    <w:rsid w:val="00115E98"/>
    <w:rsid w:val="00116419"/>
    <w:rsid w:val="00116795"/>
    <w:rsid w:val="00116EBC"/>
    <w:rsid w:val="0011748D"/>
    <w:rsid w:val="0012016A"/>
    <w:rsid w:val="00120489"/>
    <w:rsid w:val="00120C3B"/>
    <w:rsid w:val="00120EAC"/>
    <w:rsid w:val="00120EFE"/>
    <w:rsid w:val="00121A86"/>
    <w:rsid w:val="00122123"/>
    <w:rsid w:val="00122A91"/>
    <w:rsid w:val="00122BCE"/>
    <w:rsid w:val="001231C6"/>
    <w:rsid w:val="00123CBB"/>
    <w:rsid w:val="0012466A"/>
    <w:rsid w:val="0012557D"/>
    <w:rsid w:val="0012685E"/>
    <w:rsid w:val="00126E2D"/>
    <w:rsid w:val="0012791C"/>
    <w:rsid w:val="00130230"/>
    <w:rsid w:val="001306B6"/>
    <w:rsid w:val="0013121C"/>
    <w:rsid w:val="00131B26"/>
    <w:rsid w:val="001320ED"/>
    <w:rsid w:val="00132D00"/>
    <w:rsid w:val="00134CCD"/>
    <w:rsid w:val="001350D7"/>
    <w:rsid w:val="0013576D"/>
    <w:rsid w:val="001360D3"/>
    <w:rsid w:val="0013639A"/>
    <w:rsid w:val="00136F13"/>
    <w:rsid w:val="0013712B"/>
    <w:rsid w:val="001377FC"/>
    <w:rsid w:val="00137F8F"/>
    <w:rsid w:val="0014062B"/>
    <w:rsid w:val="00140D5F"/>
    <w:rsid w:val="001411EE"/>
    <w:rsid w:val="00141A69"/>
    <w:rsid w:val="00141C1D"/>
    <w:rsid w:val="00141DAA"/>
    <w:rsid w:val="00142891"/>
    <w:rsid w:val="0014294F"/>
    <w:rsid w:val="00142FE2"/>
    <w:rsid w:val="00143C73"/>
    <w:rsid w:val="00143C88"/>
    <w:rsid w:val="00144A5B"/>
    <w:rsid w:val="00145373"/>
    <w:rsid w:val="00145D49"/>
    <w:rsid w:val="001461C4"/>
    <w:rsid w:val="001468AC"/>
    <w:rsid w:val="00146F70"/>
    <w:rsid w:val="001472D1"/>
    <w:rsid w:val="00150A0D"/>
    <w:rsid w:val="001512B1"/>
    <w:rsid w:val="00151336"/>
    <w:rsid w:val="001522ED"/>
    <w:rsid w:val="001532FA"/>
    <w:rsid w:val="00153882"/>
    <w:rsid w:val="00153B13"/>
    <w:rsid w:val="00153BAC"/>
    <w:rsid w:val="00154955"/>
    <w:rsid w:val="00154DF4"/>
    <w:rsid w:val="00156629"/>
    <w:rsid w:val="0015720C"/>
    <w:rsid w:val="00157543"/>
    <w:rsid w:val="00160A22"/>
    <w:rsid w:val="00160AC2"/>
    <w:rsid w:val="00161D9B"/>
    <w:rsid w:val="0016238A"/>
    <w:rsid w:val="00162750"/>
    <w:rsid w:val="001627F4"/>
    <w:rsid w:val="0016338A"/>
    <w:rsid w:val="00163E4B"/>
    <w:rsid w:val="00165D81"/>
    <w:rsid w:val="0016634F"/>
    <w:rsid w:val="0016661D"/>
    <w:rsid w:val="0016711D"/>
    <w:rsid w:val="00167852"/>
    <w:rsid w:val="001707FB"/>
    <w:rsid w:val="001713F1"/>
    <w:rsid w:val="001714F6"/>
    <w:rsid w:val="001716C0"/>
    <w:rsid w:val="00171FC7"/>
    <w:rsid w:val="00172C1A"/>
    <w:rsid w:val="0017320A"/>
    <w:rsid w:val="0017328A"/>
    <w:rsid w:val="001737E0"/>
    <w:rsid w:val="00174158"/>
    <w:rsid w:val="00174350"/>
    <w:rsid w:val="001748DA"/>
    <w:rsid w:val="00174BE0"/>
    <w:rsid w:val="00177995"/>
    <w:rsid w:val="00180848"/>
    <w:rsid w:val="001827DB"/>
    <w:rsid w:val="001828B7"/>
    <w:rsid w:val="001836E6"/>
    <w:rsid w:val="0018467C"/>
    <w:rsid w:val="00184F60"/>
    <w:rsid w:val="00185C6D"/>
    <w:rsid w:val="00185DDC"/>
    <w:rsid w:val="00186C93"/>
    <w:rsid w:val="00187204"/>
    <w:rsid w:val="001878BF"/>
    <w:rsid w:val="00190092"/>
    <w:rsid w:val="0019042C"/>
    <w:rsid w:val="00190972"/>
    <w:rsid w:val="00190B4A"/>
    <w:rsid w:val="00190B94"/>
    <w:rsid w:val="00193206"/>
    <w:rsid w:val="00194391"/>
    <w:rsid w:val="001943F0"/>
    <w:rsid w:val="001955D3"/>
    <w:rsid w:val="00195DC6"/>
    <w:rsid w:val="001A0EB6"/>
    <w:rsid w:val="001A120E"/>
    <w:rsid w:val="001A1645"/>
    <w:rsid w:val="001A1952"/>
    <w:rsid w:val="001A3BA4"/>
    <w:rsid w:val="001A402F"/>
    <w:rsid w:val="001A47AA"/>
    <w:rsid w:val="001A54C1"/>
    <w:rsid w:val="001A58DF"/>
    <w:rsid w:val="001B061A"/>
    <w:rsid w:val="001B0C9E"/>
    <w:rsid w:val="001B11C1"/>
    <w:rsid w:val="001B1601"/>
    <w:rsid w:val="001B1736"/>
    <w:rsid w:val="001B1D1D"/>
    <w:rsid w:val="001B433B"/>
    <w:rsid w:val="001B4C4A"/>
    <w:rsid w:val="001B4CD9"/>
    <w:rsid w:val="001B5E70"/>
    <w:rsid w:val="001B5FA6"/>
    <w:rsid w:val="001B7AB4"/>
    <w:rsid w:val="001B7ABA"/>
    <w:rsid w:val="001B7D92"/>
    <w:rsid w:val="001C0006"/>
    <w:rsid w:val="001C26DB"/>
    <w:rsid w:val="001C3788"/>
    <w:rsid w:val="001C4680"/>
    <w:rsid w:val="001C4703"/>
    <w:rsid w:val="001C4A6F"/>
    <w:rsid w:val="001C574C"/>
    <w:rsid w:val="001C79CC"/>
    <w:rsid w:val="001C7A26"/>
    <w:rsid w:val="001D037B"/>
    <w:rsid w:val="001D12F2"/>
    <w:rsid w:val="001D1B3D"/>
    <w:rsid w:val="001D2886"/>
    <w:rsid w:val="001D3D52"/>
    <w:rsid w:val="001D520C"/>
    <w:rsid w:val="001D5FE5"/>
    <w:rsid w:val="001D6D19"/>
    <w:rsid w:val="001E202B"/>
    <w:rsid w:val="001E26B1"/>
    <w:rsid w:val="001E3243"/>
    <w:rsid w:val="001E348A"/>
    <w:rsid w:val="001E4994"/>
    <w:rsid w:val="001E4CA8"/>
    <w:rsid w:val="001E5866"/>
    <w:rsid w:val="001E59B0"/>
    <w:rsid w:val="001E5A54"/>
    <w:rsid w:val="001E6469"/>
    <w:rsid w:val="001E6879"/>
    <w:rsid w:val="001E6F55"/>
    <w:rsid w:val="001E7596"/>
    <w:rsid w:val="001E762C"/>
    <w:rsid w:val="001F321F"/>
    <w:rsid w:val="001F32A3"/>
    <w:rsid w:val="001F3834"/>
    <w:rsid w:val="001F472E"/>
    <w:rsid w:val="001F47EB"/>
    <w:rsid w:val="001F4860"/>
    <w:rsid w:val="001F4AA9"/>
    <w:rsid w:val="001F672C"/>
    <w:rsid w:val="001F6E55"/>
    <w:rsid w:val="001F7BDD"/>
    <w:rsid w:val="00200269"/>
    <w:rsid w:val="002004C5"/>
    <w:rsid w:val="00200830"/>
    <w:rsid w:val="0020194E"/>
    <w:rsid w:val="00202CC4"/>
    <w:rsid w:val="00202DC6"/>
    <w:rsid w:val="002035ED"/>
    <w:rsid w:val="00204760"/>
    <w:rsid w:val="00205656"/>
    <w:rsid w:val="002070DC"/>
    <w:rsid w:val="00207556"/>
    <w:rsid w:val="00210040"/>
    <w:rsid w:val="00211278"/>
    <w:rsid w:val="0021202E"/>
    <w:rsid w:val="00213CB6"/>
    <w:rsid w:val="00214987"/>
    <w:rsid w:val="002151E2"/>
    <w:rsid w:val="0021557D"/>
    <w:rsid w:val="00216018"/>
    <w:rsid w:val="002173CA"/>
    <w:rsid w:val="002178B3"/>
    <w:rsid w:val="002202F5"/>
    <w:rsid w:val="00220690"/>
    <w:rsid w:val="002223F2"/>
    <w:rsid w:val="00223D0D"/>
    <w:rsid w:val="00224097"/>
    <w:rsid w:val="002241DD"/>
    <w:rsid w:val="00225004"/>
    <w:rsid w:val="00226413"/>
    <w:rsid w:val="00226E29"/>
    <w:rsid w:val="00227788"/>
    <w:rsid w:val="002326A4"/>
    <w:rsid w:val="0023291B"/>
    <w:rsid w:val="00232EFE"/>
    <w:rsid w:val="0023404D"/>
    <w:rsid w:val="00234DB2"/>
    <w:rsid w:val="00235185"/>
    <w:rsid w:val="002353AB"/>
    <w:rsid w:val="00235711"/>
    <w:rsid w:val="0023667F"/>
    <w:rsid w:val="00236AE4"/>
    <w:rsid w:val="00236B94"/>
    <w:rsid w:val="00236BCD"/>
    <w:rsid w:val="0023765E"/>
    <w:rsid w:val="00237BEB"/>
    <w:rsid w:val="0024094F"/>
    <w:rsid w:val="00240E83"/>
    <w:rsid w:val="00240FEF"/>
    <w:rsid w:val="00241141"/>
    <w:rsid w:val="002416EA"/>
    <w:rsid w:val="002417FF"/>
    <w:rsid w:val="002431FF"/>
    <w:rsid w:val="00243B2A"/>
    <w:rsid w:val="00244427"/>
    <w:rsid w:val="00244479"/>
    <w:rsid w:val="0024468B"/>
    <w:rsid w:val="0024490C"/>
    <w:rsid w:val="00245AD9"/>
    <w:rsid w:val="00245D0A"/>
    <w:rsid w:val="00246CC8"/>
    <w:rsid w:val="00247C47"/>
    <w:rsid w:val="00252DC3"/>
    <w:rsid w:val="002532BD"/>
    <w:rsid w:val="002538FE"/>
    <w:rsid w:val="00253CAE"/>
    <w:rsid w:val="00253CE5"/>
    <w:rsid w:val="002545A6"/>
    <w:rsid w:val="002547E0"/>
    <w:rsid w:val="002564A6"/>
    <w:rsid w:val="00256E86"/>
    <w:rsid w:val="00260DB1"/>
    <w:rsid w:val="00260F78"/>
    <w:rsid w:val="002619D5"/>
    <w:rsid w:val="00262C06"/>
    <w:rsid w:val="00263447"/>
    <w:rsid w:val="00263687"/>
    <w:rsid w:val="00263FC2"/>
    <w:rsid w:val="0026422C"/>
    <w:rsid w:val="00266171"/>
    <w:rsid w:val="00266EB7"/>
    <w:rsid w:val="00267854"/>
    <w:rsid w:val="00270B3E"/>
    <w:rsid w:val="00273B1C"/>
    <w:rsid w:val="00274B1A"/>
    <w:rsid w:val="0027650C"/>
    <w:rsid w:val="00276A51"/>
    <w:rsid w:val="0027708C"/>
    <w:rsid w:val="0028095C"/>
    <w:rsid w:val="00280E01"/>
    <w:rsid w:val="00281DAB"/>
    <w:rsid w:val="00284890"/>
    <w:rsid w:val="002854F5"/>
    <w:rsid w:val="002858AD"/>
    <w:rsid w:val="00285A57"/>
    <w:rsid w:val="00286912"/>
    <w:rsid w:val="00287DE5"/>
    <w:rsid w:val="002909ED"/>
    <w:rsid w:val="00292445"/>
    <w:rsid w:val="00293A8B"/>
    <w:rsid w:val="002941CD"/>
    <w:rsid w:val="002952D2"/>
    <w:rsid w:val="0029543A"/>
    <w:rsid w:val="002964CE"/>
    <w:rsid w:val="002A04F1"/>
    <w:rsid w:val="002A0ACD"/>
    <w:rsid w:val="002A1573"/>
    <w:rsid w:val="002A1E8E"/>
    <w:rsid w:val="002A22A2"/>
    <w:rsid w:val="002A26F3"/>
    <w:rsid w:val="002A2820"/>
    <w:rsid w:val="002A3F11"/>
    <w:rsid w:val="002A4355"/>
    <w:rsid w:val="002A52C1"/>
    <w:rsid w:val="002A7036"/>
    <w:rsid w:val="002A7E80"/>
    <w:rsid w:val="002B0022"/>
    <w:rsid w:val="002B0668"/>
    <w:rsid w:val="002B4DE9"/>
    <w:rsid w:val="002B4E89"/>
    <w:rsid w:val="002B57FB"/>
    <w:rsid w:val="002B675F"/>
    <w:rsid w:val="002B6A6E"/>
    <w:rsid w:val="002B6DA3"/>
    <w:rsid w:val="002C00C6"/>
    <w:rsid w:val="002C3ACC"/>
    <w:rsid w:val="002C41C6"/>
    <w:rsid w:val="002C4C83"/>
    <w:rsid w:val="002C5A95"/>
    <w:rsid w:val="002C5BAF"/>
    <w:rsid w:val="002C6542"/>
    <w:rsid w:val="002C6926"/>
    <w:rsid w:val="002C6FB8"/>
    <w:rsid w:val="002C768D"/>
    <w:rsid w:val="002D007B"/>
    <w:rsid w:val="002D0FC4"/>
    <w:rsid w:val="002D176C"/>
    <w:rsid w:val="002D3000"/>
    <w:rsid w:val="002D50CD"/>
    <w:rsid w:val="002D76CD"/>
    <w:rsid w:val="002D7EF7"/>
    <w:rsid w:val="002E3C44"/>
    <w:rsid w:val="002E45F4"/>
    <w:rsid w:val="002E4D0A"/>
    <w:rsid w:val="002E5681"/>
    <w:rsid w:val="002E5CD1"/>
    <w:rsid w:val="002E5D4C"/>
    <w:rsid w:val="002E6C8A"/>
    <w:rsid w:val="002E771B"/>
    <w:rsid w:val="002F064E"/>
    <w:rsid w:val="002F081F"/>
    <w:rsid w:val="002F2AAF"/>
    <w:rsid w:val="002F2D38"/>
    <w:rsid w:val="002F4126"/>
    <w:rsid w:val="002F46BF"/>
    <w:rsid w:val="002F552D"/>
    <w:rsid w:val="002F562E"/>
    <w:rsid w:val="002F56A0"/>
    <w:rsid w:val="002F579A"/>
    <w:rsid w:val="002F6931"/>
    <w:rsid w:val="002F694E"/>
    <w:rsid w:val="002F6987"/>
    <w:rsid w:val="002F77ED"/>
    <w:rsid w:val="00300F6A"/>
    <w:rsid w:val="00301A88"/>
    <w:rsid w:val="00301CE2"/>
    <w:rsid w:val="00303393"/>
    <w:rsid w:val="003034E0"/>
    <w:rsid w:val="003056BD"/>
    <w:rsid w:val="003064F0"/>
    <w:rsid w:val="003065E4"/>
    <w:rsid w:val="003072E6"/>
    <w:rsid w:val="0031017C"/>
    <w:rsid w:val="00310931"/>
    <w:rsid w:val="0031248C"/>
    <w:rsid w:val="003128E1"/>
    <w:rsid w:val="003145A2"/>
    <w:rsid w:val="003150F4"/>
    <w:rsid w:val="0031553D"/>
    <w:rsid w:val="003158FA"/>
    <w:rsid w:val="003170A2"/>
    <w:rsid w:val="0031734A"/>
    <w:rsid w:val="00317C48"/>
    <w:rsid w:val="00320CF6"/>
    <w:rsid w:val="00321FF3"/>
    <w:rsid w:val="003223E8"/>
    <w:rsid w:val="00324663"/>
    <w:rsid w:val="00324A79"/>
    <w:rsid w:val="003267E4"/>
    <w:rsid w:val="00327195"/>
    <w:rsid w:val="003273DA"/>
    <w:rsid w:val="003276D5"/>
    <w:rsid w:val="0033008A"/>
    <w:rsid w:val="00330BC3"/>
    <w:rsid w:val="00334CA4"/>
    <w:rsid w:val="00335049"/>
    <w:rsid w:val="003357FE"/>
    <w:rsid w:val="00335D27"/>
    <w:rsid w:val="003362D2"/>
    <w:rsid w:val="00336F9B"/>
    <w:rsid w:val="0033739D"/>
    <w:rsid w:val="0033759B"/>
    <w:rsid w:val="0033787E"/>
    <w:rsid w:val="00337A46"/>
    <w:rsid w:val="00337BC3"/>
    <w:rsid w:val="00341651"/>
    <w:rsid w:val="00341BD7"/>
    <w:rsid w:val="00341D33"/>
    <w:rsid w:val="003422A1"/>
    <w:rsid w:val="00342DA0"/>
    <w:rsid w:val="00343AD2"/>
    <w:rsid w:val="00344322"/>
    <w:rsid w:val="003445AA"/>
    <w:rsid w:val="00344ABD"/>
    <w:rsid w:val="00344DB0"/>
    <w:rsid w:val="00345552"/>
    <w:rsid w:val="00347024"/>
    <w:rsid w:val="0035039E"/>
    <w:rsid w:val="00350E23"/>
    <w:rsid w:val="00351040"/>
    <w:rsid w:val="00351450"/>
    <w:rsid w:val="00351D79"/>
    <w:rsid w:val="00351EDB"/>
    <w:rsid w:val="0035446D"/>
    <w:rsid w:val="003553D6"/>
    <w:rsid w:val="00355737"/>
    <w:rsid w:val="00355833"/>
    <w:rsid w:val="00355A85"/>
    <w:rsid w:val="00355CFF"/>
    <w:rsid w:val="0035607F"/>
    <w:rsid w:val="0036025B"/>
    <w:rsid w:val="003606CF"/>
    <w:rsid w:val="00360F6B"/>
    <w:rsid w:val="003610D2"/>
    <w:rsid w:val="00361591"/>
    <w:rsid w:val="00361D59"/>
    <w:rsid w:val="00361E57"/>
    <w:rsid w:val="00362AC1"/>
    <w:rsid w:val="00363324"/>
    <w:rsid w:val="003642DB"/>
    <w:rsid w:val="00364616"/>
    <w:rsid w:val="00365FF0"/>
    <w:rsid w:val="00366DCC"/>
    <w:rsid w:val="00367910"/>
    <w:rsid w:val="0037058E"/>
    <w:rsid w:val="00371CEA"/>
    <w:rsid w:val="00372E42"/>
    <w:rsid w:val="0037455A"/>
    <w:rsid w:val="00374C0B"/>
    <w:rsid w:val="00375A04"/>
    <w:rsid w:val="00376778"/>
    <w:rsid w:val="003768F4"/>
    <w:rsid w:val="00380563"/>
    <w:rsid w:val="00382938"/>
    <w:rsid w:val="00383B43"/>
    <w:rsid w:val="00383BBE"/>
    <w:rsid w:val="00384BFE"/>
    <w:rsid w:val="00384C75"/>
    <w:rsid w:val="00390C21"/>
    <w:rsid w:val="003911EB"/>
    <w:rsid w:val="00391A9C"/>
    <w:rsid w:val="00391F65"/>
    <w:rsid w:val="00392603"/>
    <w:rsid w:val="003947AF"/>
    <w:rsid w:val="00395A8D"/>
    <w:rsid w:val="00397781"/>
    <w:rsid w:val="00397B1B"/>
    <w:rsid w:val="00397EFA"/>
    <w:rsid w:val="003A0C25"/>
    <w:rsid w:val="003A0EBA"/>
    <w:rsid w:val="003A0F79"/>
    <w:rsid w:val="003A1702"/>
    <w:rsid w:val="003A237E"/>
    <w:rsid w:val="003A2806"/>
    <w:rsid w:val="003A2BE3"/>
    <w:rsid w:val="003A34B4"/>
    <w:rsid w:val="003A4948"/>
    <w:rsid w:val="003A534D"/>
    <w:rsid w:val="003A5B83"/>
    <w:rsid w:val="003A6131"/>
    <w:rsid w:val="003A67F9"/>
    <w:rsid w:val="003A7A1D"/>
    <w:rsid w:val="003A7EBD"/>
    <w:rsid w:val="003B1252"/>
    <w:rsid w:val="003B14D8"/>
    <w:rsid w:val="003B2BB3"/>
    <w:rsid w:val="003B3042"/>
    <w:rsid w:val="003B359F"/>
    <w:rsid w:val="003B3855"/>
    <w:rsid w:val="003B3C46"/>
    <w:rsid w:val="003B3D94"/>
    <w:rsid w:val="003B4342"/>
    <w:rsid w:val="003B5005"/>
    <w:rsid w:val="003B54F6"/>
    <w:rsid w:val="003B57DA"/>
    <w:rsid w:val="003B6146"/>
    <w:rsid w:val="003B7190"/>
    <w:rsid w:val="003B7A1E"/>
    <w:rsid w:val="003B7E69"/>
    <w:rsid w:val="003C0415"/>
    <w:rsid w:val="003C1D70"/>
    <w:rsid w:val="003C2CFC"/>
    <w:rsid w:val="003C2E82"/>
    <w:rsid w:val="003C37C8"/>
    <w:rsid w:val="003C4349"/>
    <w:rsid w:val="003C4685"/>
    <w:rsid w:val="003C525C"/>
    <w:rsid w:val="003C5E5C"/>
    <w:rsid w:val="003C69FB"/>
    <w:rsid w:val="003C6A37"/>
    <w:rsid w:val="003C712B"/>
    <w:rsid w:val="003C74A3"/>
    <w:rsid w:val="003C7F3E"/>
    <w:rsid w:val="003D16EF"/>
    <w:rsid w:val="003D1BC8"/>
    <w:rsid w:val="003D1E99"/>
    <w:rsid w:val="003D24ED"/>
    <w:rsid w:val="003D2BD0"/>
    <w:rsid w:val="003D2C03"/>
    <w:rsid w:val="003D2FD3"/>
    <w:rsid w:val="003D328D"/>
    <w:rsid w:val="003D43C7"/>
    <w:rsid w:val="003D4650"/>
    <w:rsid w:val="003D46C9"/>
    <w:rsid w:val="003D4DAB"/>
    <w:rsid w:val="003D559A"/>
    <w:rsid w:val="003D6710"/>
    <w:rsid w:val="003E09FF"/>
    <w:rsid w:val="003E0D81"/>
    <w:rsid w:val="003E1483"/>
    <w:rsid w:val="003E2FD0"/>
    <w:rsid w:val="003E4ABF"/>
    <w:rsid w:val="003E4B14"/>
    <w:rsid w:val="003E56F2"/>
    <w:rsid w:val="003E5789"/>
    <w:rsid w:val="003E5943"/>
    <w:rsid w:val="003E5BD1"/>
    <w:rsid w:val="003E6192"/>
    <w:rsid w:val="003E6507"/>
    <w:rsid w:val="003E66C0"/>
    <w:rsid w:val="003E67D8"/>
    <w:rsid w:val="003E6892"/>
    <w:rsid w:val="003E6C14"/>
    <w:rsid w:val="003E6CF9"/>
    <w:rsid w:val="003F0567"/>
    <w:rsid w:val="003F0642"/>
    <w:rsid w:val="003F0696"/>
    <w:rsid w:val="003F1088"/>
    <w:rsid w:val="003F19FD"/>
    <w:rsid w:val="003F1D59"/>
    <w:rsid w:val="003F265E"/>
    <w:rsid w:val="003F2B72"/>
    <w:rsid w:val="003F2D77"/>
    <w:rsid w:val="003F36BC"/>
    <w:rsid w:val="003F421B"/>
    <w:rsid w:val="003F4936"/>
    <w:rsid w:val="003F58C0"/>
    <w:rsid w:val="003F5BF9"/>
    <w:rsid w:val="003F5C7B"/>
    <w:rsid w:val="003F6A33"/>
    <w:rsid w:val="003F7DCD"/>
    <w:rsid w:val="00400007"/>
    <w:rsid w:val="00400886"/>
    <w:rsid w:val="00400941"/>
    <w:rsid w:val="00400E51"/>
    <w:rsid w:val="0040262E"/>
    <w:rsid w:val="00403A8F"/>
    <w:rsid w:val="0040504B"/>
    <w:rsid w:val="00405060"/>
    <w:rsid w:val="004052F6"/>
    <w:rsid w:val="004075E0"/>
    <w:rsid w:val="004079F2"/>
    <w:rsid w:val="00407A21"/>
    <w:rsid w:val="00407BF8"/>
    <w:rsid w:val="00410858"/>
    <w:rsid w:val="00410F1D"/>
    <w:rsid w:val="004125D4"/>
    <w:rsid w:val="004143EB"/>
    <w:rsid w:val="00416936"/>
    <w:rsid w:val="00417313"/>
    <w:rsid w:val="00422204"/>
    <w:rsid w:val="004223A8"/>
    <w:rsid w:val="004229CA"/>
    <w:rsid w:val="004239F6"/>
    <w:rsid w:val="00423B23"/>
    <w:rsid w:val="00424FCC"/>
    <w:rsid w:val="004259BB"/>
    <w:rsid w:val="00425A72"/>
    <w:rsid w:val="00425AD8"/>
    <w:rsid w:val="00426151"/>
    <w:rsid w:val="00427D45"/>
    <w:rsid w:val="00430379"/>
    <w:rsid w:val="00431CCE"/>
    <w:rsid w:val="0043263E"/>
    <w:rsid w:val="00433B87"/>
    <w:rsid w:val="00434102"/>
    <w:rsid w:val="00434812"/>
    <w:rsid w:val="004358D9"/>
    <w:rsid w:val="004362CE"/>
    <w:rsid w:val="00436F61"/>
    <w:rsid w:val="00437AE3"/>
    <w:rsid w:val="00440FA2"/>
    <w:rsid w:val="0044121A"/>
    <w:rsid w:val="00441A52"/>
    <w:rsid w:val="004422E6"/>
    <w:rsid w:val="00443FA2"/>
    <w:rsid w:val="00444CB3"/>
    <w:rsid w:val="00444DA4"/>
    <w:rsid w:val="00445237"/>
    <w:rsid w:val="00445D90"/>
    <w:rsid w:val="00446C0E"/>
    <w:rsid w:val="00447094"/>
    <w:rsid w:val="00447524"/>
    <w:rsid w:val="0044766E"/>
    <w:rsid w:val="0045013D"/>
    <w:rsid w:val="00451B4E"/>
    <w:rsid w:val="0045226C"/>
    <w:rsid w:val="004530C7"/>
    <w:rsid w:val="004531FF"/>
    <w:rsid w:val="00453E92"/>
    <w:rsid w:val="0045452F"/>
    <w:rsid w:val="00454564"/>
    <w:rsid w:val="004553E4"/>
    <w:rsid w:val="00455FDE"/>
    <w:rsid w:val="00456A46"/>
    <w:rsid w:val="00457820"/>
    <w:rsid w:val="00460FE0"/>
    <w:rsid w:val="004613E9"/>
    <w:rsid w:val="00462E65"/>
    <w:rsid w:val="004633B5"/>
    <w:rsid w:val="00463A80"/>
    <w:rsid w:val="004646EC"/>
    <w:rsid w:val="00464A7E"/>
    <w:rsid w:val="00465D06"/>
    <w:rsid w:val="004669A1"/>
    <w:rsid w:val="004670F9"/>
    <w:rsid w:val="0047034E"/>
    <w:rsid w:val="004703AA"/>
    <w:rsid w:val="00470EE9"/>
    <w:rsid w:val="004715ED"/>
    <w:rsid w:val="004721CF"/>
    <w:rsid w:val="0047259D"/>
    <w:rsid w:val="00472961"/>
    <w:rsid w:val="00474EF5"/>
    <w:rsid w:val="00475A7A"/>
    <w:rsid w:val="00480356"/>
    <w:rsid w:val="00480694"/>
    <w:rsid w:val="00481170"/>
    <w:rsid w:val="00481713"/>
    <w:rsid w:val="00481A04"/>
    <w:rsid w:val="00481E78"/>
    <w:rsid w:val="0048271D"/>
    <w:rsid w:val="00483E44"/>
    <w:rsid w:val="00484D64"/>
    <w:rsid w:val="004856FA"/>
    <w:rsid w:val="004865E9"/>
    <w:rsid w:val="00486A2B"/>
    <w:rsid w:val="004874E5"/>
    <w:rsid w:val="004875CA"/>
    <w:rsid w:val="004877B8"/>
    <w:rsid w:val="004900EE"/>
    <w:rsid w:val="00490798"/>
    <w:rsid w:val="00492786"/>
    <w:rsid w:val="004929D6"/>
    <w:rsid w:val="004933D7"/>
    <w:rsid w:val="00493757"/>
    <w:rsid w:val="00493F5B"/>
    <w:rsid w:val="0049562D"/>
    <w:rsid w:val="0049706C"/>
    <w:rsid w:val="00497221"/>
    <w:rsid w:val="00497460"/>
    <w:rsid w:val="00497C29"/>
    <w:rsid w:val="004A048B"/>
    <w:rsid w:val="004A1F1F"/>
    <w:rsid w:val="004A2DA8"/>
    <w:rsid w:val="004A486C"/>
    <w:rsid w:val="004A4FEC"/>
    <w:rsid w:val="004A5014"/>
    <w:rsid w:val="004A578D"/>
    <w:rsid w:val="004A6118"/>
    <w:rsid w:val="004A63FB"/>
    <w:rsid w:val="004A66F6"/>
    <w:rsid w:val="004A67E5"/>
    <w:rsid w:val="004A69E7"/>
    <w:rsid w:val="004A7807"/>
    <w:rsid w:val="004B185F"/>
    <w:rsid w:val="004B2003"/>
    <w:rsid w:val="004B310E"/>
    <w:rsid w:val="004B32A8"/>
    <w:rsid w:val="004B3479"/>
    <w:rsid w:val="004B4173"/>
    <w:rsid w:val="004B5F48"/>
    <w:rsid w:val="004B6282"/>
    <w:rsid w:val="004B6927"/>
    <w:rsid w:val="004B6C97"/>
    <w:rsid w:val="004C03BC"/>
    <w:rsid w:val="004C03C4"/>
    <w:rsid w:val="004C0523"/>
    <w:rsid w:val="004C0B1B"/>
    <w:rsid w:val="004C113B"/>
    <w:rsid w:val="004C12E8"/>
    <w:rsid w:val="004C1B7F"/>
    <w:rsid w:val="004C20BD"/>
    <w:rsid w:val="004C3686"/>
    <w:rsid w:val="004C39AB"/>
    <w:rsid w:val="004C5779"/>
    <w:rsid w:val="004C6111"/>
    <w:rsid w:val="004C6D3D"/>
    <w:rsid w:val="004C74AA"/>
    <w:rsid w:val="004D0358"/>
    <w:rsid w:val="004D0563"/>
    <w:rsid w:val="004D0751"/>
    <w:rsid w:val="004D07BD"/>
    <w:rsid w:val="004D0B16"/>
    <w:rsid w:val="004D1112"/>
    <w:rsid w:val="004D20BC"/>
    <w:rsid w:val="004D2483"/>
    <w:rsid w:val="004D2FFD"/>
    <w:rsid w:val="004D346C"/>
    <w:rsid w:val="004D37F9"/>
    <w:rsid w:val="004D39E8"/>
    <w:rsid w:val="004D573A"/>
    <w:rsid w:val="004D6A6F"/>
    <w:rsid w:val="004D6B72"/>
    <w:rsid w:val="004D6B92"/>
    <w:rsid w:val="004E0237"/>
    <w:rsid w:val="004E0468"/>
    <w:rsid w:val="004E0E97"/>
    <w:rsid w:val="004E139E"/>
    <w:rsid w:val="004E14A0"/>
    <w:rsid w:val="004E177F"/>
    <w:rsid w:val="004E1E05"/>
    <w:rsid w:val="004E2156"/>
    <w:rsid w:val="004E2910"/>
    <w:rsid w:val="004E2982"/>
    <w:rsid w:val="004E2C76"/>
    <w:rsid w:val="004E360A"/>
    <w:rsid w:val="004E56A7"/>
    <w:rsid w:val="004E575B"/>
    <w:rsid w:val="004E67BF"/>
    <w:rsid w:val="004E79FC"/>
    <w:rsid w:val="004E7E6A"/>
    <w:rsid w:val="004E7F44"/>
    <w:rsid w:val="004F06D4"/>
    <w:rsid w:val="004F090D"/>
    <w:rsid w:val="004F0A23"/>
    <w:rsid w:val="004F0ED2"/>
    <w:rsid w:val="004F163C"/>
    <w:rsid w:val="004F19BB"/>
    <w:rsid w:val="004F1F94"/>
    <w:rsid w:val="004F3D82"/>
    <w:rsid w:val="004F45B9"/>
    <w:rsid w:val="004F474C"/>
    <w:rsid w:val="004F4EF2"/>
    <w:rsid w:val="004F4F4D"/>
    <w:rsid w:val="004F5ADE"/>
    <w:rsid w:val="004F6DAA"/>
    <w:rsid w:val="004F7008"/>
    <w:rsid w:val="004F741F"/>
    <w:rsid w:val="004F77B8"/>
    <w:rsid w:val="00501082"/>
    <w:rsid w:val="00501439"/>
    <w:rsid w:val="0050201B"/>
    <w:rsid w:val="00502FAA"/>
    <w:rsid w:val="005038EF"/>
    <w:rsid w:val="0050469E"/>
    <w:rsid w:val="0050620F"/>
    <w:rsid w:val="00507A5A"/>
    <w:rsid w:val="00507CDB"/>
    <w:rsid w:val="00507DDC"/>
    <w:rsid w:val="00511C30"/>
    <w:rsid w:val="005120D1"/>
    <w:rsid w:val="0051256A"/>
    <w:rsid w:val="00512684"/>
    <w:rsid w:val="00512D8C"/>
    <w:rsid w:val="00513669"/>
    <w:rsid w:val="00514772"/>
    <w:rsid w:val="00514D1C"/>
    <w:rsid w:val="00514F97"/>
    <w:rsid w:val="0051590D"/>
    <w:rsid w:val="00515BC5"/>
    <w:rsid w:val="0051602B"/>
    <w:rsid w:val="00516992"/>
    <w:rsid w:val="00516B8C"/>
    <w:rsid w:val="00516ED4"/>
    <w:rsid w:val="00517C2D"/>
    <w:rsid w:val="00520205"/>
    <w:rsid w:val="005205F5"/>
    <w:rsid w:val="00520E66"/>
    <w:rsid w:val="005211F2"/>
    <w:rsid w:val="005221D0"/>
    <w:rsid w:val="005225D8"/>
    <w:rsid w:val="00523D53"/>
    <w:rsid w:val="005243CF"/>
    <w:rsid w:val="0052464B"/>
    <w:rsid w:val="0052600F"/>
    <w:rsid w:val="005266A4"/>
    <w:rsid w:val="005269C3"/>
    <w:rsid w:val="00526C3A"/>
    <w:rsid w:val="0052756D"/>
    <w:rsid w:val="0053149E"/>
    <w:rsid w:val="005339DA"/>
    <w:rsid w:val="00534037"/>
    <w:rsid w:val="005344D8"/>
    <w:rsid w:val="0053488C"/>
    <w:rsid w:val="0053493F"/>
    <w:rsid w:val="005369CC"/>
    <w:rsid w:val="00536BAB"/>
    <w:rsid w:val="00536C6D"/>
    <w:rsid w:val="00537E9F"/>
    <w:rsid w:val="00541173"/>
    <w:rsid w:val="0054176A"/>
    <w:rsid w:val="00541783"/>
    <w:rsid w:val="005420E3"/>
    <w:rsid w:val="00543805"/>
    <w:rsid w:val="00543974"/>
    <w:rsid w:val="005441D6"/>
    <w:rsid w:val="00544B2D"/>
    <w:rsid w:val="00544C5B"/>
    <w:rsid w:val="005457A6"/>
    <w:rsid w:val="00546DCA"/>
    <w:rsid w:val="00547486"/>
    <w:rsid w:val="0055035B"/>
    <w:rsid w:val="005503CF"/>
    <w:rsid w:val="00550F56"/>
    <w:rsid w:val="005522A4"/>
    <w:rsid w:val="00552ADD"/>
    <w:rsid w:val="00552FB8"/>
    <w:rsid w:val="00553741"/>
    <w:rsid w:val="005546CA"/>
    <w:rsid w:val="005552EE"/>
    <w:rsid w:val="005554B0"/>
    <w:rsid w:val="00555533"/>
    <w:rsid w:val="005560A2"/>
    <w:rsid w:val="00556EFA"/>
    <w:rsid w:val="0056064A"/>
    <w:rsid w:val="005606D4"/>
    <w:rsid w:val="00560725"/>
    <w:rsid w:val="00561720"/>
    <w:rsid w:val="00562885"/>
    <w:rsid w:val="00563357"/>
    <w:rsid w:val="00563EC6"/>
    <w:rsid w:val="005655E6"/>
    <w:rsid w:val="005662C3"/>
    <w:rsid w:val="00566D37"/>
    <w:rsid w:val="0056784A"/>
    <w:rsid w:val="00570E76"/>
    <w:rsid w:val="005715DF"/>
    <w:rsid w:val="005722FB"/>
    <w:rsid w:val="00572AE0"/>
    <w:rsid w:val="00573BFC"/>
    <w:rsid w:val="00575B62"/>
    <w:rsid w:val="00575CFF"/>
    <w:rsid w:val="00576470"/>
    <w:rsid w:val="00577546"/>
    <w:rsid w:val="00580626"/>
    <w:rsid w:val="005810E0"/>
    <w:rsid w:val="0058171D"/>
    <w:rsid w:val="005831FE"/>
    <w:rsid w:val="00583A15"/>
    <w:rsid w:val="005841DD"/>
    <w:rsid w:val="005852E9"/>
    <w:rsid w:val="0058575D"/>
    <w:rsid w:val="005865BF"/>
    <w:rsid w:val="00587005"/>
    <w:rsid w:val="00590D90"/>
    <w:rsid w:val="00590E2E"/>
    <w:rsid w:val="005914A4"/>
    <w:rsid w:val="00591D2A"/>
    <w:rsid w:val="00591D7F"/>
    <w:rsid w:val="005932B0"/>
    <w:rsid w:val="005933A3"/>
    <w:rsid w:val="005933D4"/>
    <w:rsid w:val="005943C5"/>
    <w:rsid w:val="00594434"/>
    <w:rsid w:val="00595E48"/>
    <w:rsid w:val="00597682"/>
    <w:rsid w:val="00597A10"/>
    <w:rsid w:val="00597D4B"/>
    <w:rsid w:val="005A1294"/>
    <w:rsid w:val="005A13AC"/>
    <w:rsid w:val="005A18C1"/>
    <w:rsid w:val="005A40A4"/>
    <w:rsid w:val="005A5446"/>
    <w:rsid w:val="005A577B"/>
    <w:rsid w:val="005A636B"/>
    <w:rsid w:val="005A73D0"/>
    <w:rsid w:val="005A7BDC"/>
    <w:rsid w:val="005B062B"/>
    <w:rsid w:val="005B1B68"/>
    <w:rsid w:val="005B2C4A"/>
    <w:rsid w:val="005B4986"/>
    <w:rsid w:val="005B4E1A"/>
    <w:rsid w:val="005B5715"/>
    <w:rsid w:val="005B5A52"/>
    <w:rsid w:val="005B6682"/>
    <w:rsid w:val="005B6877"/>
    <w:rsid w:val="005B6BBE"/>
    <w:rsid w:val="005B7E43"/>
    <w:rsid w:val="005B7F4C"/>
    <w:rsid w:val="005C07C2"/>
    <w:rsid w:val="005C45D4"/>
    <w:rsid w:val="005C4885"/>
    <w:rsid w:val="005C4C03"/>
    <w:rsid w:val="005C533D"/>
    <w:rsid w:val="005C60CE"/>
    <w:rsid w:val="005C6E69"/>
    <w:rsid w:val="005C723F"/>
    <w:rsid w:val="005C7362"/>
    <w:rsid w:val="005C7740"/>
    <w:rsid w:val="005D0092"/>
    <w:rsid w:val="005D1396"/>
    <w:rsid w:val="005D168F"/>
    <w:rsid w:val="005D1A70"/>
    <w:rsid w:val="005D1D54"/>
    <w:rsid w:val="005D1FCF"/>
    <w:rsid w:val="005D227B"/>
    <w:rsid w:val="005D30A6"/>
    <w:rsid w:val="005D3335"/>
    <w:rsid w:val="005D4CF0"/>
    <w:rsid w:val="005D5641"/>
    <w:rsid w:val="005D67CC"/>
    <w:rsid w:val="005E06AB"/>
    <w:rsid w:val="005E17B6"/>
    <w:rsid w:val="005E1A82"/>
    <w:rsid w:val="005E3162"/>
    <w:rsid w:val="005E354D"/>
    <w:rsid w:val="005E45A2"/>
    <w:rsid w:val="005E5421"/>
    <w:rsid w:val="005E6A6E"/>
    <w:rsid w:val="005F0D1F"/>
    <w:rsid w:val="005F0F07"/>
    <w:rsid w:val="005F1EC4"/>
    <w:rsid w:val="005F2A66"/>
    <w:rsid w:val="005F2C22"/>
    <w:rsid w:val="005F42B9"/>
    <w:rsid w:val="005F47F9"/>
    <w:rsid w:val="005F48DF"/>
    <w:rsid w:val="005F494F"/>
    <w:rsid w:val="005F4953"/>
    <w:rsid w:val="005F4C6A"/>
    <w:rsid w:val="005F5CE3"/>
    <w:rsid w:val="005F69BD"/>
    <w:rsid w:val="005F74EE"/>
    <w:rsid w:val="00601658"/>
    <w:rsid w:val="0060179F"/>
    <w:rsid w:val="00601D35"/>
    <w:rsid w:val="00601EB6"/>
    <w:rsid w:val="00602608"/>
    <w:rsid w:val="00602C32"/>
    <w:rsid w:val="006036C7"/>
    <w:rsid w:val="006037A1"/>
    <w:rsid w:val="0060401B"/>
    <w:rsid w:val="00606F7D"/>
    <w:rsid w:val="00606FC9"/>
    <w:rsid w:val="0060705A"/>
    <w:rsid w:val="00607E83"/>
    <w:rsid w:val="006101CA"/>
    <w:rsid w:val="00610E0E"/>
    <w:rsid w:val="006111ED"/>
    <w:rsid w:val="006119E6"/>
    <w:rsid w:val="00611C32"/>
    <w:rsid w:val="0061252C"/>
    <w:rsid w:val="00612DC3"/>
    <w:rsid w:val="006131BE"/>
    <w:rsid w:val="00613508"/>
    <w:rsid w:val="00613597"/>
    <w:rsid w:val="00613AEE"/>
    <w:rsid w:val="00614838"/>
    <w:rsid w:val="0061616A"/>
    <w:rsid w:val="006166B1"/>
    <w:rsid w:val="00616E10"/>
    <w:rsid w:val="0062004B"/>
    <w:rsid w:val="006202AF"/>
    <w:rsid w:val="00620889"/>
    <w:rsid w:val="0062094D"/>
    <w:rsid w:val="00620C03"/>
    <w:rsid w:val="0062121E"/>
    <w:rsid w:val="00621279"/>
    <w:rsid w:val="00621635"/>
    <w:rsid w:val="006223EF"/>
    <w:rsid w:val="006224F8"/>
    <w:rsid w:val="00623FE0"/>
    <w:rsid w:val="00624E4E"/>
    <w:rsid w:val="00625069"/>
    <w:rsid w:val="00625500"/>
    <w:rsid w:val="00625B70"/>
    <w:rsid w:val="00626112"/>
    <w:rsid w:val="006270A0"/>
    <w:rsid w:val="006279CB"/>
    <w:rsid w:val="0063000A"/>
    <w:rsid w:val="00630353"/>
    <w:rsid w:val="0063070D"/>
    <w:rsid w:val="0063380D"/>
    <w:rsid w:val="00633EB5"/>
    <w:rsid w:val="0063521D"/>
    <w:rsid w:val="00636086"/>
    <w:rsid w:val="0064025F"/>
    <w:rsid w:val="0064041D"/>
    <w:rsid w:val="00640630"/>
    <w:rsid w:val="0064178D"/>
    <w:rsid w:val="006418F9"/>
    <w:rsid w:val="0064244D"/>
    <w:rsid w:val="0064299F"/>
    <w:rsid w:val="00642C6B"/>
    <w:rsid w:val="006436BE"/>
    <w:rsid w:val="00644C4D"/>
    <w:rsid w:val="006479AB"/>
    <w:rsid w:val="0065015E"/>
    <w:rsid w:val="0065047F"/>
    <w:rsid w:val="006507F4"/>
    <w:rsid w:val="0065080D"/>
    <w:rsid w:val="0065180C"/>
    <w:rsid w:val="00652CA0"/>
    <w:rsid w:val="00652E7C"/>
    <w:rsid w:val="00653842"/>
    <w:rsid w:val="00654204"/>
    <w:rsid w:val="006551F1"/>
    <w:rsid w:val="00655ADC"/>
    <w:rsid w:val="00655E10"/>
    <w:rsid w:val="00656A57"/>
    <w:rsid w:val="00656F28"/>
    <w:rsid w:val="00657407"/>
    <w:rsid w:val="00657857"/>
    <w:rsid w:val="006579F5"/>
    <w:rsid w:val="0066084C"/>
    <w:rsid w:val="0066101C"/>
    <w:rsid w:val="00661C82"/>
    <w:rsid w:val="0066217F"/>
    <w:rsid w:val="006627BE"/>
    <w:rsid w:val="00663181"/>
    <w:rsid w:val="00663197"/>
    <w:rsid w:val="00663263"/>
    <w:rsid w:val="00663865"/>
    <w:rsid w:val="00664C5D"/>
    <w:rsid w:val="00664EA6"/>
    <w:rsid w:val="00665126"/>
    <w:rsid w:val="00667442"/>
    <w:rsid w:val="00667D4A"/>
    <w:rsid w:val="0067081D"/>
    <w:rsid w:val="00670919"/>
    <w:rsid w:val="00670C93"/>
    <w:rsid w:val="00670D9E"/>
    <w:rsid w:val="006713EF"/>
    <w:rsid w:val="0067140D"/>
    <w:rsid w:val="00671CAA"/>
    <w:rsid w:val="00671D6A"/>
    <w:rsid w:val="0067206E"/>
    <w:rsid w:val="006720D1"/>
    <w:rsid w:val="00672F27"/>
    <w:rsid w:val="00674862"/>
    <w:rsid w:val="00674963"/>
    <w:rsid w:val="00676785"/>
    <w:rsid w:val="00677042"/>
    <w:rsid w:val="00677FB1"/>
    <w:rsid w:val="00680179"/>
    <w:rsid w:val="006814F7"/>
    <w:rsid w:val="00681B9B"/>
    <w:rsid w:val="0068217C"/>
    <w:rsid w:val="006828AB"/>
    <w:rsid w:val="0068346E"/>
    <w:rsid w:val="006857FA"/>
    <w:rsid w:val="00686A81"/>
    <w:rsid w:val="00687B92"/>
    <w:rsid w:val="00687E2B"/>
    <w:rsid w:val="00690A48"/>
    <w:rsid w:val="00691851"/>
    <w:rsid w:val="00692598"/>
    <w:rsid w:val="00693812"/>
    <w:rsid w:val="00693EDD"/>
    <w:rsid w:val="00696075"/>
    <w:rsid w:val="00696094"/>
    <w:rsid w:val="006960FB"/>
    <w:rsid w:val="00696827"/>
    <w:rsid w:val="00697359"/>
    <w:rsid w:val="006A1073"/>
    <w:rsid w:val="006A33A9"/>
    <w:rsid w:val="006A439A"/>
    <w:rsid w:val="006A4544"/>
    <w:rsid w:val="006A4C05"/>
    <w:rsid w:val="006A5AF7"/>
    <w:rsid w:val="006A5E3F"/>
    <w:rsid w:val="006A72BC"/>
    <w:rsid w:val="006B0167"/>
    <w:rsid w:val="006B105D"/>
    <w:rsid w:val="006B229F"/>
    <w:rsid w:val="006B2446"/>
    <w:rsid w:val="006B341F"/>
    <w:rsid w:val="006B3790"/>
    <w:rsid w:val="006B4467"/>
    <w:rsid w:val="006B459E"/>
    <w:rsid w:val="006B4C78"/>
    <w:rsid w:val="006B5298"/>
    <w:rsid w:val="006B6D42"/>
    <w:rsid w:val="006B7028"/>
    <w:rsid w:val="006B74BE"/>
    <w:rsid w:val="006B79F1"/>
    <w:rsid w:val="006C0FF8"/>
    <w:rsid w:val="006C1932"/>
    <w:rsid w:val="006C1AC1"/>
    <w:rsid w:val="006C1C7C"/>
    <w:rsid w:val="006C1E6F"/>
    <w:rsid w:val="006C3128"/>
    <w:rsid w:val="006C3702"/>
    <w:rsid w:val="006C44FC"/>
    <w:rsid w:val="006C4ABB"/>
    <w:rsid w:val="006C5581"/>
    <w:rsid w:val="006C55D4"/>
    <w:rsid w:val="006C6566"/>
    <w:rsid w:val="006C68F9"/>
    <w:rsid w:val="006D1E5A"/>
    <w:rsid w:val="006D1F3D"/>
    <w:rsid w:val="006D203F"/>
    <w:rsid w:val="006D5335"/>
    <w:rsid w:val="006D6C5A"/>
    <w:rsid w:val="006D771C"/>
    <w:rsid w:val="006E0D33"/>
    <w:rsid w:val="006E131A"/>
    <w:rsid w:val="006E1727"/>
    <w:rsid w:val="006E1FD1"/>
    <w:rsid w:val="006E21F6"/>
    <w:rsid w:val="006E3238"/>
    <w:rsid w:val="006E332A"/>
    <w:rsid w:val="006E34F1"/>
    <w:rsid w:val="006E37A6"/>
    <w:rsid w:val="006E38A9"/>
    <w:rsid w:val="006E517B"/>
    <w:rsid w:val="006E5DC0"/>
    <w:rsid w:val="006E715A"/>
    <w:rsid w:val="006E7B87"/>
    <w:rsid w:val="006F0726"/>
    <w:rsid w:val="006F164D"/>
    <w:rsid w:val="006F1A81"/>
    <w:rsid w:val="006F1EAB"/>
    <w:rsid w:val="006F2189"/>
    <w:rsid w:val="006F4355"/>
    <w:rsid w:val="006F444F"/>
    <w:rsid w:val="006F4D36"/>
    <w:rsid w:val="006F5039"/>
    <w:rsid w:val="006F693C"/>
    <w:rsid w:val="006F7592"/>
    <w:rsid w:val="006F769A"/>
    <w:rsid w:val="006F7EA5"/>
    <w:rsid w:val="00700387"/>
    <w:rsid w:val="007021A3"/>
    <w:rsid w:val="0070362C"/>
    <w:rsid w:val="0070381F"/>
    <w:rsid w:val="0070497D"/>
    <w:rsid w:val="00704A7E"/>
    <w:rsid w:val="00704C6E"/>
    <w:rsid w:val="00705D2A"/>
    <w:rsid w:val="00711BC3"/>
    <w:rsid w:val="00712E71"/>
    <w:rsid w:val="00713CB5"/>
    <w:rsid w:val="00713E86"/>
    <w:rsid w:val="00713FAE"/>
    <w:rsid w:val="007144E9"/>
    <w:rsid w:val="007151A3"/>
    <w:rsid w:val="00716401"/>
    <w:rsid w:val="007169FA"/>
    <w:rsid w:val="00717118"/>
    <w:rsid w:val="00717592"/>
    <w:rsid w:val="00720211"/>
    <w:rsid w:val="00720337"/>
    <w:rsid w:val="00720F8D"/>
    <w:rsid w:val="00721145"/>
    <w:rsid w:val="00721612"/>
    <w:rsid w:val="00722597"/>
    <w:rsid w:val="00722615"/>
    <w:rsid w:val="00723B61"/>
    <w:rsid w:val="00724D4D"/>
    <w:rsid w:val="00724EA3"/>
    <w:rsid w:val="007251C6"/>
    <w:rsid w:val="00725D1E"/>
    <w:rsid w:val="00726162"/>
    <w:rsid w:val="0072776A"/>
    <w:rsid w:val="007277DE"/>
    <w:rsid w:val="00730267"/>
    <w:rsid w:val="00730322"/>
    <w:rsid w:val="00730F5E"/>
    <w:rsid w:val="00731388"/>
    <w:rsid w:val="007314B9"/>
    <w:rsid w:val="00731D44"/>
    <w:rsid w:val="00732F81"/>
    <w:rsid w:val="00734A2C"/>
    <w:rsid w:val="00734A54"/>
    <w:rsid w:val="00735352"/>
    <w:rsid w:val="007356E5"/>
    <w:rsid w:val="00735F19"/>
    <w:rsid w:val="0073734D"/>
    <w:rsid w:val="007376F3"/>
    <w:rsid w:val="00737915"/>
    <w:rsid w:val="00740151"/>
    <w:rsid w:val="00740406"/>
    <w:rsid w:val="00740E40"/>
    <w:rsid w:val="007410F0"/>
    <w:rsid w:val="0074167B"/>
    <w:rsid w:val="007418A0"/>
    <w:rsid w:val="0074211B"/>
    <w:rsid w:val="00742A19"/>
    <w:rsid w:val="00742F82"/>
    <w:rsid w:val="00743387"/>
    <w:rsid w:val="00744438"/>
    <w:rsid w:val="00744EE8"/>
    <w:rsid w:val="007460FA"/>
    <w:rsid w:val="00747583"/>
    <w:rsid w:val="00747CBC"/>
    <w:rsid w:val="007510B2"/>
    <w:rsid w:val="007518EF"/>
    <w:rsid w:val="00751DBB"/>
    <w:rsid w:val="00752B09"/>
    <w:rsid w:val="007532CF"/>
    <w:rsid w:val="007535AF"/>
    <w:rsid w:val="00753F04"/>
    <w:rsid w:val="007546B1"/>
    <w:rsid w:val="00754A45"/>
    <w:rsid w:val="00755851"/>
    <w:rsid w:val="007559BD"/>
    <w:rsid w:val="00756901"/>
    <w:rsid w:val="00756AFB"/>
    <w:rsid w:val="00756DA8"/>
    <w:rsid w:val="00760016"/>
    <w:rsid w:val="007605FD"/>
    <w:rsid w:val="00761C19"/>
    <w:rsid w:val="0076249B"/>
    <w:rsid w:val="00762EFB"/>
    <w:rsid w:val="0076401C"/>
    <w:rsid w:val="0076497F"/>
    <w:rsid w:val="00764FA8"/>
    <w:rsid w:val="00766FD6"/>
    <w:rsid w:val="00770027"/>
    <w:rsid w:val="00770C51"/>
    <w:rsid w:val="007719EE"/>
    <w:rsid w:val="00771B65"/>
    <w:rsid w:val="00774592"/>
    <w:rsid w:val="00774A47"/>
    <w:rsid w:val="0077598C"/>
    <w:rsid w:val="00775AD0"/>
    <w:rsid w:val="00775E93"/>
    <w:rsid w:val="00775EB3"/>
    <w:rsid w:val="00776F37"/>
    <w:rsid w:val="00776FFD"/>
    <w:rsid w:val="00777BC8"/>
    <w:rsid w:val="0078143A"/>
    <w:rsid w:val="00781BE0"/>
    <w:rsid w:val="00781FA9"/>
    <w:rsid w:val="007822E8"/>
    <w:rsid w:val="00783099"/>
    <w:rsid w:val="00783140"/>
    <w:rsid w:val="00784D4F"/>
    <w:rsid w:val="00785029"/>
    <w:rsid w:val="007853CC"/>
    <w:rsid w:val="00785CB0"/>
    <w:rsid w:val="0078755B"/>
    <w:rsid w:val="0079086B"/>
    <w:rsid w:val="00791349"/>
    <w:rsid w:val="00792211"/>
    <w:rsid w:val="0079235E"/>
    <w:rsid w:val="00792518"/>
    <w:rsid w:val="007928D0"/>
    <w:rsid w:val="00792BCF"/>
    <w:rsid w:val="00792E79"/>
    <w:rsid w:val="00793214"/>
    <w:rsid w:val="007932B1"/>
    <w:rsid w:val="00793849"/>
    <w:rsid w:val="00794688"/>
    <w:rsid w:val="00796899"/>
    <w:rsid w:val="007968FB"/>
    <w:rsid w:val="00796CBE"/>
    <w:rsid w:val="0079732F"/>
    <w:rsid w:val="00797497"/>
    <w:rsid w:val="007977D1"/>
    <w:rsid w:val="00797BDA"/>
    <w:rsid w:val="007A0311"/>
    <w:rsid w:val="007A08F4"/>
    <w:rsid w:val="007A1412"/>
    <w:rsid w:val="007A19B9"/>
    <w:rsid w:val="007A1DE3"/>
    <w:rsid w:val="007A4069"/>
    <w:rsid w:val="007A5076"/>
    <w:rsid w:val="007A5E98"/>
    <w:rsid w:val="007A6393"/>
    <w:rsid w:val="007A6B28"/>
    <w:rsid w:val="007A6C72"/>
    <w:rsid w:val="007A78A8"/>
    <w:rsid w:val="007A7B68"/>
    <w:rsid w:val="007B07CD"/>
    <w:rsid w:val="007B129F"/>
    <w:rsid w:val="007B18CF"/>
    <w:rsid w:val="007B3441"/>
    <w:rsid w:val="007B4318"/>
    <w:rsid w:val="007B575C"/>
    <w:rsid w:val="007B6177"/>
    <w:rsid w:val="007B73F8"/>
    <w:rsid w:val="007B7F4A"/>
    <w:rsid w:val="007C0A4E"/>
    <w:rsid w:val="007C110E"/>
    <w:rsid w:val="007C178D"/>
    <w:rsid w:val="007C18F9"/>
    <w:rsid w:val="007C2504"/>
    <w:rsid w:val="007C384E"/>
    <w:rsid w:val="007C3ADB"/>
    <w:rsid w:val="007C3E9D"/>
    <w:rsid w:val="007C4B93"/>
    <w:rsid w:val="007C5360"/>
    <w:rsid w:val="007C6442"/>
    <w:rsid w:val="007C75CF"/>
    <w:rsid w:val="007C783B"/>
    <w:rsid w:val="007C7C13"/>
    <w:rsid w:val="007D077C"/>
    <w:rsid w:val="007D185F"/>
    <w:rsid w:val="007D1C3C"/>
    <w:rsid w:val="007D1CAE"/>
    <w:rsid w:val="007D457C"/>
    <w:rsid w:val="007D46CA"/>
    <w:rsid w:val="007D4DB4"/>
    <w:rsid w:val="007D56F4"/>
    <w:rsid w:val="007D5DD8"/>
    <w:rsid w:val="007D693E"/>
    <w:rsid w:val="007D7EC8"/>
    <w:rsid w:val="007E0FFE"/>
    <w:rsid w:val="007E1E9A"/>
    <w:rsid w:val="007E1F65"/>
    <w:rsid w:val="007E2D91"/>
    <w:rsid w:val="007E46EA"/>
    <w:rsid w:val="007E4C81"/>
    <w:rsid w:val="007E4C8C"/>
    <w:rsid w:val="007E4DC5"/>
    <w:rsid w:val="007E4DED"/>
    <w:rsid w:val="007E5F41"/>
    <w:rsid w:val="007E6C60"/>
    <w:rsid w:val="007E6FE2"/>
    <w:rsid w:val="007E769E"/>
    <w:rsid w:val="007F149A"/>
    <w:rsid w:val="007F14AA"/>
    <w:rsid w:val="007F161B"/>
    <w:rsid w:val="007F1BA4"/>
    <w:rsid w:val="007F264B"/>
    <w:rsid w:val="007F2D60"/>
    <w:rsid w:val="007F3D56"/>
    <w:rsid w:val="007F4041"/>
    <w:rsid w:val="007F4406"/>
    <w:rsid w:val="007F4ED5"/>
    <w:rsid w:val="007F64D9"/>
    <w:rsid w:val="007F66E0"/>
    <w:rsid w:val="008000E7"/>
    <w:rsid w:val="0080039C"/>
    <w:rsid w:val="00800457"/>
    <w:rsid w:val="00800792"/>
    <w:rsid w:val="00801078"/>
    <w:rsid w:val="0080113D"/>
    <w:rsid w:val="008023B8"/>
    <w:rsid w:val="00802494"/>
    <w:rsid w:val="008057AF"/>
    <w:rsid w:val="00805B70"/>
    <w:rsid w:val="00805D95"/>
    <w:rsid w:val="0080784E"/>
    <w:rsid w:val="00807F70"/>
    <w:rsid w:val="00810DDE"/>
    <w:rsid w:val="0081158D"/>
    <w:rsid w:val="00811B01"/>
    <w:rsid w:val="00812155"/>
    <w:rsid w:val="008124CA"/>
    <w:rsid w:val="00814C8D"/>
    <w:rsid w:val="0081513A"/>
    <w:rsid w:val="008168C7"/>
    <w:rsid w:val="00817422"/>
    <w:rsid w:val="008204A5"/>
    <w:rsid w:val="00820814"/>
    <w:rsid w:val="00820D7B"/>
    <w:rsid w:val="00821BB5"/>
    <w:rsid w:val="008226EC"/>
    <w:rsid w:val="008229DC"/>
    <w:rsid w:val="00822A3E"/>
    <w:rsid w:val="00822DB6"/>
    <w:rsid w:val="00823369"/>
    <w:rsid w:val="00823F84"/>
    <w:rsid w:val="008243C2"/>
    <w:rsid w:val="00824D6F"/>
    <w:rsid w:val="00824DEC"/>
    <w:rsid w:val="00825CFD"/>
    <w:rsid w:val="00826727"/>
    <w:rsid w:val="00826AB5"/>
    <w:rsid w:val="00826D6F"/>
    <w:rsid w:val="0082709B"/>
    <w:rsid w:val="00827CDE"/>
    <w:rsid w:val="00830A74"/>
    <w:rsid w:val="00830C7E"/>
    <w:rsid w:val="00830E3C"/>
    <w:rsid w:val="00830F94"/>
    <w:rsid w:val="00831CD9"/>
    <w:rsid w:val="00832AA8"/>
    <w:rsid w:val="008339BB"/>
    <w:rsid w:val="00836CCE"/>
    <w:rsid w:val="00836EE7"/>
    <w:rsid w:val="0083715B"/>
    <w:rsid w:val="0083753E"/>
    <w:rsid w:val="00840D5D"/>
    <w:rsid w:val="00841043"/>
    <w:rsid w:val="008414FD"/>
    <w:rsid w:val="008418B3"/>
    <w:rsid w:val="008420CB"/>
    <w:rsid w:val="008423F6"/>
    <w:rsid w:val="0084269D"/>
    <w:rsid w:val="0084279D"/>
    <w:rsid w:val="00842C5A"/>
    <w:rsid w:val="00842FCC"/>
    <w:rsid w:val="0084453A"/>
    <w:rsid w:val="0084495F"/>
    <w:rsid w:val="00844C45"/>
    <w:rsid w:val="00845614"/>
    <w:rsid w:val="00845FA8"/>
    <w:rsid w:val="00846A11"/>
    <w:rsid w:val="00846D5E"/>
    <w:rsid w:val="00850B28"/>
    <w:rsid w:val="00851D72"/>
    <w:rsid w:val="00853035"/>
    <w:rsid w:val="00853397"/>
    <w:rsid w:val="00853758"/>
    <w:rsid w:val="00853A92"/>
    <w:rsid w:val="00854908"/>
    <w:rsid w:val="00854AB2"/>
    <w:rsid w:val="008557EA"/>
    <w:rsid w:val="008567A4"/>
    <w:rsid w:val="00857FA3"/>
    <w:rsid w:val="00860A2D"/>
    <w:rsid w:val="00860EA4"/>
    <w:rsid w:val="0086154D"/>
    <w:rsid w:val="0086178B"/>
    <w:rsid w:val="00861814"/>
    <w:rsid w:val="008618EF"/>
    <w:rsid w:val="0086268A"/>
    <w:rsid w:val="008626F5"/>
    <w:rsid w:val="00863FAB"/>
    <w:rsid w:val="00864AAA"/>
    <w:rsid w:val="00864C46"/>
    <w:rsid w:val="008650CB"/>
    <w:rsid w:val="00866265"/>
    <w:rsid w:val="0087043A"/>
    <w:rsid w:val="00873E9B"/>
    <w:rsid w:val="008743A4"/>
    <w:rsid w:val="008743A6"/>
    <w:rsid w:val="00874CB1"/>
    <w:rsid w:val="008752CF"/>
    <w:rsid w:val="00875674"/>
    <w:rsid w:val="00875BBF"/>
    <w:rsid w:val="00876C24"/>
    <w:rsid w:val="008804BB"/>
    <w:rsid w:val="00881E46"/>
    <w:rsid w:val="00883A13"/>
    <w:rsid w:val="00883C08"/>
    <w:rsid w:val="00883CED"/>
    <w:rsid w:val="00883F0D"/>
    <w:rsid w:val="00883F1D"/>
    <w:rsid w:val="00885070"/>
    <w:rsid w:val="00885CF0"/>
    <w:rsid w:val="00885FDB"/>
    <w:rsid w:val="00886201"/>
    <w:rsid w:val="0088644B"/>
    <w:rsid w:val="0088669F"/>
    <w:rsid w:val="00886BF2"/>
    <w:rsid w:val="008876C6"/>
    <w:rsid w:val="00887824"/>
    <w:rsid w:val="008879D9"/>
    <w:rsid w:val="00887CC3"/>
    <w:rsid w:val="008909F8"/>
    <w:rsid w:val="00891708"/>
    <w:rsid w:val="00893150"/>
    <w:rsid w:val="00893292"/>
    <w:rsid w:val="008933DE"/>
    <w:rsid w:val="008935E4"/>
    <w:rsid w:val="008936CB"/>
    <w:rsid w:val="008941AC"/>
    <w:rsid w:val="008A0565"/>
    <w:rsid w:val="008A0DD4"/>
    <w:rsid w:val="008A10AF"/>
    <w:rsid w:val="008A1FD8"/>
    <w:rsid w:val="008A222C"/>
    <w:rsid w:val="008A231D"/>
    <w:rsid w:val="008A2EAD"/>
    <w:rsid w:val="008A3656"/>
    <w:rsid w:val="008A3727"/>
    <w:rsid w:val="008A38B4"/>
    <w:rsid w:val="008A4E58"/>
    <w:rsid w:val="008A5116"/>
    <w:rsid w:val="008A59E9"/>
    <w:rsid w:val="008A76D0"/>
    <w:rsid w:val="008B04BA"/>
    <w:rsid w:val="008B10C9"/>
    <w:rsid w:val="008B122C"/>
    <w:rsid w:val="008B1B4E"/>
    <w:rsid w:val="008B221A"/>
    <w:rsid w:val="008B277F"/>
    <w:rsid w:val="008B3E38"/>
    <w:rsid w:val="008B4DCA"/>
    <w:rsid w:val="008B5549"/>
    <w:rsid w:val="008B5B05"/>
    <w:rsid w:val="008B61FE"/>
    <w:rsid w:val="008B662D"/>
    <w:rsid w:val="008B6C5A"/>
    <w:rsid w:val="008B77ED"/>
    <w:rsid w:val="008C0582"/>
    <w:rsid w:val="008C06DD"/>
    <w:rsid w:val="008C0C0E"/>
    <w:rsid w:val="008C2861"/>
    <w:rsid w:val="008C2D2D"/>
    <w:rsid w:val="008C3BF9"/>
    <w:rsid w:val="008C3C6B"/>
    <w:rsid w:val="008C5987"/>
    <w:rsid w:val="008C5C94"/>
    <w:rsid w:val="008C5D4D"/>
    <w:rsid w:val="008C62E8"/>
    <w:rsid w:val="008C6B02"/>
    <w:rsid w:val="008C7B52"/>
    <w:rsid w:val="008D0A06"/>
    <w:rsid w:val="008D0AC1"/>
    <w:rsid w:val="008D0F80"/>
    <w:rsid w:val="008D242F"/>
    <w:rsid w:val="008D248C"/>
    <w:rsid w:val="008D29B1"/>
    <w:rsid w:val="008D3C55"/>
    <w:rsid w:val="008D3FC6"/>
    <w:rsid w:val="008D432F"/>
    <w:rsid w:val="008D51D8"/>
    <w:rsid w:val="008D5E57"/>
    <w:rsid w:val="008D6F9D"/>
    <w:rsid w:val="008D772F"/>
    <w:rsid w:val="008D79D5"/>
    <w:rsid w:val="008E0C62"/>
    <w:rsid w:val="008E17AC"/>
    <w:rsid w:val="008E1F56"/>
    <w:rsid w:val="008E1FAC"/>
    <w:rsid w:val="008E23D7"/>
    <w:rsid w:val="008E24D5"/>
    <w:rsid w:val="008E273C"/>
    <w:rsid w:val="008E3166"/>
    <w:rsid w:val="008E337B"/>
    <w:rsid w:val="008E3B90"/>
    <w:rsid w:val="008E3BF3"/>
    <w:rsid w:val="008E3CA9"/>
    <w:rsid w:val="008E3CF6"/>
    <w:rsid w:val="008E4F23"/>
    <w:rsid w:val="008E54A3"/>
    <w:rsid w:val="008E5FFC"/>
    <w:rsid w:val="008E739F"/>
    <w:rsid w:val="008F0198"/>
    <w:rsid w:val="008F0E44"/>
    <w:rsid w:val="008F2018"/>
    <w:rsid w:val="008F2443"/>
    <w:rsid w:val="008F2964"/>
    <w:rsid w:val="008F2DB8"/>
    <w:rsid w:val="008F3021"/>
    <w:rsid w:val="008F3418"/>
    <w:rsid w:val="008F3881"/>
    <w:rsid w:val="008F3B99"/>
    <w:rsid w:val="008F3CC8"/>
    <w:rsid w:val="008F4943"/>
    <w:rsid w:val="008F4AA0"/>
    <w:rsid w:val="008F4B74"/>
    <w:rsid w:val="008F5726"/>
    <w:rsid w:val="008F5D46"/>
    <w:rsid w:val="008F7500"/>
    <w:rsid w:val="009001B4"/>
    <w:rsid w:val="00902780"/>
    <w:rsid w:val="00902B45"/>
    <w:rsid w:val="00905F63"/>
    <w:rsid w:val="009074A3"/>
    <w:rsid w:val="00907680"/>
    <w:rsid w:val="00907973"/>
    <w:rsid w:val="00907B0B"/>
    <w:rsid w:val="00907FB1"/>
    <w:rsid w:val="00911478"/>
    <w:rsid w:val="00911B8B"/>
    <w:rsid w:val="00911C7B"/>
    <w:rsid w:val="00911DCB"/>
    <w:rsid w:val="00911F22"/>
    <w:rsid w:val="0091249F"/>
    <w:rsid w:val="00912526"/>
    <w:rsid w:val="00912B9B"/>
    <w:rsid w:val="00912E31"/>
    <w:rsid w:val="009134D4"/>
    <w:rsid w:val="00913750"/>
    <w:rsid w:val="00913B54"/>
    <w:rsid w:val="00914A6D"/>
    <w:rsid w:val="0091582C"/>
    <w:rsid w:val="0091596F"/>
    <w:rsid w:val="00916DF5"/>
    <w:rsid w:val="0091709C"/>
    <w:rsid w:val="00917239"/>
    <w:rsid w:val="0091760C"/>
    <w:rsid w:val="00917AF3"/>
    <w:rsid w:val="0092019B"/>
    <w:rsid w:val="00920B8F"/>
    <w:rsid w:val="0092103F"/>
    <w:rsid w:val="00922062"/>
    <w:rsid w:val="009221F7"/>
    <w:rsid w:val="00923085"/>
    <w:rsid w:val="00923CB0"/>
    <w:rsid w:val="00924168"/>
    <w:rsid w:val="00924DD3"/>
    <w:rsid w:val="00925923"/>
    <w:rsid w:val="00926CD8"/>
    <w:rsid w:val="00927A28"/>
    <w:rsid w:val="00931344"/>
    <w:rsid w:val="00931943"/>
    <w:rsid w:val="00932643"/>
    <w:rsid w:val="0093301B"/>
    <w:rsid w:val="00933639"/>
    <w:rsid w:val="009339C2"/>
    <w:rsid w:val="00933BA6"/>
    <w:rsid w:val="00933DAD"/>
    <w:rsid w:val="00934336"/>
    <w:rsid w:val="00934E43"/>
    <w:rsid w:val="00935957"/>
    <w:rsid w:val="009374E8"/>
    <w:rsid w:val="009404CE"/>
    <w:rsid w:val="00940C09"/>
    <w:rsid w:val="00941038"/>
    <w:rsid w:val="00941B55"/>
    <w:rsid w:val="00942A6B"/>
    <w:rsid w:val="00942C63"/>
    <w:rsid w:val="00942C86"/>
    <w:rsid w:val="00942EB9"/>
    <w:rsid w:val="009434FC"/>
    <w:rsid w:val="00944ED3"/>
    <w:rsid w:val="00945465"/>
    <w:rsid w:val="00947122"/>
    <w:rsid w:val="00950047"/>
    <w:rsid w:val="00950FD7"/>
    <w:rsid w:val="009511F2"/>
    <w:rsid w:val="00951256"/>
    <w:rsid w:val="00951E74"/>
    <w:rsid w:val="00952201"/>
    <w:rsid w:val="00952242"/>
    <w:rsid w:val="009523CD"/>
    <w:rsid w:val="00952626"/>
    <w:rsid w:val="00952CC4"/>
    <w:rsid w:val="00952E1C"/>
    <w:rsid w:val="00952FA4"/>
    <w:rsid w:val="009542A5"/>
    <w:rsid w:val="00954891"/>
    <w:rsid w:val="00954AB7"/>
    <w:rsid w:val="00954DE3"/>
    <w:rsid w:val="00956E55"/>
    <w:rsid w:val="0095716E"/>
    <w:rsid w:val="00957751"/>
    <w:rsid w:val="009609F5"/>
    <w:rsid w:val="00960D9E"/>
    <w:rsid w:val="00962E1E"/>
    <w:rsid w:val="00964554"/>
    <w:rsid w:val="009649FC"/>
    <w:rsid w:val="009650F1"/>
    <w:rsid w:val="00965862"/>
    <w:rsid w:val="009663F5"/>
    <w:rsid w:val="00966689"/>
    <w:rsid w:val="00966B16"/>
    <w:rsid w:val="00967562"/>
    <w:rsid w:val="0096777F"/>
    <w:rsid w:val="00967D54"/>
    <w:rsid w:val="009717F7"/>
    <w:rsid w:val="0097235D"/>
    <w:rsid w:val="0097257C"/>
    <w:rsid w:val="00973174"/>
    <w:rsid w:val="00973DAC"/>
    <w:rsid w:val="00974B59"/>
    <w:rsid w:val="00974F27"/>
    <w:rsid w:val="0097573D"/>
    <w:rsid w:val="00976723"/>
    <w:rsid w:val="009769B9"/>
    <w:rsid w:val="00976A19"/>
    <w:rsid w:val="00976A7E"/>
    <w:rsid w:val="00976E47"/>
    <w:rsid w:val="00977D62"/>
    <w:rsid w:val="00977D84"/>
    <w:rsid w:val="00977DBC"/>
    <w:rsid w:val="009802F5"/>
    <w:rsid w:val="00980FD6"/>
    <w:rsid w:val="009811B4"/>
    <w:rsid w:val="00982F95"/>
    <w:rsid w:val="00983474"/>
    <w:rsid w:val="0098545D"/>
    <w:rsid w:val="00985877"/>
    <w:rsid w:val="00985992"/>
    <w:rsid w:val="00985FA9"/>
    <w:rsid w:val="0098786A"/>
    <w:rsid w:val="009909D9"/>
    <w:rsid w:val="009911C2"/>
    <w:rsid w:val="0099388F"/>
    <w:rsid w:val="009938ED"/>
    <w:rsid w:val="00993E41"/>
    <w:rsid w:val="00994131"/>
    <w:rsid w:val="009950B3"/>
    <w:rsid w:val="009957C2"/>
    <w:rsid w:val="00996D86"/>
    <w:rsid w:val="00996DA7"/>
    <w:rsid w:val="0099746B"/>
    <w:rsid w:val="009974B2"/>
    <w:rsid w:val="00997585"/>
    <w:rsid w:val="009978D8"/>
    <w:rsid w:val="009A007C"/>
    <w:rsid w:val="009A0B7E"/>
    <w:rsid w:val="009A1261"/>
    <w:rsid w:val="009A1FC4"/>
    <w:rsid w:val="009A202B"/>
    <w:rsid w:val="009A2635"/>
    <w:rsid w:val="009A30EF"/>
    <w:rsid w:val="009A3C7B"/>
    <w:rsid w:val="009A3FA5"/>
    <w:rsid w:val="009A6658"/>
    <w:rsid w:val="009A677A"/>
    <w:rsid w:val="009A69E5"/>
    <w:rsid w:val="009A6CB8"/>
    <w:rsid w:val="009A6FC9"/>
    <w:rsid w:val="009B00CF"/>
    <w:rsid w:val="009B08BD"/>
    <w:rsid w:val="009B0E89"/>
    <w:rsid w:val="009B2BC0"/>
    <w:rsid w:val="009B2E84"/>
    <w:rsid w:val="009B3DE5"/>
    <w:rsid w:val="009B47E5"/>
    <w:rsid w:val="009B613D"/>
    <w:rsid w:val="009B6AA7"/>
    <w:rsid w:val="009B6EEF"/>
    <w:rsid w:val="009B7638"/>
    <w:rsid w:val="009C125C"/>
    <w:rsid w:val="009C2159"/>
    <w:rsid w:val="009C276F"/>
    <w:rsid w:val="009C4270"/>
    <w:rsid w:val="009C47AD"/>
    <w:rsid w:val="009C4BFC"/>
    <w:rsid w:val="009C54AD"/>
    <w:rsid w:val="009C609B"/>
    <w:rsid w:val="009C784C"/>
    <w:rsid w:val="009D001E"/>
    <w:rsid w:val="009D11C0"/>
    <w:rsid w:val="009D137B"/>
    <w:rsid w:val="009D1A53"/>
    <w:rsid w:val="009D1A6C"/>
    <w:rsid w:val="009D1B0E"/>
    <w:rsid w:val="009D1FA2"/>
    <w:rsid w:val="009D24B7"/>
    <w:rsid w:val="009D4859"/>
    <w:rsid w:val="009D4B36"/>
    <w:rsid w:val="009D50EB"/>
    <w:rsid w:val="009D6478"/>
    <w:rsid w:val="009D6B68"/>
    <w:rsid w:val="009D737F"/>
    <w:rsid w:val="009D76BC"/>
    <w:rsid w:val="009E0973"/>
    <w:rsid w:val="009E14E9"/>
    <w:rsid w:val="009E18C5"/>
    <w:rsid w:val="009E21E4"/>
    <w:rsid w:val="009E235A"/>
    <w:rsid w:val="009E28F8"/>
    <w:rsid w:val="009E2A56"/>
    <w:rsid w:val="009E3284"/>
    <w:rsid w:val="009E3372"/>
    <w:rsid w:val="009E4736"/>
    <w:rsid w:val="009E6051"/>
    <w:rsid w:val="009E64F1"/>
    <w:rsid w:val="009E6FDE"/>
    <w:rsid w:val="009E7534"/>
    <w:rsid w:val="009E7A45"/>
    <w:rsid w:val="009E7DD2"/>
    <w:rsid w:val="009F10E4"/>
    <w:rsid w:val="009F1D86"/>
    <w:rsid w:val="009F1FC9"/>
    <w:rsid w:val="009F2A60"/>
    <w:rsid w:val="009F368B"/>
    <w:rsid w:val="009F369D"/>
    <w:rsid w:val="009F43BE"/>
    <w:rsid w:val="009F45B9"/>
    <w:rsid w:val="009F4D15"/>
    <w:rsid w:val="009F5080"/>
    <w:rsid w:val="009F59E1"/>
    <w:rsid w:val="009F5AF4"/>
    <w:rsid w:val="00A0005F"/>
    <w:rsid w:val="00A00864"/>
    <w:rsid w:val="00A016FA"/>
    <w:rsid w:val="00A02E4B"/>
    <w:rsid w:val="00A0355E"/>
    <w:rsid w:val="00A03C6C"/>
    <w:rsid w:val="00A0419E"/>
    <w:rsid w:val="00A05C56"/>
    <w:rsid w:val="00A062F1"/>
    <w:rsid w:val="00A0680E"/>
    <w:rsid w:val="00A06964"/>
    <w:rsid w:val="00A0742B"/>
    <w:rsid w:val="00A10278"/>
    <w:rsid w:val="00A10BC9"/>
    <w:rsid w:val="00A10F5F"/>
    <w:rsid w:val="00A114D9"/>
    <w:rsid w:val="00A11AD5"/>
    <w:rsid w:val="00A11D2D"/>
    <w:rsid w:val="00A12539"/>
    <w:rsid w:val="00A127A7"/>
    <w:rsid w:val="00A12CB0"/>
    <w:rsid w:val="00A13286"/>
    <w:rsid w:val="00A132BA"/>
    <w:rsid w:val="00A13AA4"/>
    <w:rsid w:val="00A20FAE"/>
    <w:rsid w:val="00A215B3"/>
    <w:rsid w:val="00A21662"/>
    <w:rsid w:val="00A228B9"/>
    <w:rsid w:val="00A228D0"/>
    <w:rsid w:val="00A22B12"/>
    <w:rsid w:val="00A22B50"/>
    <w:rsid w:val="00A2574E"/>
    <w:rsid w:val="00A25AF8"/>
    <w:rsid w:val="00A25CA0"/>
    <w:rsid w:val="00A2606E"/>
    <w:rsid w:val="00A27147"/>
    <w:rsid w:val="00A278FE"/>
    <w:rsid w:val="00A27C18"/>
    <w:rsid w:val="00A30CB9"/>
    <w:rsid w:val="00A344FE"/>
    <w:rsid w:val="00A345C8"/>
    <w:rsid w:val="00A35B78"/>
    <w:rsid w:val="00A37804"/>
    <w:rsid w:val="00A37908"/>
    <w:rsid w:val="00A37A1B"/>
    <w:rsid w:val="00A40A84"/>
    <w:rsid w:val="00A4166D"/>
    <w:rsid w:val="00A416B8"/>
    <w:rsid w:val="00A432F7"/>
    <w:rsid w:val="00A4351C"/>
    <w:rsid w:val="00A43D2E"/>
    <w:rsid w:val="00A44445"/>
    <w:rsid w:val="00A445D0"/>
    <w:rsid w:val="00A4668B"/>
    <w:rsid w:val="00A46878"/>
    <w:rsid w:val="00A468BF"/>
    <w:rsid w:val="00A47000"/>
    <w:rsid w:val="00A47020"/>
    <w:rsid w:val="00A50239"/>
    <w:rsid w:val="00A5040A"/>
    <w:rsid w:val="00A505AE"/>
    <w:rsid w:val="00A505BF"/>
    <w:rsid w:val="00A5084C"/>
    <w:rsid w:val="00A510FF"/>
    <w:rsid w:val="00A53A95"/>
    <w:rsid w:val="00A55EAF"/>
    <w:rsid w:val="00A5672E"/>
    <w:rsid w:val="00A6005C"/>
    <w:rsid w:val="00A6111F"/>
    <w:rsid w:val="00A611ED"/>
    <w:rsid w:val="00A6145F"/>
    <w:rsid w:val="00A62B35"/>
    <w:rsid w:val="00A6386B"/>
    <w:rsid w:val="00A63C44"/>
    <w:rsid w:val="00A63C58"/>
    <w:rsid w:val="00A63E46"/>
    <w:rsid w:val="00A6404F"/>
    <w:rsid w:val="00A65532"/>
    <w:rsid w:val="00A66FBF"/>
    <w:rsid w:val="00A673C1"/>
    <w:rsid w:val="00A6740E"/>
    <w:rsid w:val="00A70106"/>
    <w:rsid w:val="00A70714"/>
    <w:rsid w:val="00A735AC"/>
    <w:rsid w:val="00A7380C"/>
    <w:rsid w:val="00A757A5"/>
    <w:rsid w:val="00A75CE1"/>
    <w:rsid w:val="00A76B7A"/>
    <w:rsid w:val="00A76C91"/>
    <w:rsid w:val="00A77263"/>
    <w:rsid w:val="00A77622"/>
    <w:rsid w:val="00A77899"/>
    <w:rsid w:val="00A77D45"/>
    <w:rsid w:val="00A814E1"/>
    <w:rsid w:val="00A82094"/>
    <w:rsid w:val="00A8268C"/>
    <w:rsid w:val="00A82933"/>
    <w:rsid w:val="00A83787"/>
    <w:rsid w:val="00A8388F"/>
    <w:rsid w:val="00A839D6"/>
    <w:rsid w:val="00A839DE"/>
    <w:rsid w:val="00A83B89"/>
    <w:rsid w:val="00A84A24"/>
    <w:rsid w:val="00A84FE8"/>
    <w:rsid w:val="00A854DA"/>
    <w:rsid w:val="00A85998"/>
    <w:rsid w:val="00A85A3F"/>
    <w:rsid w:val="00A85F23"/>
    <w:rsid w:val="00A87B5B"/>
    <w:rsid w:val="00A87EDF"/>
    <w:rsid w:val="00A90853"/>
    <w:rsid w:val="00A90B50"/>
    <w:rsid w:val="00A90B80"/>
    <w:rsid w:val="00A90E9F"/>
    <w:rsid w:val="00A91ECE"/>
    <w:rsid w:val="00A92E58"/>
    <w:rsid w:val="00A93867"/>
    <w:rsid w:val="00A95964"/>
    <w:rsid w:val="00A95A43"/>
    <w:rsid w:val="00A96316"/>
    <w:rsid w:val="00A9762A"/>
    <w:rsid w:val="00A97CB6"/>
    <w:rsid w:val="00AA05F6"/>
    <w:rsid w:val="00AA2084"/>
    <w:rsid w:val="00AA2202"/>
    <w:rsid w:val="00AA3FFA"/>
    <w:rsid w:val="00AA4A02"/>
    <w:rsid w:val="00AA52B1"/>
    <w:rsid w:val="00AA6656"/>
    <w:rsid w:val="00AA6E5B"/>
    <w:rsid w:val="00AA6F41"/>
    <w:rsid w:val="00AA741C"/>
    <w:rsid w:val="00AB0BD0"/>
    <w:rsid w:val="00AB0D2B"/>
    <w:rsid w:val="00AB0FDE"/>
    <w:rsid w:val="00AB2832"/>
    <w:rsid w:val="00AB36D2"/>
    <w:rsid w:val="00AB3847"/>
    <w:rsid w:val="00AB495B"/>
    <w:rsid w:val="00AB5084"/>
    <w:rsid w:val="00AB547D"/>
    <w:rsid w:val="00AB5A8C"/>
    <w:rsid w:val="00AB5FAB"/>
    <w:rsid w:val="00AB72C3"/>
    <w:rsid w:val="00AB7610"/>
    <w:rsid w:val="00AC002B"/>
    <w:rsid w:val="00AC0A41"/>
    <w:rsid w:val="00AC18BB"/>
    <w:rsid w:val="00AC263B"/>
    <w:rsid w:val="00AC31FD"/>
    <w:rsid w:val="00AC34D6"/>
    <w:rsid w:val="00AC34D7"/>
    <w:rsid w:val="00AC61B3"/>
    <w:rsid w:val="00AC6CB1"/>
    <w:rsid w:val="00AC6F73"/>
    <w:rsid w:val="00AC712C"/>
    <w:rsid w:val="00AC73C0"/>
    <w:rsid w:val="00AC769B"/>
    <w:rsid w:val="00AC76A0"/>
    <w:rsid w:val="00AC7752"/>
    <w:rsid w:val="00AC79DF"/>
    <w:rsid w:val="00AD08A6"/>
    <w:rsid w:val="00AD16F7"/>
    <w:rsid w:val="00AD212D"/>
    <w:rsid w:val="00AD241C"/>
    <w:rsid w:val="00AD3A0D"/>
    <w:rsid w:val="00AD3AC2"/>
    <w:rsid w:val="00AD55D5"/>
    <w:rsid w:val="00AD58E7"/>
    <w:rsid w:val="00AD5F81"/>
    <w:rsid w:val="00AD6F0F"/>
    <w:rsid w:val="00AD7033"/>
    <w:rsid w:val="00AD70EE"/>
    <w:rsid w:val="00AD7353"/>
    <w:rsid w:val="00AE0270"/>
    <w:rsid w:val="00AE0345"/>
    <w:rsid w:val="00AE1298"/>
    <w:rsid w:val="00AE1F7A"/>
    <w:rsid w:val="00AE26CB"/>
    <w:rsid w:val="00AE2984"/>
    <w:rsid w:val="00AE3408"/>
    <w:rsid w:val="00AE41E5"/>
    <w:rsid w:val="00AE49B9"/>
    <w:rsid w:val="00AE4A8E"/>
    <w:rsid w:val="00AE5A74"/>
    <w:rsid w:val="00AE5E95"/>
    <w:rsid w:val="00AE684D"/>
    <w:rsid w:val="00AE69BA"/>
    <w:rsid w:val="00AE7EEF"/>
    <w:rsid w:val="00AF03D5"/>
    <w:rsid w:val="00AF2CDD"/>
    <w:rsid w:val="00AF450A"/>
    <w:rsid w:val="00AF56E4"/>
    <w:rsid w:val="00AF6EB9"/>
    <w:rsid w:val="00AF6F44"/>
    <w:rsid w:val="00B00490"/>
    <w:rsid w:val="00B01616"/>
    <w:rsid w:val="00B01E89"/>
    <w:rsid w:val="00B0323C"/>
    <w:rsid w:val="00B03837"/>
    <w:rsid w:val="00B04941"/>
    <w:rsid w:val="00B04A45"/>
    <w:rsid w:val="00B053FE"/>
    <w:rsid w:val="00B05AC0"/>
    <w:rsid w:val="00B06B7E"/>
    <w:rsid w:val="00B102F7"/>
    <w:rsid w:val="00B10C4F"/>
    <w:rsid w:val="00B12315"/>
    <w:rsid w:val="00B1286B"/>
    <w:rsid w:val="00B13940"/>
    <w:rsid w:val="00B14871"/>
    <w:rsid w:val="00B14C1F"/>
    <w:rsid w:val="00B172B1"/>
    <w:rsid w:val="00B211B9"/>
    <w:rsid w:val="00B21EC0"/>
    <w:rsid w:val="00B2297D"/>
    <w:rsid w:val="00B234A9"/>
    <w:rsid w:val="00B23664"/>
    <w:rsid w:val="00B24ED9"/>
    <w:rsid w:val="00B252B4"/>
    <w:rsid w:val="00B25882"/>
    <w:rsid w:val="00B25A54"/>
    <w:rsid w:val="00B26B91"/>
    <w:rsid w:val="00B272AE"/>
    <w:rsid w:val="00B2731F"/>
    <w:rsid w:val="00B27EE4"/>
    <w:rsid w:val="00B31072"/>
    <w:rsid w:val="00B313FC"/>
    <w:rsid w:val="00B317E1"/>
    <w:rsid w:val="00B31C1A"/>
    <w:rsid w:val="00B31D25"/>
    <w:rsid w:val="00B31EFA"/>
    <w:rsid w:val="00B32891"/>
    <w:rsid w:val="00B33340"/>
    <w:rsid w:val="00B33545"/>
    <w:rsid w:val="00B337AA"/>
    <w:rsid w:val="00B33C98"/>
    <w:rsid w:val="00B3429F"/>
    <w:rsid w:val="00B3441D"/>
    <w:rsid w:val="00B35299"/>
    <w:rsid w:val="00B35E8D"/>
    <w:rsid w:val="00B3644E"/>
    <w:rsid w:val="00B36994"/>
    <w:rsid w:val="00B36B97"/>
    <w:rsid w:val="00B4044C"/>
    <w:rsid w:val="00B40831"/>
    <w:rsid w:val="00B40896"/>
    <w:rsid w:val="00B422A6"/>
    <w:rsid w:val="00B42CA5"/>
    <w:rsid w:val="00B4404C"/>
    <w:rsid w:val="00B44478"/>
    <w:rsid w:val="00B45018"/>
    <w:rsid w:val="00B459A3"/>
    <w:rsid w:val="00B45FEF"/>
    <w:rsid w:val="00B46978"/>
    <w:rsid w:val="00B47DC0"/>
    <w:rsid w:val="00B5066E"/>
    <w:rsid w:val="00B5282F"/>
    <w:rsid w:val="00B53242"/>
    <w:rsid w:val="00B55E9B"/>
    <w:rsid w:val="00B5621C"/>
    <w:rsid w:val="00B5635A"/>
    <w:rsid w:val="00B56404"/>
    <w:rsid w:val="00B56AEC"/>
    <w:rsid w:val="00B573E7"/>
    <w:rsid w:val="00B57708"/>
    <w:rsid w:val="00B579AF"/>
    <w:rsid w:val="00B57BB8"/>
    <w:rsid w:val="00B57CDF"/>
    <w:rsid w:val="00B60C9F"/>
    <w:rsid w:val="00B62B2D"/>
    <w:rsid w:val="00B64635"/>
    <w:rsid w:val="00B64A94"/>
    <w:rsid w:val="00B64F41"/>
    <w:rsid w:val="00B65489"/>
    <w:rsid w:val="00B65BD3"/>
    <w:rsid w:val="00B65C9A"/>
    <w:rsid w:val="00B66977"/>
    <w:rsid w:val="00B66EF1"/>
    <w:rsid w:val="00B67864"/>
    <w:rsid w:val="00B67E2D"/>
    <w:rsid w:val="00B70A45"/>
    <w:rsid w:val="00B72482"/>
    <w:rsid w:val="00B72981"/>
    <w:rsid w:val="00B72A53"/>
    <w:rsid w:val="00B730D1"/>
    <w:rsid w:val="00B73F6E"/>
    <w:rsid w:val="00B74931"/>
    <w:rsid w:val="00B74D1E"/>
    <w:rsid w:val="00B7574C"/>
    <w:rsid w:val="00B7612D"/>
    <w:rsid w:val="00B76412"/>
    <w:rsid w:val="00B76898"/>
    <w:rsid w:val="00B76D66"/>
    <w:rsid w:val="00B771EC"/>
    <w:rsid w:val="00B778FD"/>
    <w:rsid w:val="00B80177"/>
    <w:rsid w:val="00B8077F"/>
    <w:rsid w:val="00B81B4A"/>
    <w:rsid w:val="00B828A2"/>
    <w:rsid w:val="00B82E3F"/>
    <w:rsid w:val="00B83AA6"/>
    <w:rsid w:val="00B844A3"/>
    <w:rsid w:val="00B84D63"/>
    <w:rsid w:val="00B857FB"/>
    <w:rsid w:val="00B86ACF"/>
    <w:rsid w:val="00B86DCF"/>
    <w:rsid w:val="00B878DC"/>
    <w:rsid w:val="00B90836"/>
    <w:rsid w:val="00B90F1D"/>
    <w:rsid w:val="00B91313"/>
    <w:rsid w:val="00B91A6C"/>
    <w:rsid w:val="00B91CBA"/>
    <w:rsid w:val="00B91E57"/>
    <w:rsid w:val="00B9262B"/>
    <w:rsid w:val="00B93769"/>
    <w:rsid w:val="00B94454"/>
    <w:rsid w:val="00B94589"/>
    <w:rsid w:val="00B949B4"/>
    <w:rsid w:val="00B94D62"/>
    <w:rsid w:val="00B95820"/>
    <w:rsid w:val="00B960F5"/>
    <w:rsid w:val="00B96221"/>
    <w:rsid w:val="00B969BE"/>
    <w:rsid w:val="00B978ED"/>
    <w:rsid w:val="00BA15DA"/>
    <w:rsid w:val="00BA271D"/>
    <w:rsid w:val="00BA3213"/>
    <w:rsid w:val="00BA3376"/>
    <w:rsid w:val="00BA4A73"/>
    <w:rsid w:val="00BA52C7"/>
    <w:rsid w:val="00BA548A"/>
    <w:rsid w:val="00BA54B7"/>
    <w:rsid w:val="00BA5590"/>
    <w:rsid w:val="00BA5C0A"/>
    <w:rsid w:val="00BA5C87"/>
    <w:rsid w:val="00BA5CEC"/>
    <w:rsid w:val="00BA6ACF"/>
    <w:rsid w:val="00BA7383"/>
    <w:rsid w:val="00BA7DA9"/>
    <w:rsid w:val="00BB087C"/>
    <w:rsid w:val="00BB0EF4"/>
    <w:rsid w:val="00BB12B3"/>
    <w:rsid w:val="00BB2E11"/>
    <w:rsid w:val="00BB7E5A"/>
    <w:rsid w:val="00BB7F06"/>
    <w:rsid w:val="00BC033B"/>
    <w:rsid w:val="00BC0364"/>
    <w:rsid w:val="00BC05BD"/>
    <w:rsid w:val="00BC0DAF"/>
    <w:rsid w:val="00BC1450"/>
    <w:rsid w:val="00BC1801"/>
    <w:rsid w:val="00BC1887"/>
    <w:rsid w:val="00BC1EEE"/>
    <w:rsid w:val="00BC269E"/>
    <w:rsid w:val="00BC2B42"/>
    <w:rsid w:val="00BC2E73"/>
    <w:rsid w:val="00BC32C1"/>
    <w:rsid w:val="00BC32FF"/>
    <w:rsid w:val="00BC3574"/>
    <w:rsid w:val="00BC4311"/>
    <w:rsid w:val="00BC4835"/>
    <w:rsid w:val="00BC4CFF"/>
    <w:rsid w:val="00BC4DED"/>
    <w:rsid w:val="00BC5939"/>
    <w:rsid w:val="00BC602D"/>
    <w:rsid w:val="00BC6446"/>
    <w:rsid w:val="00BC65A4"/>
    <w:rsid w:val="00BC6B19"/>
    <w:rsid w:val="00BC6E9B"/>
    <w:rsid w:val="00BC76A4"/>
    <w:rsid w:val="00BC7E1B"/>
    <w:rsid w:val="00BD02C7"/>
    <w:rsid w:val="00BD191B"/>
    <w:rsid w:val="00BD4A9B"/>
    <w:rsid w:val="00BD5149"/>
    <w:rsid w:val="00BD55C9"/>
    <w:rsid w:val="00BD595F"/>
    <w:rsid w:val="00BD634A"/>
    <w:rsid w:val="00BE0C7B"/>
    <w:rsid w:val="00BE1C7A"/>
    <w:rsid w:val="00BE2227"/>
    <w:rsid w:val="00BE2749"/>
    <w:rsid w:val="00BE3E62"/>
    <w:rsid w:val="00BE466D"/>
    <w:rsid w:val="00BE478D"/>
    <w:rsid w:val="00BE4DD3"/>
    <w:rsid w:val="00BE6618"/>
    <w:rsid w:val="00BE7A0E"/>
    <w:rsid w:val="00BF1589"/>
    <w:rsid w:val="00BF18D7"/>
    <w:rsid w:val="00BF1C13"/>
    <w:rsid w:val="00BF37DC"/>
    <w:rsid w:val="00BF3ECC"/>
    <w:rsid w:val="00BF3F23"/>
    <w:rsid w:val="00BF457B"/>
    <w:rsid w:val="00BF4775"/>
    <w:rsid w:val="00BF49FB"/>
    <w:rsid w:val="00BF4ACD"/>
    <w:rsid w:val="00BF4F18"/>
    <w:rsid w:val="00BF509D"/>
    <w:rsid w:val="00BF547E"/>
    <w:rsid w:val="00BF5D42"/>
    <w:rsid w:val="00BF64E1"/>
    <w:rsid w:val="00BF6C3B"/>
    <w:rsid w:val="00C0072C"/>
    <w:rsid w:val="00C01809"/>
    <w:rsid w:val="00C0304E"/>
    <w:rsid w:val="00C054EF"/>
    <w:rsid w:val="00C058C6"/>
    <w:rsid w:val="00C0673E"/>
    <w:rsid w:val="00C07346"/>
    <w:rsid w:val="00C07AA3"/>
    <w:rsid w:val="00C1012E"/>
    <w:rsid w:val="00C10E40"/>
    <w:rsid w:val="00C110DA"/>
    <w:rsid w:val="00C126DC"/>
    <w:rsid w:val="00C12BB6"/>
    <w:rsid w:val="00C15570"/>
    <w:rsid w:val="00C16437"/>
    <w:rsid w:val="00C167A8"/>
    <w:rsid w:val="00C1696B"/>
    <w:rsid w:val="00C16B82"/>
    <w:rsid w:val="00C16EAE"/>
    <w:rsid w:val="00C17773"/>
    <w:rsid w:val="00C17AB3"/>
    <w:rsid w:val="00C2001E"/>
    <w:rsid w:val="00C20A72"/>
    <w:rsid w:val="00C21521"/>
    <w:rsid w:val="00C224D0"/>
    <w:rsid w:val="00C23C48"/>
    <w:rsid w:val="00C26BCF"/>
    <w:rsid w:val="00C30E61"/>
    <w:rsid w:val="00C310AD"/>
    <w:rsid w:val="00C310B7"/>
    <w:rsid w:val="00C31D96"/>
    <w:rsid w:val="00C335C8"/>
    <w:rsid w:val="00C33619"/>
    <w:rsid w:val="00C337E6"/>
    <w:rsid w:val="00C3470D"/>
    <w:rsid w:val="00C3562E"/>
    <w:rsid w:val="00C36563"/>
    <w:rsid w:val="00C36CEA"/>
    <w:rsid w:val="00C37536"/>
    <w:rsid w:val="00C37F17"/>
    <w:rsid w:val="00C40938"/>
    <w:rsid w:val="00C40DD8"/>
    <w:rsid w:val="00C4208F"/>
    <w:rsid w:val="00C42282"/>
    <w:rsid w:val="00C42740"/>
    <w:rsid w:val="00C42C6F"/>
    <w:rsid w:val="00C42F0A"/>
    <w:rsid w:val="00C439B6"/>
    <w:rsid w:val="00C43F0D"/>
    <w:rsid w:val="00C44784"/>
    <w:rsid w:val="00C44AE9"/>
    <w:rsid w:val="00C44E6C"/>
    <w:rsid w:val="00C4549B"/>
    <w:rsid w:val="00C459D6"/>
    <w:rsid w:val="00C47099"/>
    <w:rsid w:val="00C50168"/>
    <w:rsid w:val="00C50A66"/>
    <w:rsid w:val="00C50BFC"/>
    <w:rsid w:val="00C50D3B"/>
    <w:rsid w:val="00C51BC0"/>
    <w:rsid w:val="00C52C64"/>
    <w:rsid w:val="00C52E91"/>
    <w:rsid w:val="00C5372F"/>
    <w:rsid w:val="00C53D24"/>
    <w:rsid w:val="00C53DFE"/>
    <w:rsid w:val="00C53E8A"/>
    <w:rsid w:val="00C54541"/>
    <w:rsid w:val="00C54796"/>
    <w:rsid w:val="00C55206"/>
    <w:rsid w:val="00C55679"/>
    <w:rsid w:val="00C56BEE"/>
    <w:rsid w:val="00C603DC"/>
    <w:rsid w:val="00C60648"/>
    <w:rsid w:val="00C6148D"/>
    <w:rsid w:val="00C61A32"/>
    <w:rsid w:val="00C61B2E"/>
    <w:rsid w:val="00C61DD3"/>
    <w:rsid w:val="00C622A1"/>
    <w:rsid w:val="00C625AD"/>
    <w:rsid w:val="00C62ED8"/>
    <w:rsid w:val="00C634C2"/>
    <w:rsid w:val="00C6372B"/>
    <w:rsid w:val="00C64188"/>
    <w:rsid w:val="00C65B11"/>
    <w:rsid w:val="00C65EDD"/>
    <w:rsid w:val="00C67DAD"/>
    <w:rsid w:val="00C706C2"/>
    <w:rsid w:val="00C708A0"/>
    <w:rsid w:val="00C70E54"/>
    <w:rsid w:val="00C70EE1"/>
    <w:rsid w:val="00C728D0"/>
    <w:rsid w:val="00C72935"/>
    <w:rsid w:val="00C72E1A"/>
    <w:rsid w:val="00C72E49"/>
    <w:rsid w:val="00C731CA"/>
    <w:rsid w:val="00C736C9"/>
    <w:rsid w:val="00C73AE5"/>
    <w:rsid w:val="00C763A2"/>
    <w:rsid w:val="00C76404"/>
    <w:rsid w:val="00C7672F"/>
    <w:rsid w:val="00C772E0"/>
    <w:rsid w:val="00C776EA"/>
    <w:rsid w:val="00C805E7"/>
    <w:rsid w:val="00C81B8C"/>
    <w:rsid w:val="00C823DD"/>
    <w:rsid w:val="00C827E6"/>
    <w:rsid w:val="00C82929"/>
    <w:rsid w:val="00C84588"/>
    <w:rsid w:val="00C85162"/>
    <w:rsid w:val="00C85C78"/>
    <w:rsid w:val="00C90AF1"/>
    <w:rsid w:val="00C91286"/>
    <w:rsid w:val="00C91C45"/>
    <w:rsid w:val="00C91EF8"/>
    <w:rsid w:val="00C9239A"/>
    <w:rsid w:val="00C9283B"/>
    <w:rsid w:val="00C92C6F"/>
    <w:rsid w:val="00C93A6C"/>
    <w:rsid w:val="00C93EAC"/>
    <w:rsid w:val="00C9508F"/>
    <w:rsid w:val="00C96A96"/>
    <w:rsid w:val="00C97422"/>
    <w:rsid w:val="00C97D8D"/>
    <w:rsid w:val="00CA0176"/>
    <w:rsid w:val="00CA0707"/>
    <w:rsid w:val="00CA0B99"/>
    <w:rsid w:val="00CA2754"/>
    <w:rsid w:val="00CA2E32"/>
    <w:rsid w:val="00CA3926"/>
    <w:rsid w:val="00CA45D2"/>
    <w:rsid w:val="00CA4F69"/>
    <w:rsid w:val="00CA5145"/>
    <w:rsid w:val="00CA6237"/>
    <w:rsid w:val="00CA6483"/>
    <w:rsid w:val="00CA7100"/>
    <w:rsid w:val="00CB0B8B"/>
    <w:rsid w:val="00CB0FFE"/>
    <w:rsid w:val="00CB179E"/>
    <w:rsid w:val="00CB1A16"/>
    <w:rsid w:val="00CB1A6E"/>
    <w:rsid w:val="00CB2514"/>
    <w:rsid w:val="00CB31EE"/>
    <w:rsid w:val="00CB3AE4"/>
    <w:rsid w:val="00CB3B9E"/>
    <w:rsid w:val="00CB5CFD"/>
    <w:rsid w:val="00CB616A"/>
    <w:rsid w:val="00CB666A"/>
    <w:rsid w:val="00CB6EAC"/>
    <w:rsid w:val="00CB75E9"/>
    <w:rsid w:val="00CB776B"/>
    <w:rsid w:val="00CC06C0"/>
    <w:rsid w:val="00CC08CA"/>
    <w:rsid w:val="00CC0F7B"/>
    <w:rsid w:val="00CC1AEB"/>
    <w:rsid w:val="00CC2F05"/>
    <w:rsid w:val="00CC2FFD"/>
    <w:rsid w:val="00CC3544"/>
    <w:rsid w:val="00CC3AA1"/>
    <w:rsid w:val="00CC3DDD"/>
    <w:rsid w:val="00CC4FC8"/>
    <w:rsid w:val="00CC596C"/>
    <w:rsid w:val="00CC6A4B"/>
    <w:rsid w:val="00CC7155"/>
    <w:rsid w:val="00CC720D"/>
    <w:rsid w:val="00CC7F19"/>
    <w:rsid w:val="00CD0080"/>
    <w:rsid w:val="00CD0532"/>
    <w:rsid w:val="00CD12BF"/>
    <w:rsid w:val="00CD2E8F"/>
    <w:rsid w:val="00CD2EB6"/>
    <w:rsid w:val="00CD35FC"/>
    <w:rsid w:val="00CD492A"/>
    <w:rsid w:val="00CD4CBF"/>
    <w:rsid w:val="00CD5103"/>
    <w:rsid w:val="00CD531D"/>
    <w:rsid w:val="00CD5C4E"/>
    <w:rsid w:val="00CD6454"/>
    <w:rsid w:val="00CD65D3"/>
    <w:rsid w:val="00CD78F3"/>
    <w:rsid w:val="00CE097C"/>
    <w:rsid w:val="00CE1933"/>
    <w:rsid w:val="00CE1A76"/>
    <w:rsid w:val="00CE1FAB"/>
    <w:rsid w:val="00CE4EA1"/>
    <w:rsid w:val="00CE5911"/>
    <w:rsid w:val="00CE61D8"/>
    <w:rsid w:val="00CE6C74"/>
    <w:rsid w:val="00CE79AC"/>
    <w:rsid w:val="00CF00D2"/>
    <w:rsid w:val="00CF0187"/>
    <w:rsid w:val="00CF06AB"/>
    <w:rsid w:val="00CF102C"/>
    <w:rsid w:val="00CF1059"/>
    <w:rsid w:val="00CF1BCB"/>
    <w:rsid w:val="00CF2DCF"/>
    <w:rsid w:val="00CF31E4"/>
    <w:rsid w:val="00CF42A9"/>
    <w:rsid w:val="00CF43F5"/>
    <w:rsid w:val="00CF4985"/>
    <w:rsid w:val="00CF4BAE"/>
    <w:rsid w:val="00CF4E4A"/>
    <w:rsid w:val="00CF5405"/>
    <w:rsid w:val="00CF54B5"/>
    <w:rsid w:val="00CF6254"/>
    <w:rsid w:val="00CF76A0"/>
    <w:rsid w:val="00CF770B"/>
    <w:rsid w:val="00CF7867"/>
    <w:rsid w:val="00CF7A2C"/>
    <w:rsid w:val="00D00B18"/>
    <w:rsid w:val="00D0137C"/>
    <w:rsid w:val="00D01BCC"/>
    <w:rsid w:val="00D023DF"/>
    <w:rsid w:val="00D032C2"/>
    <w:rsid w:val="00D03AC4"/>
    <w:rsid w:val="00D03D67"/>
    <w:rsid w:val="00D03E82"/>
    <w:rsid w:val="00D04A59"/>
    <w:rsid w:val="00D050DE"/>
    <w:rsid w:val="00D067AA"/>
    <w:rsid w:val="00D1049C"/>
    <w:rsid w:val="00D105FD"/>
    <w:rsid w:val="00D11B8A"/>
    <w:rsid w:val="00D12772"/>
    <w:rsid w:val="00D12DD6"/>
    <w:rsid w:val="00D13809"/>
    <w:rsid w:val="00D13A1D"/>
    <w:rsid w:val="00D1445F"/>
    <w:rsid w:val="00D16F2A"/>
    <w:rsid w:val="00D17778"/>
    <w:rsid w:val="00D2079A"/>
    <w:rsid w:val="00D2155C"/>
    <w:rsid w:val="00D2184A"/>
    <w:rsid w:val="00D21BB6"/>
    <w:rsid w:val="00D22D73"/>
    <w:rsid w:val="00D23DE4"/>
    <w:rsid w:val="00D24290"/>
    <w:rsid w:val="00D24FBA"/>
    <w:rsid w:val="00D2585A"/>
    <w:rsid w:val="00D27DB0"/>
    <w:rsid w:val="00D30965"/>
    <w:rsid w:val="00D3139E"/>
    <w:rsid w:val="00D315F6"/>
    <w:rsid w:val="00D31DAC"/>
    <w:rsid w:val="00D3299C"/>
    <w:rsid w:val="00D32E27"/>
    <w:rsid w:val="00D32E9A"/>
    <w:rsid w:val="00D33173"/>
    <w:rsid w:val="00D35109"/>
    <w:rsid w:val="00D3578F"/>
    <w:rsid w:val="00D3645E"/>
    <w:rsid w:val="00D364CA"/>
    <w:rsid w:val="00D36E5E"/>
    <w:rsid w:val="00D3724A"/>
    <w:rsid w:val="00D4026F"/>
    <w:rsid w:val="00D403D7"/>
    <w:rsid w:val="00D40616"/>
    <w:rsid w:val="00D41FE9"/>
    <w:rsid w:val="00D42394"/>
    <w:rsid w:val="00D42CEB"/>
    <w:rsid w:val="00D42D91"/>
    <w:rsid w:val="00D42D95"/>
    <w:rsid w:val="00D431C5"/>
    <w:rsid w:val="00D45C0F"/>
    <w:rsid w:val="00D50FDF"/>
    <w:rsid w:val="00D51206"/>
    <w:rsid w:val="00D52CD0"/>
    <w:rsid w:val="00D53140"/>
    <w:rsid w:val="00D53C3D"/>
    <w:rsid w:val="00D54267"/>
    <w:rsid w:val="00D547E5"/>
    <w:rsid w:val="00D54A04"/>
    <w:rsid w:val="00D54A66"/>
    <w:rsid w:val="00D55352"/>
    <w:rsid w:val="00D557E4"/>
    <w:rsid w:val="00D565C3"/>
    <w:rsid w:val="00D57CE9"/>
    <w:rsid w:val="00D60F14"/>
    <w:rsid w:val="00D61A0B"/>
    <w:rsid w:val="00D64065"/>
    <w:rsid w:val="00D64AAD"/>
    <w:rsid w:val="00D64BAB"/>
    <w:rsid w:val="00D651BE"/>
    <w:rsid w:val="00D653CB"/>
    <w:rsid w:val="00D65521"/>
    <w:rsid w:val="00D65F07"/>
    <w:rsid w:val="00D66914"/>
    <w:rsid w:val="00D678AE"/>
    <w:rsid w:val="00D7005A"/>
    <w:rsid w:val="00D71239"/>
    <w:rsid w:val="00D712D3"/>
    <w:rsid w:val="00D71FB5"/>
    <w:rsid w:val="00D72438"/>
    <w:rsid w:val="00D726E7"/>
    <w:rsid w:val="00D72808"/>
    <w:rsid w:val="00D72B52"/>
    <w:rsid w:val="00D72DA9"/>
    <w:rsid w:val="00D73821"/>
    <w:rsid w:val="00D73883"/>
    <w:rsid w:val="00D74A75"/>
    <w:rsid w:val="00D74A8C"/>
    <w:rsid w:val="00D74B0A"/>
    <w:rsid w:val="00D75B46"/>
    <w:rsid w:val="00D75C75"/>
    <w:rsid w:val="00D763B2"/>
    <w:rsid w:val="00D76443"/>
    <w:rsid w:val="00D7651B"/>
    <w:rsid w:val="00D765E8"/>
    <w:rsid w:val="00D76D41"/>
    <w:rsid w:val="00D7722D"/>
    <w:rsid w:val="00D773A5"/>
    <w:rsid w:val="00D80064"/>
    <w:rsid w:val="00D803CF"/>
    <w:rsid w:val="00D80454"/>
    <w:rsid w:val="00D81337"/>
    <w:rsid w:val="00D81A06"/>
    <w:rsid w:val="00D81C00"/>
    <w:rsid w:val="00D826D2"/>
    <w:rsid w:val="00D837C7"/>
    <w:rsid w:val="00D83EF7"/>
    <w:rsid w:val="00D84E33"/>
    <w:rsid w:val="00D8519E"/>
    <w:rsid w:val="00D86877"/>
    <w:rsid w:val="00D87987"/>
    <w:rsid w:val="00D87D13"/>
    <w:rsid w:val="00D918A5"/>
    <w:rsid w:val="00D91CE6"/>
    <w:rsid w:val="00D921AC"/>
    <w:rsid w:val="00D9371D"/>
    <w:rsid w:val="00D940DB"/>
    <w:rsid w:val="00D960B7"/>
    <w:rsid w:val="00D96C60"/>
    <w:rsid w:val="00D97344"/>
    <w:rsid w:val="00DA0192"/>
    <w:rsid w:val="00DA0C45"/>
    <w:rsid w:val="00DA11E0"/>
    <w:rsid w:val="00DA1A7D"/>
    <w:rsid w:val="00DA222D"/>
    <w:rsid w:val="00DA44FF"/>
    <w:rsid w:val="00DA4C03"/>
    <w:rsid w:val="00DA53F3"/>
    <w:rsid w:val="00DA6813"/>
    <w:rsid w:val="00DA72BC"/>
    <w:rsid w:val="00DA773D"/>
    <w:rsid w:val="00DB0455"/>
    <w:rsid w:val="00DB164C"/>
    <w:rsid w:val="00DB2093"/>
    <w:rsid w:val="00DB2265"/>
    <w:rsid w:val="00DB22A3"/>
    <w:rsid w:val="00DB2D10"/>
    <w:rsid w:val="00DB30E3"/>
    <w:rsid w:val="00DB3BEB"/>
    <w:rsid w:val="00DB3F48"/>
    <w:rsid w:val="00DB4478"/>
    <w:rsid w:val="00DB5B40"/>
    <w:rsid w:val="00DB615B"/>
    <w:rsid w:val="00DB75A1"/>
    <w:rsid w:val="00DB79B1"/>
    <w:rsid w:val="00DC0618"/>
    <w:rsid w:val="00DC35D4"/>
    <w:rsid w:val="00DC40F0"/>
    <w:rsid w:val="00DC438D"/>
    <w:rsid w:val="00DC4AD6"/>
    <w:rsid w:val="00DC4E07"/>
    <w:rsid w:val="00DC4EFF"/>
    <w:rsid w:val="00DC594E"/>
    <w:rsid w:val="00DC5C12"/>
    <w:rsid w:val="00DC5EA0"/>
    <w:rsid w:val="00DD200F"/>
    <w:rsid w:val="00DD2A9E"/>
    <w:rsid w:val="00DD381C"/>
    <w:rsid w:val="00DD4966"/>
    <w:rsid w:val="00DD621F"/>
    <w:rsid w:val="00DD7A9C"/>
    <w:rsid w:val="00DE0A5A"/>
    <w:rsid w:val="00DE1913"/>
    <w:rsid w:val="00DE1A87"/>
    <w:rsid w:val="00DE2CEE"/>
    <w:rsid w:val="00DE2E0D"/>
    <w:rsid w:val="00DE3539"/>
    <w:rsid w:val="00DE365C"/>
    <w:rsid w:val="00DE37A4"/>
    <w:rsid w:val="00DE39D7"/>
    <w:rsid w:val="00DE4C3C"/>
    <w:rsid w:val="00DE50A9"/>
    <w:rsid w:val="00DE5AFC"/>
    <w:rsid w:val="00DE5B65"/>
    <w:rsid w:val="00DE5C0B"/>
    <w:rsid w:val="00DE6984"/>
    <w:rsid w:val="00DF0077"/>
    <w:rsid w:val="00DF0647"/>
    <w:rsid w:val="00DF08A9"/>
    <w:rsid w:val="00DF1271"/>
    <w:rsid w:val="00DF1797"/>
    <w:rsid w:val="00DF287A"/>
    <w:rsid w:val="00DF2B83"/>
    <w:rsid w:val="00DF3593"/>
    <w:rsid w:val="00DF35C6"/>
    <w:rsid w:val="00DF408E"/>
    <w:rsid w:val="00DF65FB"/>
    <w:rsid w:val="00DF7133"/>
    <w:rsid w:val="00DF743E"/>
    <w:rsid w:val="00DF7CB7"/>
    <w:rsid w:val="00DF7E5A"/>
    <w:rsid w:val="00E0018F"/>
    <w:rsid w:val="00E0059D"/>
    <w:rsid w:val="00E00F01"/>
    <w:rsid w:val="00E02177"/>
    <w:rsid w:val="00E02FBF"/>
    <w:rsid w:val="00E033F8"/>
    <w:rsid w:val="00E03716"/>
    <w:rsid w:val="00E041AC"/>
    <w:rsid w:val="00E0427E"/>
    <w:rsid w:val="00E04AC2"/>
    <w:rsid w:val="00E04E19"/>
    <w:rsid w:val="00E04EFF"/>
    <w:rsid w:val="00E0539A"/>
    <w:rsid w:val="00E05549"/>
    <w:rsid w:val="00E060D5"/>
    <w:rsid w:val="00E102A2"/>
    <w:rsid w:val="00E10A01"/>
    <w:rsid w:val="00E10E88"/>
    <w:rsid w:val="00E10F9B"/>
    <w:rsid w:val="00E11001"/>
    <w:rsid w:val="00E11F25"/>
    <w:rsid w:val="00E1226D"/>
    <w:rsid w:val="00E12B7C"/>
    <w:rsid w:val="00E1376D"/>
    <w:rsid w:val="00E13AE2"/>
    <w:rsid w:val="00E143BB"/>
    <w:rsid w:val="00E14F13"/>
    <w:rsid w:val="00E14F76"/>
    <w:rsid w:val="00E15050"/>
    <w:rsid w:val="00E15C13"/>
    <w:rsid w:val="00E15C87"/>
    <w:rsid w:val="00E1672B"/>
    <w:rsid w:val="00E16B04"/>
    <w:rsid w:val="00E2025D"/>
    <w:rsid w:val="00E209A2"/>
    <w:rsid w:val="00E21243"/>
    <w:rsid w:val="00E21C31"/>
    <w:rsid w:val="00E22A8E"/>
    <w:rsid w:val="00E22D39"/>
    <w:rsid w:val="00E2365A"/>
    <w:rsid w:val="00E24860"/>
    <w:rsid w:val="00E25B1F"/>
    <w:rsid w:val="00E268C5"/>
    <w:rsid w:val="00E26DCC"/>
    <w:rsid w:val="00E279FB"/>
    <w:rsid w:val="00E27D12"/>
    <w:rsid w:val="00E31F18"/>
    <w:rsid w:val="00E327F2"/>
    <w:rsid w:val="00E329DB"/>
    <w:rsid w:val="00E32B2D"/>
    <w:rsid w:val="00E33B77"/>
    <w:rsid w:val="00E33F59"/>
    <w:rsid w:val="00E34037"/>
    <w:rsid w:val="00E357F3"/>
    <w:rsid w:val="00E36CCC"/>
    <w:rsid w:val="00E36E2A"/>
    <w:rsid w:val="00E372E2"/>
    <w:rsid w:val="00E37617"/>
    <w:rsid w:val="00E37688"/>
    <w:rsid w:val="00E37791"/>
    <w:rsid w:val="00E37966"/>
    <w:rsid w:val="00E4065A"/>
    <w:rsid w:val="00E40926"/>
    <w:rsid w:val="00E40D98"/>
    <w:rsid w:val="00E41167"/>
    <w:rsid w:val="00E41F22"/>
    <w:rsid w:val="00E42E2B"/>
    <w:rsid w:val="00E43804"/>
    <w:rsid w:val="00E43820"/>
    <w:rsid w:val="00E44783"/>
    <w:rsid w:val="00E44977"/>
    <w:rsid w:val="00E454B3"/>
    <w:rsid w:val="00E45A89"/>
    <w:rsid w:val="00E45C1A"/>
    <w:rsid w:val="00E460E9"/>
    <w:rsid w:val="00E4632E"/>
    <w:rsid w:val="00E47A61"/>
    <w:rsid w:val="00E502D6"/>
    <w:rsid w:val="00E5085D"/>
    <w:rsid w:val="00E51814"/>
    <w:rsid w:val="00E51E4C"/>
    <w:rsid w:val="00E52F0F"/>
    <w:rsid w:val="00E538F1"/>
    <w:rsid w:val="00E53A14"/>
    <w:rsid w:val="00E53CE5"/>
    <w:rsid w:val="00E55307"/>
    <w:rsid w:val="00E61596"/>
    <w:rsid w:val="00E62230"/>
    <w:rsid w:val="00E6228C"/>
    <w:rsid w:val="00E627B7"/>
    <w:rsid w:val="00E64B6B"/>
    <w:rsid w:val="00E65E09"/>
    <w:rsid w:val="00E6644D"/>
    <w:rsid w:val="00E665C3"/>
    <w:rsid w:val="00E70AB1"/>
    <w:rsid w:val="00E70AFC"/>
    <w:rsid w:val="00E73231"/>
    <w:rsid w:val="00E7364D"/>
    <w:rsid w:val="00E7369B"/>
    <w:rsid w:val="00E74B68"/>
    <w:rsid w:val="00E74CD3"/>
    <w:rsid w:val="00E76E3C"/>
    <w:rsid w:val="00E76FD3"/>
    <w:rsid w:val="00E802B2"/>
    <w:rsid w:val="00E80F23"/>
    <w:rsid w:val="00E81508"/>
    <w:rsid w:val="00E816D4"/>
    <w:rsid w:val="00E81930"/>
    <w:rsid w:val="00E8309B"/>
    <w:rsid w:val="00E83C74"/>
    <w:rsid w:val="00E84075"/>
    <w:rsid w:val="00E84D24"/>
    <w:rsid w:val="00E85388"/>
    <w:rsid w:val="00E8568A"/>
    <w:rsid w:val="00E856D2"/>
    <w:rsid w:val="00E87167"/>
    <w:rsid w:val="00E9040B"/>
    <w:rsid w:val="00E90743"/>
    <w:rsid w:val="00E925A2"/>
    <w:rsid w:val="00E92C12"/>
    <w:rsid w:val="00E9300C"/>
    <w:rsid w:val="00E94128"/>
    <w:rsid w:val="00E941B8"/>
    <w:rsid w:val="00E94678"/>
    <w:rsid w:val="00E94B4C"/>
    <w:rsid w:val="00E951F4"/>
    <w:rsid w:val="00E95619"/>
    <w:rsid w:val="00E95B6F"/>
    <w:rsid w:val="00E96037"/>
    <w:rsid w:val="00E96B33"/>
    <w:rsid w:val="00E96BF2"/>
    <w:rsid w:val="00E97462"/>
    <w:rsid w:val="00EA01BC"/>
    <w:rsid w:val="00EA0283"/>
    <w:rsid w:val="00EA04C6"/>
    <w:rsid w:val="00EA09AA"/>
    <w:rsid w:val="00EA0BF1"/>
    <w:rsid w:val="00EA1462"/>
    <w:rsid w:val="00EA4E37"/>
    <w:rsid w:val="00EA65BE"/>
    <w:rsid w:val="00EA6804"/>
    <w:rsid w:val="00EB0D07"/>
    <w:rsid w:val="00EB11F9"/>
    <w:rsid w:val="00EB1326"/>
    <w:rsid w:val="00EB1826"/>
    <w:rsid w:val="00EB1DBE"/>
    <w:rsid w:val="00EB1FB3"/>
    <w:rsid w:val="00EB2815"/>
    <w:rsid w:val="00EB39F8"/>
    <w:rsid w:val="00EB3CE6"/>
    <w:rsid w:val="00EB419C"/>
    <w:rsid w:val="00EB45B9"/>
    <w:rsid w:val="00EB56D7"/>
    <w:rsid w:val="00EB6932"/>
    <w:rsid w:val="00EB7C80"/>
    <w:rsid w:val="00EC0340"/>
    <w:rsid w:val="00EC096A"/>
    <w:rsid w:val="00EC0EE1"/>
    <w:rsid w:val="00EC15FA"/>
    <w:rsid w:val="00EC2450"/>
    <w:rsid w:val="00EC2516"/>
    <w:rsid w:val="00EC2562"/>
    <w:rsid w:val="00EC2CB1"/>
    <w:rsid w:val="00EC3CEE"/>
    <w:rsid w:val="00EC3F3E"/>
    <w:rsid w:val="00EC4034"/>
    <w:rsid w:val="00EC4063"/>
    <w:rsid w:val="00EC4069"/>
    <w:rsid w:val="00EC5017"/>
    <w:rsid w:val="00EC6420"/>
    <w:rsid w:val="00EC71DB"/>
    <w:rsid w:val="00EC7A96"/>
    <w:rsid w:val="00ED0550"/>
    <w:rsid w:val="00ED06C5"/>
    <w:rsid w:val="00ED3355"/>
    <w:rsid w:val="00ED6932"/>
    <w:rsid w:val="00ED7D5F"/>
    <w:rsid w:val="00EE0B19"/>
    <w:rsid w:val="00EE0CF9"/>
    <w:rsid w:val="00EE11E3"/>
    <w:rsid w:val="00EE2395"/>
    <w:rsid w:val="00EE2587"/>
    <w:rsid w:val="00EE2F0C"/>
    <w:rsid w:val="00EE362C"/>
    <w:rsid w:val="00EE3FB1"/>
    <w:rsid w:val="00EE412D"/>
    <w:rsid w:val="00EE430A"/>
    <w:rsid w:val="00EE4BB9"/>
    <w:rsid w:val="00EE511D"/>
    <w:rsid w:val="00EE5FA2"/>
    <w:rsid w:val="00EE6098"/>
    <w:rsid w:val="00EE6C9F"/>
    <w:rsid w:val="00EF297B"/>
    <w:rsid w:val="00EF2B8B"/>
    <w:rsid w:val="00EF42B7"/>
    <w:rsid w:val="00EF4355"/>
    <w:rsid w:val="00EF4606"/>
    <w:rsid w:val="00EF5B55"/>
    <w:rsid w:val="00EF5B6E"/>
    <w:rsid w:val="00EF68C7"/>
    <w:rsid w:val="00F00394"/>
    <w:rsid w:val="00F008FC"/>
    <w:rsid w:val="00F00AB9"/>
    <w:rsid w:val="00F01631"/>
    <w:rsid w:val="00F0200C"/>
    <w:rsid w:val="00F02E1E"/>
    <w:rsid w:val="00F03209"/>
    <w:rsid w:val="00F03225"/>
    <w:rsid w:val="00F03259"/>
    <w:rsid w:val="00F0365F"/>
    <w:rsid w:val="00F03A37"/>
    <w:rsid w:val="00F04092"/>
    <w:rsid w:val="00F046A8"/>
    <w:rsid w:val="00F054AA"/>
    <w:rsid w:val="00F0579F"/>
    <w:rsid w:val="00F069E8"/>
    <w:rsid w:val="00F06EE0"/>
    <w:rsid w:val="00F0751F"/>
    <w:rsid w:val="00F076C6"/>
    <w:rsid w:val="00F1064E"/>
    <w:rsid w:val="00F10758"/>
    <w:rsid w:val="00F107E3"/>
    <w:rsid w:val="00F110BD"/>
    <w:rsid w:val="00F112EC"/>
    <w:rsid w:val="00F1147E"/>
    <w:rsid w:val="00F128F7"/>
    <w:rsid w:val="00F13563"/>
    <w:rsid w:val="00F13B68"/>
    <w:rsid w:val="00F13B8A"/>
    <w:rsid w:val="00F14526"/>
    <w:rsid w:val="00F14AA5"/>
    <w:rsid w:val="00F1521D"/>
    <w:rsid w:val="00F152D9"/>
    <w:rsid w:val="00F166FD"/>
    <w:rsid w:val="00F16756"/>
    <w:rsid w:val="00F17CFD"/>
    <w:rsid w:val="00F2021A"/>
    <w:rsid w:val="00F21102"/>
    <w:rsid w:val="00F2149B"/>
    <w:rsid w:val="00F21877"/>
    <w:rsid w:val="00F21CC9"/>
    <w:rsid w:val="00F22123"/>
    <w:rsid w:val="00F22294"/>
    <w:rsid w:val="00F22C51"/>
    <w:rsid w:val="00F2396D"/>
    <w:rsid w:val="00F25C52"/>
    <w:rsid w:val="00F26494"/>
    <w:rsid w:val="00F2796A"/>
    <w:rsid w:val="00F3036F"/>
    <w:rsid w:val="00F31E96"/>
    <w:rsid w:val="00F32377"/>
    <w:rsid w:val="00F32A44"/>
    <w:rsid w:val="00F32CFB"/>
    <w:rsid w:val="00F32E12"/>
    <w:rsid w:val="00F34444"/>
    <w:rsid w:val="00F34CBC"/>
    <w:rsid w:val="00F35254"/>
    <w:rsid w:val="00F35AB3"/>
    <w:rsid w:val="00F40DE1"/>
    <w:rsid w:val="00F40FF1"/>
    <w:rsid w:val="00F42483"/>
    <w:rsid w:val="00F447FB"/>
    <w:rsid w:val="00F464AC"/>
    <w:rsid w:val="00F465A0"/>
    <w:rsid w:val="00F465D1"/>
    <w:rsid w:val="00F46BCF"/>
    <w:rsid w:val="00F4730F"/>
    <w:rsid w:val="00F47E5E"/>
    <w:rsid w:val="00F519A6"/>
    <w:rsid w:val="00F5223D"/>
    <w:rsid w:val="00F52CE8"/>
    <w:rsid w:val="00F54AC2"/>
    <w:rsid w:val="00F553EF"/>
    <w:rsid w:val="00F569D4"/>
    <w:rsid w:val="00F57963"/>
    <w:rsid w:val="00F6039A"/>
    <w:rsid w:val="00F618AA"/>
    <w:rsid w:val="00F6196F"/>
    <w:rsid w:val="00F61C66"/>
    <w:rsid w:val="00F62A99"/>
    <w:rsid w:val="00F64993"/>
    <w:rsid w:val="00F67A34"/>
    <w:rsid w:val="00F70A5B"/>
    <w:rsid w:val="00F70E70"/>
    <w:rsid w:val="00F70EE0"/>
    <w:rsid w:val="00F71CB1"/>
    <w:rsid w:val="00F73891"/>
    <w:rsid w:val="00F74F83"/>
    <w:rsid w:val="00F76348"/>
    <w:rsid w:val="00F763CA"/>
    <w:rsid w:val="00F773F5"/>
    <w:rsid w:val="00F77661"/>
    <w:rsid w:val="00F779C5"/>
    <w:rsid w:val="00F77E58"/>
    <w:rsid w:val="00F80C8C"/>
    <w:rsid w:val="00F80FDB"/>
    <w:rsid w:val="00F810B3"/>
    <w:rsid w:val="00F816DC"/>
    <w:rsid w:val="00F82197"/>
    <w:rsid w:val="00F82B11"/>
    <w:rsid w:val="00F83196"/>
    <w:rsid w:val="00F83A01"/>
    <w:rsid w:val="00F83BB6"/>
    <w:rsid w:val="00F84450"/>
    <w:rsid w:val="00F84B05"/>
    <w:rsid w:val="00F85645"/>
    <w:rsid w:val="00F856EB"/>
    <w:rsid w:val="00F86621"/>
    <w:rsid w:val="00F87076"/>
    <w:rsid w:val="00F87214"/>
    <w:rsid w:val="00F87808"/>
    <w:rsid w:val="00F879E5"/>
    <w:rsid w:val="00F90CFD"/>
    <w:rsid w:val="00F91120"/>
    <w:rsid w:val="00F91958"/>
    <w:rsid w:val="00F923C3"/>
    <w:rsid w:val="00F92607"/>
    <w:rsid w:val="00F92688"/>
    <w:rsid w:val="00F93ABB"/>
    <w:rsid w:val="00F93C49"/>
    <w:rsid w:val="00F944F5"/>
    <w:rsid w:val="00F95018"/>
    <w:rsid w:val="00F956A6"/>
    <w:rsid w:val="00F95732"/>
    <w:rsid w:val="00F97EDA"/>
    <w:rsid w:val="00FA1934"/>
    <w:rsid w:val="00FA1B0A"/>
    <w:rsid w:val="00FA259D"/>
    <w:rsid w:val="00FA3774"/>
    <w:rsid w:val="00FA396F"/>
    <w:rsid w:val="00FA4DE8"/>
    <w:rsid w:val="00FA52F1"/>
    <w:rsid w:val="00FA6AD9"/>
    <w:rsid w:val="00FA6F35"/>
    <w:rsid w:val="00FA74E1"/>
    <w:rsid w:val="00FA7763"/>
    <w:rsid w:val="00FA79FE"/>
    <w:rsid w:val="00FA7B36"/>
    <w:rsid w:val="00FB0277"/>
    <w:rsid w:val="00FB076D"/>
    <w:rsid w:val="00FB08C1"/>
    <w:rsid w:val="00FB0D73"/>
    <w:rsid w:val="00FB1E08"/>
    <w:rsid w:val="00FB1FD6"/>
    <w:rsid w:val="00FB2089"/>
    <w:rsid w:val="00FB20A2"/>
    <w:rsid w:val="00FB25AE"/>
    <w:rsid w:val="00FB2ADB"/>
    <w:rsid w:val="00FB47F8"/>
    <w:rsid w:val="00FB55CF"/>
    <w:rsid w:val="00FB68FC"/>
    <w:rsid w:val="00FB70CE"/>
    <w:rsid w:val="00FC08EE"/>
    <w:rsid w:val="00FC0CFA"/>
    <w:rsid w:val="00FC0F67"/>
    <w:rsid w:val="00FC1F12"/>
    <w:rsid w:val="00FC3054"/>
    <w:rsid w:val="00FC4779"/>
    <w:rsid w:val="00FC5A21"/>
    <w:rsid w:val="00FC61E1"/>
    <w:rsid w:val="00FC71B2"/>
    <w:rsid w:val="00FC7323"/>
    <w:rsid w:val="00FC7D09"/>
    <w:rsid w:val="00FD07B8"/>
    <w:rsid w:val="00FD0BDA"/>
    <w:rsid w:val="00FD0D37"/>
    <w:rsid w:val="00FD1172"/>
    <w:rsid w:val="00FD12CF"/>
    <w:rsid w:val="00FD24E8"/>
    <w:rsid w:val="00FD2544"/>
    <w:rsid w:val="00FD2A55"/>
    <w:rsid w:val="00FD2C66"/>
    <w:rsid w:val="00FD30D5"/>
    <w:rsid w:val="00FD345D"/>
    <w:rsid w:val="00FD3C7A"/>
    <w:rsid w:val="00FD4154"/>
    <w:rsid w:val="00FD42E9"/>
    <w:rsid w:val="00FD600C"/>
    <w:rsid w:val="00FD6661"/>
    <w:rsid w:val="00FD666F"/>
    <w:rsid w:val="00FD6AD8"/>
    <w:rsid w:val="00FD6F04"/>
    <w:rsid w:val="00FD7525"/>
    <w:rsid w:val="00FD76D1"/>
    <w:rsid w:val="00FE0E10"/>
    <w:rsid w:val="00FE439C"/>
    <w:rsid w:val="00FE4AC8"/>
    <w:rsid w:val="00FE5E7E"/>
    <w:rsid w:val="00FE6A77"/>
    <w:rsid w:val="00FE7FD0"/>
    <w:rsid w:val="00FF2484"/>
    <w:rsid w:val="00FF2AFF"/>
    <w:rsid w:val="00FF37A4"/>
    <w:rsid w:val="00FF4108"/>
    <w:rsid w:val="00FF55F2"/>
    <w:rsid w:val="00FF6B69"/>
    <w:rsid w:val="00FF6C90"/>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ode" w:uiPriority="99"/>
    <w:lsdException w:name="HTML Preformatted" w:uiPriority="99"/>
    <w:lsdException w:name="HTML Typewriter"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204"/>
    <w:pPr>
      <w:spacing w:after="120"/>
      <w:jc w:val="both"/>
    </w:pPr>
    <w:rPr>
      <w:rFonts w:ascii="Helvetica 45" w:hAnsi="Helvetica 45"/>
      <w:szCs w:val="24"/>
    </w:rPr>
  </w:style>
  <w:style w:type="paragraph" w:styleId="Heading1">
    <w:name w:val="heading 1"/>
    <w:basedOn w:val="Normal"/>
    <w:next w:val="Normal"/>
    <w:link w:val="Heading1Char"/>
    <w:uiPriority w:val="9"/>
    <w:qFormat/>
    <w:rsid w:val="002C768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EA04C6"/>
    <w:pPr>
      <w:keepNext/>
      <w:numPr>
        <w:ilvl w:val="1"/>
        <w:numId w:val="1"/>
      </w:numPr>
      <w:spacing w:before="240" w:after="240"/>
      <w:ind w:left="720" w:firstLine="6"/>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EC5017"/>
    <w:pPr>
      <w:keepNext/>
      <w:numPr>
        <w:ilvl w:val="3"/>
        <w:numId w:val="1"/>
      </w:numPr>
      <w:spacing w:before="240" w:after="60"/>
      <w:ind w:left="2448"/>
      <w:outlineLvl w:val="2"/>
    </w:pPr>
    <w:rPr>
      <w:rFonts w:ascii="Arial" w:hAnsi="Arial" w:cs="Arial"/>
      <w:b/>
      <w:bCs/>
      <w:sz w:val="26"/>
      <w:szCs w:val="26"/>
    </w:rPr>
  </w:style>
  <w:style w:type="paragraph" w:styleId="Heading4">
    <w:name w:val="heading 4"/>
    <w:basedOn w:val="Normal"/>
    <w:next w:val="Normal"/>
    <w:qFormat/>
    <w:rsid w:val="00C20A72"/>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C20A72"/>
    <w:pPr>
      <w:spacing w:before="240" w:after="60"/>
      <w:outlineLvl w:val="4"/>
    </w:pPr>
    <w:rPr>
      <w:b/>
      <w:bCs/>
      <w:i/>
      <w:iCs/>
      <w:sz w:val="26"/>
      <w:szCs w:val="26"/>
    </w:rPr>
  </w:style>
  <w:style w:type="paragraph" w:styleId="Heading6">
    <w:name w:val="heading 6"/>
    <w:basedOn w:val="Normal"/>
    <w:next w:val="Normal"/>
    <w:qFormat/>
    <w:rsid w:val="00C20A72"/>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92518"/>
  </w:style>
  <w:style w:type="paragraph" w:customStyle="1" w:styleId="Pealkiri11">
    <w:name w:val="Pealkiri 11"/>
    <w:basedOn w:val="Heading1"/>
    <w:next w:val="Normal"/>
    <w:qFormat/>
    <w:rsid w:val="00273B1C"/>
    <w:pPr>
      <w:pageBreakBefore/>
      <w:numPr>
        <w:numId w:val="1"/>
      </w:numPr>
      <w:spacing w:before="300" w:after="300"/>
    </w:pPr>
    <w:rPr>
      <w:rFonts w:ascii="Helvetica 65" w:hAnsi="Helvetica 65"/>
      <w:b w:val="0"/>
    </w:rPr>
  </w:style>
  <w:style w:type="paragraph" w:customStyle="1" w:styleId="L6ik-tab">
    <w:name w:val="L6ik-tab"/>
    <w:basedOn w:val="Normal"/>
    <w:rsid w:val="00792518"/>
    <w:pPr>
      <w:ind w:firstLine="360"/>
    </w:pPr>
  </w:style>
  <w:style w:type="paragraph" w:customStyle="1" w:styleId="Pealkiri21">
    <w:name w:val="Pealkiri 21"/>
    <w:basedOn w:val="Heading3"/>
    <w:next w:val="Normal"/>
    <w:qFormat/>
    <w:rsid w:val="00E0018F"/>
    <w:pPr>
      <w:numPr>
        <w:ilvl w:val="2"/>
      </w:numPr>
      <w:spacing w:before="220" w:after="160"/>
    </w:pPr>
    <w:rPr>
      <w:rFonts w:ascii="Helvetica 65" w:hAnsi="Helvetica 65"/>
      <w:b w:val="0"/>
      <w:sz w:val="24"/>
    </w:rPr>
  </w:style>
  <w:style w:type="character" w:styleId="PageNumber">
    <w:name w:val="page number"/>
    <w:rsid w:val="00792518"/>
    <w:rPr>
      <w:rFonts w:ascii="Helvetica 45" w:hAnsi="Helvetica 45"/>
      <w:sz w:val="20"/>
    </w:rPr>
  </w:style>
  <w:style w:type="paragraph" w:styleId="Header">
    <w:name w:val="header"/>
    <w:basedOn w:val="Normal"/>
    <w:rsid w:val="00792518"/>
    <w:pPr>
      <w:tabs>
        <w:tab w:val="left" w:pos="4500"/>
      </w:tabs>
      <w:jc w:val="right"/>
    </w:pPr>
    <w:rPr>
      <w:sz w:val="16"/>
    </w:rPr>
  </w:style>
  <w:style w:type="paragraph" w:styleId="TOC3">
    <w:name w:val="toc 3"/>
    <w:basedOn w:val="Normal"/>
    <w:next w:val="Normal"/>
    <w:autoRedefine/>
    <w:uiPriority w:val="39"/>
    <w:rsid w:val="00792518"/>
    <w:pPr>
      <w:ind w:left="400"/>
    </w:pPr>
  </w:style>
  <w:style w:type="paragraph" w:customStyle="1" w:styleId="Pealkiri31">
    <w:name w:val="Pealkiri 31"/>
    <w:basedOn w:val="Normal"/>
    <w:next w:val="Normal"/>
    <w:rsid w:val="00EC5017"/>
    <w:pPr>
      <w:numPr>
        <w:ilvl w:val="4"/>
        <w:numId w:val="1"/>
      </w:numPr>
      <w:ind w:left="3312"/>
    </w:pPr>
    <w:rPr>
      <w:rFonts w:ascii="Helvetica 65" w:hAnsi="Helvetica 65"/>
    </w:rPr>
  </w:style>
  <w:style w:type="paragraph" w:styleId="TOC1">
    <w:name w:val="toc 1"/>
    <w:basedOn w:val="Normal"/>
    <w:next w:val="Normal"/>
    <w:autoRedefine/>
    <w:uiPriority w:val="39"/>
    <w:rsid w:val="002A04F1"/>
    <w:pPr>
      <w:tabs>
        <w:tab w:val="left" w:pos="400"/>
        <w:tab w:val="right" w:leader="dot" w:pos="8210"/>
      </w:tabs>
    </w:pPr>
  </w:style>
  <w:style w:type="paragraph" w:styleId="TOC2">
    <w:name w:val="toc 2"/>
    <w:basedOn w:val="Normal"/>
    <w:next w:val="Normal"/>
    <w:autoRedefine/>
    <w:uiPriority w:val="39"/>
    <w:rsid w:val="00792518"/>
    <w:pPr>
      <w:ind w:left="200"/>
    </w:pPr>
  </w:style>
  <w:style w:type="paragraph" w:styleId="TOC4">
    <w:name w:val="toc 4"/>
    <w:basedOn w:val="Normal"/>
    <w:next w:val="Normal"/>
    <w:autoRedefine/>
    <w:semiHidden/>
    <w:rsid w:val="00792518"/>
    <w:pPr>
      <w:ind w:left="600"/>
    </w:pPr>
  </w:style>
  <w:style w:type="paragraph" w:styleId="TOC5">
    <w:name w:val="toc 5"/>
    <w:basedOn w:val="Normal"/>
    <w:next w:val="Normal"/>
    <w:autoRedefine/>
    <w:semiHidden/>
    <w:rsid w:val="00792518"/>
    <w:pPr>
      <w:ind w:left="800"/>
    </w:pPr>
  </w:style>
  <w:style w:type="paragraph" w:styleId="TOC6">
    <w:name w:val="toc 6"/>
    <w:basedOn w:val="Normal"/>
    <w:next w:val="Normal"/>
    <w:autoRedefine/>
    <w:semiHidden/>
    <w:rsid w:val="00792518"/>
    <w:pPr>
      <w:ind w:left="1000"/>
    </w:pPr>
  </w:style>
  <w:style w:type="paragraph" w:styleId="TOC7">
    <w:name w:val="toc 7"/>
    <w:basedOn w:val="Normal"/>
    <w:next w:val="Normal"/>
    <w:autoRedefine/>
    <w:semiHidden/>
    <w:rsid w:val="00792518"/>
    <w:pPr>
      <w:ind w:left="1200"/>
    </w:pPr>
  </w:style>
  <w:style w:type="paragraph" w:styleId="TOC8">
    <w:name w:val="toc 8"/>
    <w:basedOn w:val="Normal"/>
    <w:next w:val="Normal"/>
    <w:autoRedefine/>
    <w:semiHidden/>
    <w:rsid w:val="00792518"/>
    <w:pPr>
      <w:ind w:left="1400"/>
    </w:pPr>
  </w:style>
  <w:style w:type="paragraph" w:styleId="TOC9">
    <w:name w:val="toc 9"/>
    <w:basedOn w:val="Normal"/>
    <w:next w:val="Normal"/>
    <w:autoRedefine/>
    <w:semiHidden/>
    <w:rsid w:val="00792518"/>
    <w:pPr>
      <w:ind w:left="1600"/>
    </w:pPr>
  </w:style>
  <w:style w:type="character" w:styleId="Hyperlink">
    <w:name w:val="Hyperlink"/>
    <w:uiPriority w:val="99"/>
    <w:rsid w:val="00792518"/>
    <w:rPr>
      <w:color w:val="0000FF"/>
      <w:u w:val="single"/>
    </w:rPr>
  </w:style>
  <w:style w:type="paragraph" w:styleId="DocumentMap">
    <w:name w:val="Document Map"/>
    <w:basedOn w:val="Normal"/>
    <w:semiHidden/>
    <w:rsid w:val="00236AE4"/>
    <w:pPr>
      <w:shd w:val="clear" w:color="auto" w:fill="000080"/>
    </w:pPr>
    <w:rPr>
      <w:rFonts w:ascii="Tahoma" w:hAnsi="Tahoma" w:cs="Tahoma"/>
    </w:rPr>
  </w:style>
  <w:style w:type="paragraph" w:customStyle="1" w:styleId="Tiitel1">
    <w:name w:val="Tiitel1"/>
    <w:basedOn w:val="Normal"/>
    <w:rsid w:val="00792518"/>
    <w:rPr>
      <w:rFonts w:ascii="Helvetica 65" w:hAnsi="Helvetica 65"/>
      <w:sz w:val="72"/>
    </w:rPr>
  </w:style>
  <w:style w:type="paragraph" w:styleId="BalloonText">
    <w:name w:val="Balloon Text"/>
    <w:basedOn w:val="Normal"/>
    <w:link w:val="BalloonTextChar"/>
    <w:uiPriority w:val="99"/>
    <w:semiHidden/>
    <w:rsid w:val="006C1932"/>
    <w:rPr>
      <w:rFonts w:ascii="Tahoma" w:hAnsi="Tahoma" w:cs="Tahoma"/>
      <w:sz w:val="16"/>
      <w:szCs w:val="16"/>
    </w:rPr>
  </w:style>
  <w:style w:type="character" w:customStyle="1" w:styleId="Heading2Char">
    <w:name w:val="Heading 2 Char"/>
    <w:link w:val="Heading2"/>
    <w:uiPriority w:val="9"/>
    <w:rsid w:val="00EA04C6"/>
    <w:rPr>
      <w:rFonts w:ascii="Arial" w:hAnsi="Arial" w:cs="Arial"/>
      <w:b/>
      <w:bCs/>
      <w:i/>
      <w:iCs/>
      <w:sz w:val="28"/>
      <w:szCs w:val="28"/>
    </w:rPr>
  </w:style>
  <w:style w:type="paragraph" w:styleId="BodyTextIndent">
    <w:name w:val="Body Text Indent"/>
    <w:basedOn w:val="Normal"/>
    <w:rsid w:val="008936CB"/>
    <w:pPr>
      <w:ind w:left="2160"/>
      <w:jc w:val="left"/>
    </w:pPr>
    <w:rPr>
      <w:rFonts w:ascii="Times New Roman" w:hAnsi="Times New Roman"/>
      <w:color w:val="0000FF"/>
      <w:sz w:val="22"/>
      <w:szCs w:val="20"/>
      <w:lang w:eastAsia="et-EE"/>
    </w:rPr>
  </w:style>
  <w:style w:type="table" w:styleId="TableGrid">
    <w:name w:val="Table Grid"/>
    <w:basedOn w:val="TableNormal"/>
    <w:uiPriority w:val="59"/>
    <w:rsid w:val="00492786"/>
    <w:pPr>
      <w:spacing w:line="276"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alkiri1111">
    <w:name w:val="Pealkiri 1.1.1.1"/>
    <w:basedOn w:val="Heading3"/>
    <w:qFormat/>
    <w:rsid w:val="00BC0364"/>
    <w:pPr>
      <w:spacing w:after="120"/>
      <w:ind w:left="2443" w:hanging="646"/>
    </w:pPr>
    <w:rPr>
      <w:rFonts w:ascii="Helvetica 65" w:hAnsi="Helvetica 65"/>
      <w:b w:val="0"/>
      <w:bCs w:val="0"/>
      <w:sz w:val="24"/>
    </w:rPr>
  </w:style>
  <w:style w:type="character" w:styleId="CommentReference">
    <w:name w:val="annotation reference"/>
    <w:rsid w:val="00360F6B"/>
    <w:rPr>
      <w:sz w:val="16"/>
      <w:szCs w:val="16"/>
    </w:rPr>
  </w:style>
  <w:style w:type="paragraph" w:styleId="CommentText">
    <w:name w:val="annotation text"/>
    <w:basedOn w:val="Normal"/>
    <w:link w:val="CommentTextChar"/>
    <w:rsid w:val="00360F6B"/>
    <w:rPr>
      <w:szCs w:val="20"/>
    </w:rPr>
  </w:style>
  <w:style w:type="paragraph" w:styleId="CommentSubject">
    <w:name w:val="annotation subject"/>
    <w:basedOn w:val="CommentText"/>
    <w:next w:val="CommentText"/>
    <w:semiHidden/>
    <w:rsid w:val="00360F6B"/>
    <w:rPr>
      <w:b/>
      <w:bCs/>
    </w:rPr>
  </w:style>
  <w:style w:type="paragraph" w:customStyle="1" w:styleId="kood">
    <w:name w:val="kood"/>
    <w:basedOn w:val="Normal"/>
    <w:link w:val="koodChar"/>
    <w:qFormat/>
    <w:rsid w:val="002417FF"/>
    <w:pPr>
      <w:pBdr>
        <w:top w:val="single" w:sz="4" w:space="1" w:color="auto"/>
        <w:left w:val="single" w:sz="4" w:space="4" w:color="auto"/>
        <w:bottom w:val="single" w:sz="4" w:space="1" w:color="auto"/>
        <w:right w:val="single" w:sz="4" w:space="4" w:color="auto"/>
      </w:pBdr>
      <w:shd w:val="clear" w:color="auto" w:fill="EEECE1" w:themeFill="background2"/>
      <w:spacing w:before="120"/>
      <w:ind w:left="907"/>
      <w:contextualSpacing/>
      <w:jc w:val="left"/>
      <w:textboxTightWrap w:val="allLines"/>
    </w:pPr>
    <w:rPr>
      <w:rFonts w:ascii="Courier New" w:hAnsi="Courier New"/>
      <w:sz w:val="18"/>
    </w:rPr>
  </w:style>
  <w:style w:type="character" w:customStyle="1" w:styleId="koodChar">
    <w:name w:val="kood Char"/>
    <w:link w:val="kood"/>
    <w:rsid w:val="002417FF"/>
    <w:rPr>
      <w:rFonts w:ascii="Courier New" w:hAnsi="Courier New"/>
      <w:sz w:val="18"/>
      <w:szCs w:val="24"/>
      <w:shd w:val="clear" w:color="auto" w:fill="EEECE1" w:themeFill="background2"/>
      <w:lang w:val="et-EE"/>
    </w:rPr>
  </w:style>
  <w:style w:type="character" w:customStyle="1" w:styleId="Heading1Char">
    <w:name w:val="Heading 1 Char"/>
    <w:link w:val="Heading1"/>
    <w:uiPriority w:val="9"/>
    <w:rsid w:val="00BE2749"/>
    <w:rPr>
      <w:rFonts w:ascii="Arial" w:hAnsi="Arial" w:cs="Arial"/>
      <w:b/>
      <w:bCs/>
      <w:kern w:val="32"/>
      <w:sz w:val="32"/>
      <w:szCs w:val="32"/>
      <w:lang w:val="et-EE"/>
    </w:rPr>
  </w:style>
  <w:style w:type="paragraph" w:styleId="ListParagraph">
    <w:name w:val="List Paragraph"/>
    <w:basedOn w:val="Normal"/>
    <w:link w:val="ListParagraphChar"/>
    <w:uiPriority w:val="34"/>
    <w:qFormat/>
    <w:rsid w:val="00244427"/>
    <w:pPr>
      <w:jc w:val="left"/>
    </w:pPr>
  </w:style>
  <w:style w:type="paragraph" w:customStyle="1" w:styleId="Sourcecode">
    <w:name w:val="Sourcecode"/>
    <w:basedOn w:val="Normal"/>
    <w:link w:val="SourcecodeChar"/>
    <w:rsid w:val="00BE2749"/>
    <w:pPr>
      <w:widowControl w:val="0"/>
      <w:suppressAutoHyphens/>
      <w:autoSpaceDE w:val="0"/>
      <w:autoSpaceDN w:val="0"/>
      <w:jc w:val="left"/>
      <w:textAlignment w:val="baseline"/>
    </w:pPr>
    <w:rPr>
      <w:rFonts w:ascii="Courier" w:eastAsia="Courier New" w:hAnsi="Courier" w:cs="Courier New"/>
      <w:color w:val="000000"/>
      <w:kern w:val="3"/>
      <w:szCs w:val="20"/>
      <w:lang w:eastAsia="et-EE" w:bidi="et-EE"/>
    </w:rPr>
  </w:style>
  <w:style w:type="paragraph" w:customStyle="1" w:styleId="DecimalAligned">
    <w:name w:val="Decimal Aligned"/>
    <w:basedOn w:val="Normal"/>
    <w:uiPriority w:val="40"/>
    <w:qFormat/>
    <w:rsid w:val="00BE2749"/>
    <w:pPr>
      <w:tabs>
        <w:tab w:val="decimal" w:pos="360"/>
      </w:tabs>
      <w:spacing w:after="200"/>
      <w:jc w:val="left"/>
    </w:pPr>
    <w:rPr>
      <w:rFonts w:ascii="Calibri" w:eastAsia="Calibri" w:hAnsi="Calibri"/>
      <w:sz w:val="22"/>
      <w:szCs w:val="22"/>
      <w:lang w:eastAsia="ja-JP"/>
    </w:rPr>
  </w:style>
  <w:style w:type="paragraph" w:styleId="FootnoteText">
    <w:name w:val="footnote text"/>
    <w:basedOn w:val="Normal"/>
    <w:link w:val="FootnoteTextChar"/>
    <w:uiPriority w:val="99"/>
    <w:unhideWhenUsed/>
    <w:rsid w:val="00BE2749"/>
    <w:pPr>
      <w:jc w:val="left"/>
    </w:pPr>
    <w:rPr>
      <w:rFonts w:ascii="Calibri" w:hAnsi="Calibri"/>
      <w:szCs w:val="20"/>
      <w:lang w:eastAsia="ja-JP"/>
    </w:rPr>
  </w:style>
  <w:style w:type="character" w:customStyle="1" w:styleId="FootnoteTextChar">
    <w:name w:val="Footnote Text Char"/>
    <w:link w:val="FootnoteText"/>
    <w:uiPriority w:val="99"/>
    <w:rsid w:val="00BE2749"/>
    <w:rPr>
      <w:rFonts w:ascii="Calibri" w:hAnsi="Calibri"/>
      <w:lang w:eastAsia="ja-JP"/>
    </w:rPr>
  </w:style>
  <w:style w:type="character" w:styleId="SubtleEmphasis">
    <w:name w:val="Subtle Emphasis"/>
    <w:uiPriority w:val="19"/>
    <w:qFormat/>
    <w:rsid w:val="00BE2749"/>
    <w:rPr>
      <w:i/>
      <w:iCs/>
      <w:color w:val="7F7F7F"/>
    </w:rPr>
  </w:style>
  <w:style w:type="table" w:styleId="MediumShading2-Accent5">
    <w:name w:val="Medium Shading 2 Accent 5"/>
    <w:basedOn w:val="TableNormal"/>
    <w:uiPriority w:val="64"/>
    <w:rsid w:val="00BE2749"/>
    <w:rPr>
      <w:rFonts w:ascii="Calibri" w:hAnsi="Calibri"/>
      <w:sz w:val="22"/>
      <w:szCs w:val="22"/>
      <w:lang w:eastAsia="ja-JP"/>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3Char">
    <w:name w:val="Heading 3 Char"/>
    <w:link w:val="Heading3"/>
    <w:uiPriority w:val="9"/>
    <w:rsid w:val="00BE2749"/>
    <w:rPr>
      <w:rFonts w:ascii="Arial" w:hAnsi="Arial" w:cs="Arial"/>
      <w:b/>
      <w:bCs/>
      <w:sz w:val="26"/>
      <w:szCs w:val="26"/>
    </w:rPr>
  </w:style>
  <w:style w:type="paragraph" w:styleId="HTMLPreformatted">
    <w:name w:val="HTML Preformatted"/>
    <w:basedOn w:val="Normal"/>
    <w:link w:val="HTMLPreformattedChar"/>
    <w:uiPriority w:val="99"/>
    <w:unhideWhenUsed/>
    <w:rsid w:val="00BE2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rPr>
  </w:style>
  <w:style w:type="character" w:customStyle="1" w:styleId="HTMLPreformattedChar">
    <w:name w:val="HTML Preformatted Char"/>
    <w:link w:val="HTMLPreformatted"/>
    <w:uiPriority w:val="99"/>
    <w:rsid w:val="00BE2749"/>
    <w:rPr>
      <w:rFonts w:ascii="Courier New" w:hAnsi="Courier New" w:cs="Courier New"/>
    </w:rPr>
  </w:style>
  <w:style w:type="character" w:customStyle="1" w:styleId="BalloonTextChar">
    <w:name w:val="Balloon Text Char"/>
    <w:link w:val="BalloonText"/>
    <w:uiPriority w:val="99"/>
    <w:semiHidden/>
    <w:rsid w:val="00BE2749"/>
    <w:rPr>
      <w:rFonts w:ascii="Tahoma" w:hAnsi="Tahoma" w:cs="Tahoma"/>
      <w:sz w:val="16"/>
      <w:szCs w:val="16"/>
      <w:lang w:val="et-EE"/>
    </w:rPr>
  </w:style>
  <w:style w:type="paragraph" w:customStyle="1" w:styleId="Standard">
    <w:name w:val="Standard"/>
    <w:rsid w:val="00BE2749"/>
    <w:pPr>
      <w:widowControl w:val="0"/>
      <w:suppressAutoHyphens/>
      <w:autoSpaceDN w:val="0"/>
      <w:textAlignment w:val="baseline"/>
    </w:pPr>
    <w:rPr>
      <w:rFonts w:ascii="Thorndale" w:eastAsia="HG Mincho Light J" w:hAnsi="Thorndale" w:cs="Arial Unicode MS"/>
      <w:color w:val="000000"/>
      <w:kern w:val="3"/>
      <w:sz w:val="24"/>
      <w:szCs w:val="24"/>
      <w:lang w:eastAsia="et-EE" w:bidi="et-EE"/>
    </w:rPr>
  </w:style>
  <w:style w:type="paragraph" w:customStyle="1" w:styleId="Textbody">
    <w:name w:val="Text body"/>
    <w:basedOn w:val="Standard"/>
    <w:rsid w:val="00BE2749"/>
    <w:pPr>
      <w:spacing w:after="120"/>
    </w:pPr>
    <w:rPr>
      <w:rFonts w:ascii="Arial" w:hAnsi="Arial"/>
    </w:rPr>
  </w:style>
  <w:style w:type="character" w:customStyle="1" w:styleId="Internetlink">
    <w:name w:val="Internet link"/>
    <w:rsid w:val="00BE2749"/>
    <w:rPr>
      <w:color w:val="000080"/>
      <w:u w:val="single"/>
    </w:rPr>
  </w:style>
  <w:style w:type="character" w:customStyle="1" w:styleId="CommentTextChar">
    <w:name w:val="Comment Text Char"/>
    <w:link w:val="CommentText"/>
    <w:rsid w:val="00BE2749"/>
    <w:rPr>
      <w:rFonts w:ascii="Helvetica 45" w:hAnsi="Helvetica 45"/>
      <w:lang w:val="et-EE"/>
    </w:rPr>
  </w:style>
  <w:style w:type="table" w:styleId="MediumGrid3-Accent3">
    <w:name w:val="Medium Grid 3 Accent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5">
    <w:name w:val="Medium Grid 3 Accent 5"/>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
    <w:name w:val="Medium Grid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styleId="HTMLTypewriter">
    <w:name w:val="HTML Typewriter"/>
    <w:uiPriority w:val="99"/>
    <w:unhideWhenUsed/>
    <w:rsid w:val="00BE2749"/>
    <w:rPr>
      <w:rFonts w:ascii="Courier New" w:eastAsia="Times New Roman" w:hAnsi="Courier New" w:cs="Courier New"/>
      <w:sz w:val="20"/>
      <w:szCs w:val="20"/>
    </w:rPr>
  </w:style>
  <w:style w:type="table" w:styleId="LightList">
    <w:name w:val="Light List"/>
    <w:basedOn w:val="TableNormal"/>
    <w:uiPriority w:val="61"/>
    <w:rsid w:val="00BE2749"/>
    <w:rPr>
      <w:rFonts w:ascii="Calibri" w:eastAsia="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HTMLCode">
    <w:name w:val="HTML Code"/>
    <w:uiPriority w:val="99"/>
    <w:unhideWhenUsed/>
    <w:rsid w:val="00BE2749"/>
    <w:rPr>
      <w:rFonts w:ascii="Courier New" w:eastAsia="Times New Roman" w:hAnsi="Courier New" w:cs="Courier New"/>
      <w:sz w:val="20"/>
      <w:szCs w:val="20"/>
    </w:rPr>
  </w:style>
  <w:style w:type="paragraph" w:customStyle="1" w:styleId="kooddepr">
    <w:name w:val="kood (depr)"/>
    <w:basedOn w:val="kood"/>
    <w:link w:val="kooddeprChar"/>
    <w:qFormat/>
    <w:rsid w:val="004D346C"/>
    <w:pPr>
      <w:pBdr>
        <w:top w:val="dashed" w:sz="4" w:space="1" w:color="auto"/>
        <w:left w:val="dashed" w:sz="4" w:space="4" w:color="auto"/>
        <w:bottom w:val="dashed" w:sz="4" w:space="1" w:color="auto"/>
        <w:right w:val="dashed" w:sz="4" w:space="4" w:color="auto"/>
      </w:pBdr>
    </w:pPr>
  </w:style>
  <w:style w:type="paragraph" w:customStyle="1" w:styleId="eclipse">
    <w:name w:val="eclipse"/>
    <w:basedOn w:val="Normal"/>
    <w:link w:val="eclipseChar"/>
    <w:qFormat/>
    <w:rsid w:val="00344AB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before="120"/>
      <w:ind w:left="851"/>
      <w:contextualSpacing/>
      <w:jc w:val="left"/>
    </w:pPr>
    <w:rPr>
      <w:rFonts w:ascii="Consolas" w:hAnsi="Consolas" w:cs="Consolas"/>
      <w:color w:val="000000"/>
      <w:sz w:val="18"/>
      <w:szCs w:val="20"/>
    </w:rPr>
  </w:style>
  <w:style w:type="character" w:customStyle="1" w:styleId="kooddeprChar">
    <w:name w:val="kood (depr) Char"/>
    <w:basedOn w:val="koodChar"/>
    <w:link w:val="kooddepr"/>
    <w:rsid w:val="004D346C"/>
    <w:rPr>
      <w:rFonts w:ascii="Courier New" w:hAnsi="Courier New"/>
      <w:sz w:val="18"/>
      <w:szCs w:val="24"/>
      <w:shd w:val="clear" w:color="auto" w:fill="EEECE1" w:themeFill="background2"/>
      <w:lang w:val="et-EE"/>
    </w:rPr>
  </w:style>
  <w:style w:type="paragraph" w:customStyle="1" w:styleId="Ecl-param">
    <w:name w:val="Ecl-param"/>
    <w:basedOn w:val="eclipse"/>
    <w:link w:val="Ecl-paramChar"/>
    <w:qFormat/>
    <w:rsid w:val="007977D1"/>
    <w:rPr>
      <w:iCs/>
      <w:color w:val="0000C0"/>
    </w:rPr>
  </w:style>
  <w:style w:type="character" w:customStyle="1" w:styleId="eclipseChar">
    <w:name w:val="eclipse Char"/>
    <w:basedOn w:val="DefaultParagraphFont"/>
    <w:link w:val="eclipse"/>
    <w:rsid w:val="00344ABD"/>
    <w:rPr>
      <w:rFonts w:ascii="Consolas" w:hAnsi="Consolas" w:cs="Consolas"/>
      <w:color w:val="000000"/>
      <w:sz w:val="18"/>
      <w:shd w:val="clear" w:color="auto" w:fill="EEECE1" w:themeFill="background2"/>
    </w:rPr>
  </w:style>
  <w:style w:type="paragraph" w:customStyle="1" w:styleId="ecl-string">
    <w:name w:val="ecl-string"/>
    <w:basedOn w:val="eclipse"/>
    <w:link w:val="ecl-stringChar"/>
    <w:qFormat/>
    <w:rsid w:val="007977D1"/>
    <w:rPr>
      <w:i/>
      <w:iCs/>
      <w:color w:val="0000C0"/>
    </w:rPr>
  </w:style>
  <w:style w:type="character" w:customStyle="1" w:styleId="Ecl-paramChar">
    <w:name w:val="Ecl-param Char"/>
    <w:basedOn w:val="eclipseChar"/>
    <w:link w:val="Ecl-param"/>
    <w:rsid w:val="007977D1"/>
    <w:rPr>
      <w:rFonts w:ascii="Consolas" w:hAnsi="Consolas" w:cs="Consolas"/>
      <w:iCs/>
      <w:color w:val="0000C0"/>
      <w:sz w:val="18"/>
      <w:shd w:val="clear" w:color="auto" w:fill="EEECE1" w:themeFill="background2"/>
    </w:rPr>
  </w:style>
  <w:style w:type="paragraph" w:customStyle="1" w:styleId="ecl-method">
    <w:name w:val="ecl-method"/>
    <w:basedOn w:val="kood"/>
    <w:link w:val="ecl-methodChar"/>
    <w:qFormat/>
    <w:rsid w:val="007977D1"/>
    <w:rPr>
      <w:rFonts w:ascii="Consolas" w:hAnsi="Consolas" w:cs="Consolas"/>
      <w:i/>
      <w:iCs/>
      <w:color w:val="000000"/>
      <w:szCs w:val="20"/>
    </w:rPr>
  </w:style>
  <w:style w:type="character" w:customStyle="1" w:styleId="ecl-stringChar">
    <w:name w:val="ecl-string Char"/>
    <w:basedOn w:val="eclipseChar"/>
    <w:link w:val="ecl-string"/>
    <w:rsid w:val="007977D1"/>
    <w:rPr>
      <w:rFonts w:ascii="Consolas" w:hAnsi="Consolas" w:cs="Consolas"/>
      <w:i/>
      <w:iCs/>
      <w:color w:val="0000C0"/>
      <w:sz w:val="18"/>
      <w:shd w:val="clear" w:color="auto" w:fill="EEECE1" w:themeFill="background2"/>
    </w:rPr>
  </w:style>
  <w:style w:type="paragraph" w:customStyle="1" w:styleId="ecl-comment">
    <w:name w:val="ecl-comment"/>
    <w:basedOn w:val="eclipse"/>
    <w:link w:val="ecl-commentChar"/>
    <w:qFormat/>
    <w:rsid w:val="003A2BE3"/>
    <w:pPr>
      <w:spacing w:before="0" w:after="0"/>
    </w:pPr>
    <w:rPr>
      <w:color w:val="339933"/>
      <w:szCs w:val="18"/>
    </w:rPr>
  </w:style>
  <w:style w:type="character" w:customStyle="1" w:styleId="ecl-methodChar">
    <w:name w:val="ecl-method Char"/>
    <w:basedOn w:val="koodChar"/>
    <w:link w:val="ecl-method"/>
    <w:rsid w:val="007977D1"/>
    <w:rPr>
      <w:rFonts w:ascii="Consolas" w:hAnsi="Consolas" w:cs="Consolas"/>
      <w:i/>
      <w:iCs/>
      <w:color w:val="000000"/>
      <w:sz w:val="18"/>
      <w:szCs w:val="24"/>
      <w:shd w:val="clear" w:color="auto" w:fill="EEECE1" w:themeFill="background2"/>
      <w:lang w:val="et-EE"/>
    </w:rPr>
  </w:style>
  <w:style w:type="paragraph" w:customStyle="1" w:styleId="ecl-depr">
    <w:name w:val="ecl-depr"/>
    <w:basedOn w:val="eclipse"/>
    <w:link w:val="ecl-deprChar"/>
    <w:qFormat/>
    <w:rsid w:val="00F71CB1"/>
    <w:pPr>
      <w:pBdr>
        <w:top w:val="dashed" w:sz="4" w:space="1" w:color="auto"/>
        <w:left w:val="dashed" w:sz="4" w:space="4" w:color="auto"/>
        <w:bottom w:val="dashed" w:sz="4" w:space="1" w:color="auto"/>
        <w:right w:val="dashed" w:sz="4" w:space="4" w:color="auto"/>
      </w:pBdr>
    </w:pPr>
    <w:rPr>
      <w:color w:val="auto"/>
      <w:szCs w:val="18"/>
    </w:rPr>
  </w:style>
  <w:style w:type="character" w:customStyle="1" w:styleId="ecl-commentChar">
    <w:name w:val="ecl-comment Char"/>
    <w:basedOn w:val="eclipseChar"/>
    <w:link w:val="ecl-comment"/>
    <w:rsid w:val="003A2BE3"/>
    <w:rPr>
      <w:rFonts w:ascii="Consolas" w:hAnsi="Consolas" w:cs="Consolas"/>
      <w:color w:val="339933"/>
      <w:sz w:val="18"/>
      <w:szCs w:val="18"/>
      <w:shd w:val="clear" w:color="auto" w:fill="EEECE1" w:themeFill="background2"/>
    </w:rPr>
  </w:style>
  <w:style w:type="paragraph" w:customStyle="1" w:styleId="utility-command">
    <w:name w:val="utility-command"/>
    <w:basedOn w:val="eclipse"/>
    <w:link w:val="utility-commandChar"/>
    <w:qFormat/>
    <w:rsid w:val="0004750B"/>
    <w:pPr>
      <w:shd w:val="clear" w:color="auto" w:fill="C6D9F1" w:themeFill="text2" w:themeFillTint="33"/>
    </w:pPr>
  </w:style>
  <w:style w:type="character" w:customStyle="1" w:styleId="ecl-deprChar">
    <w:name w:val="ecl-depr Char"/>
    <w:basedOn w:val="eclipseChar"/>
    <w:link w:val="ecl-depr"/>
    <w:rsid w:val="00F71CB1"/>
    <w:rPr>
      <w:rFonts w:ascii="Consolas" w:hAnsi="Consolas" w:cs="Consolas"/>
      <w:color w:val="000000"/>
      <w:sz w:val="18"/>
      <w:szCs w:val="18"/>
      <w:shd w:val="clear" w:color="auto" w:fill="EEECE1" w:themeFill="background2"/>
    </w:rPr>
  </w:style>
  <w:style w:type="paragraph" w:customStyle="1" w:styleId="config">
    <w:name w:val="config"/>
    <w:basedOn w:val="Sourcecode"/>
    <w:link w:val="configChar"/>
    <w:qFormat/>
    <w:rsid w:val="00B64F41"/>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before="120"/>
      <w:ind w:left="567"/>
      <w:contextualSpacing/>
    </w:pPr>
    <w:rPr>
      <w:rFonts w:ascii="Consolas" w:hAnsi="Consolas"/>
      <w:sz w:val="18"/>
      <w:szCs w:val="18"/>
    </w:rPr>
  </w:style>
  <w:style w:type="character" w:customStyle="1" w:styleId="utility-commandChar">
    <w:name w:val="utility-command Char"/>
    <w:basedOn w:val="eclipseChar"/>
    <w:link w:val="utility-command"/>
    <w:rsid w:val="0004750B"/>
    <w:rPr>
      <w:rFonts w:ascii="Consolas" w:hAnsi="Consolas" w:cs="Consolas"/>
      <w:color w:val="000000"/>
      <w:sz w:val="18"/>
      <w:shd w:val="clear" w:color="auto" w:fill="C6D9F1" w:themeFill="text2" w:themeFillTint="33"/>
    </w:rPr>
  </w:style>
  <w:style w:type="paragraph" w:customStyle="1" w:styleId="bat">
    <w:name w:val="bat"/>
    <w:basedOn w:val="config"/>
    <w:link w:val="batChar"/>
    <w:qFormat/>
    <w:rsid w:val="004553E4"/>
    <w:pPr>
      <w:pBdr>
        <w:top w:val="single" w:sz="4" w:space="12" w:color="auto" w:shadow="1"/>
        <w:bottom w:val="single" w:sz="4" w:space="12" w:color="auto" w:shadow="1"/>
      </w:pBdr>
      <w:shd w:val="clear" w:color="auto" w:fill="FFFFFF" w:themeFill="background1"/>
      <w:ind w:right="113"/>
    </w:pPr>
  </w:style>
  <w:style w:type="character" w:customStyle="1" w:styleId="SourcecodeChar">
    <w:name w:val="Sourcecode Char"/>
    <w:basedOn w:val="DefaultParagraphFont"/>
    <w:link w:val="Sourcecode"/>
    <w:rsid w:val="003C7F3E"/>
    <w:rPr>
      <w:rFonts w:ascii="Courier" w:eastAsia="Courier New" w:hAnsi="Courier" w:cs="Courier New"/>
      <w:color w:val="000000"/>
      <w:kern w:val="3"/>
      <w:lang w:eastAsia="et-EE" w:bidi="et-EE"/>
    </w:rPr>
  </w:style>
  <w:style w:type="character" w:customStyle="1" w:styleId="configChar">
    <w:name w:val="config Char"/>
    <w:basedOn w:val="SourcecodeChar"/>
    <w:link w:val="config"/>
    <w:rsid w:val="00B64F41"/>
    <w:rPr>
      <w:rFonts w:ascii="Consolas" w:eastAsia="Courier New" w:hAnsi="Consolas" w:cs="Courier New"/>
      <w:color w:val="000000"/>
      <w:kern w:val="3"/>
      <w:sz w:val="18"/>
      <w:szCs w:val="18"/>
      <w:shd w:val="clear" w:color="auto" w:fill="EAF1DD" w:themeFill="accent3" w:themeFillTint="33"/>
      <w:lang w:eastAsia="et-EE" w:bidi="et-EE"/>
    </w:rPr>
  </w:style>
  <w:style w:type="table" w:customStyle="1" w:styleId="Parameters">
    <w:name w:val="Parameters"/>
    <w:basedOn w:val="TableElegant"/>
    <w:uiPriority w:val="99"/>
    <w:rsid w:val="003B7E69"/>
    <w:pPr>
      <w:ind w:left="113"/>
    </w:pPr>
    <w:rPr>
      <w:rFonts w:ascii="Helvetica 45" w:hAnsi="Helvetica 45"/>
      <w:color w:val="000000" w:themeColor="text1"/>
      <w:sz w:val="18"/>
      <w:lang w:val="et-EE" w:eastAsia="et-EE"/>
    </w:rPr>
    <w:tblPr>
      <w:tblInd w:w="0" w:type="dxa"/>
      <w:tblBorders>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Theme="minorHAnsi" w:hAnsiTheme="minorHAnsi"/>
        <w:b w:val="0"/>
        <w:i w:val="0"/>
        <w:caps w:val="0"/>
        <w:color w:val="auto"/>
        <w:sz w:val="20"/>
      </w:rPr>
      <w:tblPr/>
      <w:tcPr>
        <w:tcBorders>
          <w:tl2br w:val="none" w:sz="0" w:space="0" w:color="auto"/>
          <w:tr2bl w:val="none" w:sz="0" w:space="0" w:color="auto"/>
        </w:tcBorders>
        <w:shd w:val="clear" w:color="auto" w:fill="D9D9D9" w:themeFill="background1" w:themeFillShade="D9"/>
      </w:tcPr>
    </w:tblStylePr>
    <w:tblStylePr w:type="firstCol">
      <w:pPr>
        <w:wordWrap/>
        <w:mirrorIndents/>
        <w:jc w:val="left"/>
      </w:pPr>
      <w:rPr>
        <w:rFonts w:ascii="Helvetica 45" w:hAnsi="Helvetica 45"/>
        <w:b/>
        <w:sz w:val="18"/>
      </w:rPr>
    </w:tblStylePr>
  </w:style>
  <w:style w:type="character" w:customStyle="1" w:styleId="batChar">
    <w:name w:val="bat Char"/>
    <w:basedOn w:val="configChar"/>
    <w:link w:val="bat"/>
    <w:rsid w:val="004553E4"/>
    <w:rPr>
      <w:rFonts w:ascii="Consolas" w:eastAsia="Courier New" w:hAnsi="Consolas" w:cs="Courier New"/>
      <w:color w:val="000000"/>
      <w:kern w:val="3"/>
      <w:sz w:val="18"/>
      <w:szCs w:val="18"/>
      <w:shd w:val="clear" w:color="auto" w:fill="FFFFFF" w:themeFill="background1"/>
      <w:lang w:eastAsia="et-EE" w:bidi="et-EE"/>
    </w:rPr>
  </w:style>
  <w:style w:type="table" w:styleId="Table3Deffects3">
    <w:name w:val="Table 3D effects 3"/>
    <w:basedOn w:val="TableNormal"/>
    <w:rsid w:val="002538FE"/>
    <w:pPr>
      <w:spacing w:line="276"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2538FE"/>
    <w:pPr>
      <w:spacing w:line="276"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Param">
    <w:name w:val="Param"/>
    <w:basedOn w:val="TableNormal"/>
    <w:uiPriority w:val="99"/>
    <w:rsid w:val="003B7E69"/>
    <w:rPr>
      <w:rFonts w:ascii="Helvetica 45" w:hAnsi="Helvetica 45"/>
      <w:sz w:val="18"/>
    </w:rPr>
    <w:tblPr>
      <w:tblInd w:w="113" w:type="dxa"/>
      <w:tblBorders>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tcPr>
    <w:tblStylePr w:type="firstRow">
      <w:tblPr/>
      <w:tcPr>
        <w:shd w:val="clear" w:color="auto" w:fill="D9D9D9" w:themeFill="background1" w:themeFillShade="D9"/>
      </w:tcPr>
    </w:tblStylePr>
  </w:style>
  <w:style w:type="paragraph" w:customStyle="1" w:styleId="cmd-atr1">
    <w:name w:val="cmd-atr1"/>
    <w:basedOn w:val="bat"/>
    <w:next w:val="BodyText"/>
    <w:link w:val="cmd-atr1Char"/>
    <w:qFormat/>
    <w:rsid w:val="00400886"/>
    <w:rPr>
      <w:b/>
      <w:color w:val="FF0000"/>
    </w:rPr>
  </w:style>
  <w:style w:type="character" w:customStyle="1" w:styleId="normaltext">
    <w:name w:val="normaltext"/>
    <w:basedOn w:val="DefaultParagraphFont"/>
    <w:rsid w:val="00287DE5"/>
  </w:style>
  <w:style w:type="character" w:customStyle="1" w:styleId="cmd-atr1Char">
    <w:name w:val="cmd-atr1 Char"/>
    <w:basedOn w:val="batChar"/>
    <w:link w:val="cmd-atr1"/>
    <w:rsid w:val="00400886"/>
    <w:rPr>
      <w:rFonts w:ascii="Courier" w:eastAsia="Courier New" w:hAnsi="Courier" w:cs="Courier New"/>
      <w:b/>
      <w:color w:val="FF0000"/>
      <w:kern w:val="3"/>
      <w:sz w:val="18"/>
      <w:szCs w:val="18"/>
      <w:shd w:val="clear" w:color="auto" w:fill="FFFFFF" w:themeFill="background1"/>
      <w:lang w:eastAsia="et-EE" w:bidi="et-EE"/>
    </w:rPr>
  </w:style>
  <w:style w:type="paragraph" w:styleId="BodyText">
    <w:name w:val="Body Text"/>
    <w:basedOn w:val="Normal"/>
    <w:link w:val="BodyTextChar"/>
    <w:rsid w:val="00400886"/>
  </w:style>
  <w:style w:type="character" w:customStyle="1" w:styleId="BodyTextChar">
    <w:name w:val="Body Text Char"/>
    <w:basedOn w:val="DefaultParagraphFont"/>
    <w:link w:val="BodyText"/>
    <w:rsid w:val="00400886"/>
    <w:rPr>
      <w:rFonts w:ascii="Helvetica 45" w:hAnsi="Helvetica 45"/>
      <w:szCs w:val="24"/>
      <w:lang w:val="et-EE"/>
    </w:rPr>
  </w:style>
  <w:style w:type="character" w:customStyle="1" w:styleId="mediumtext">
    <w:name w:val="mediumtext"/>
    <w:basedOn w:val="DefaultParagraphFont"/>
    <w:rsid w:val="005F494F"/>
  </w:style>
  <w:style w:type="paragraph" w:styleId="NormalWeb">
    <w:name w:val="Normal (Web)"/>
    <w:basedOn w:val="Normal"/>
    <w:uiPriority w:val="99"/>
    <w:unhideWhenUsed/>
    <w:rsid w:val="007A5E98"/>
    <w:pPr>
      <w:spacing w:before="100" w:beforeAutospacing="1" w:after="100" w:afterAutospacing="1"/>
      <w:jc w:val="left"/>
    </w:pPr>
    <w:rPr>
      <w:rFonts w:ascii="Times New Roman" w:eastAsiaTheme="minorEastAsia" w:hAnsi="Times New Roman"/>
      <w:sz w:val="24"/>
    </w:rPr>
  </w:style>
  <w:style w:type="paragraph" w:styleId="Caption">
    <w:name w:val="caption"/>
    <w:basedOn w:val="Normal"/>
    <w:next w:val="Normal"/>
    <w:unhideWhenUsed/>
    <w:qFormat/>
    <w:rsid w:val="00B844A3"/>
    <w:pPr>
      <w:spacing w:after="200"/>
    </w:pPr>
    <w:rPr>
      <w:b/>
      <w:bCs/>
      <w:sz w:val="16"/>
      <w:szCs w:val="18"/>
    </w:rPr>
  </w:style>
  <w:style w:type="paragraph" w:customStyle="1" w:styleId="config-sample">
    <w:name w:val="config-sample"/>
    <w:basedOn w:val="config"/>
    <w:link w:val="config-sampleChar"/>
    <w:qFormat/>
    <w:rsid w:val="005715DF"/>
    <w:pPr>
      <w:spacing w:line="276" w:lineRule="auto"/>
      <w:ind w:left="0"/>
    </w:pPr>
    <w:rPr>
      <w:sz w:val="16"/>
      <w:szCs w:val="16"/>
    </w:rPr>
  </w:style>
  <w:style w:type="character" w:customStyle="1" w:styleId="config-sampleChar">
    <w:name w:val="config-sample Char"/>
    <w:basedOn w:val="configChar"/>
    <w:link w:val="config-sample"/>
    <w:rsid w:val="005715DF"/>
    <w:rPr>
      <w:rFonts w:ascii="Consolas" w:eastAsia="Courier New" w:hAnsi="Consolas" w:cs="Courier New"/>
      <w:color w:val="000000"/>
      <w:kern w:val="3"/>
      <w:sz w:val="16"/>
      <w:szCs w:val="16"/>
      <w:shd w:val="clear" w:color="auto" w:fill="EAF1DD" w:themeFill="accent3" w:themeFillTint="33"/>
      <w:lang w:eastAsia="et-EE" w:bidi="et-EE"/>
    </w:rPr>
  </w:style>
  <w:style w:type="character" w:customStyle="1" w:styleId="style4">
    <w:name w:val="style4"/>
    <w:basedOn w:val="DefaultParagraphFont"/>
    <w:rsid w:val="002E5681"/>
  </w:style>
  <w:style w:type="paragraph" w:customStyle="1" w:styleId="UtilitySyntax">
    <w:name w:val="Utility Syntax"/>
    <w:basedOn w:val="Normal"/>
    <w:link w:val="UtilitySyntaxChar"/>
    <w:qFormat/>
    <w:rsid w:val="00E95619"/>
    <w:pPr>
      <w:ind w:left="567"/>
    </w:pPr>
  </w:style>
  <w:style w:type="character" w:customStyle="1" w:styleId="UtilitySyntaxChar">
    <w:name w:val="Utility Syntax Char"/>
    <w:basedOn w:val="DefaultParagraphFont"/>
    <w:link w:val="UtilitySyntax"/>
    <w:rsid w:val="00E95619"/>
    <w:rPr>
      <w:rFonts w:ascii="Helvetica 45" w:hAnsi="Helvetica 45"/>
      <w:szCs w:val="24"/>
    </w:rPr>
  </w:style>
  <w:style w:type="paragraph" w:customStyle="1" w:styleId="OSCPresponders">
    <w:name w:val="OSCP responders"/>
    <w:basedOn w:val="ListParagraph"/>
    <w:link w:val="OSCPrespondersChar"/>
    <w:qFormat/>
    <w:rsid w:val="00696827"/>
    <w:pPr>
      <w:numPr>
        <w:ilvl w:val="2"/>
        <w:numId w:val="23"/>
      </w:numPr>
    </w:pPr>
    <w:rPr>
      <w:i/>
      <w:sz w:val="18"/>
      <w:szCs w:val="18"/>
    </w:rPr>
  </w:style>
  <w:style w:type="character" w:customStyle="1" w:styleId="ListParagraphChar">
    <w:name w:val="List Paragraph Char"/>
    <w:basedOn w:val="DefaultParagraphFont"/>
    <w:link w:val="ListParagraph"/>
    <w:uiPriority w:val="34"/>
    <w:rsid w:val="00696827"/>
    <w:rPr>
      <w:rFonts w:ascii="Helvetica 45" w:hAnsi="Helvetica 45"/>
      <w:szCs w:val="24"/>
    </w:rPr>
  </w:style>
  <w:style w:type="character" w:customStyle="1" w:styleId="OSCPrespondersChar">
    <w:name w:val="OSCP responders Char"/>
    <w:basedOn w:val="ListParagraphChar"/>
    <w:link w:val="OSCPresponders"/>
    <w:rsid w:val="00696827"/>
    <w:rPr>
      <w:rFonts w:ascii="Helvetica 45" w:hAnsi="Helvetica 45"/>
      <w:i/>
      <w:sz w:val="18"/>
      <w:szCs w:val="18"/>
    </w:rPr>
  </w:style>
  <w:style w:type="paragraph" w:styleId="Revision">
    <w:name w:val="Revision"/>
    <w:hidden/>
    <w:uiPriority w:val="99"/>
    <w:semiHidden/>
    <w:rsid w:val="00F0751F"/>
    <w:rPr>
      <w:rFonts w:ascii="Helvetica 45" w:hAnsi="Helvetica 45"/>
      <w:szCs w:val="24"/>
    </w:rPr>
  </w:style>
  <w:style w:type="character" w:styleId="FollowedHyperlink">
    <w:name w:val="FollowedHyperlink"/>
    <w:basedOn w:val="DefaultParagraphFont"/>
    <w:rsid w:val="007546B1"/>
    <w:rPr>
      <w:color w:val="800080" w:themeColor="followedHyperlink"/>
      <w:u w:val="single"/>
    </w:rPr>
  </w:style>
  <w:style w:type="paragraph" w:styleId="PlainText">
    <w:name w:val="Plain Text"/>
    <w:basedOn w:val="Normal"/>
    <w:link w:val="PlainTextChar"/>
    <w:uiPriority w:val="99"/>
    <w:unhideWhenUsed/>
    <w:rsid w:val="00EE0B19"/>
    <w:pPr>
      <w:spacing w:after="0"/>
      <w:jc w:val="left"/>
    </w:pPr>
    <w:rPr>
      <w:rFonts w:ascii="Calibri" w:eastAsiaTheme="minorHAnsi" w:hAnsi="Calibri" w:cstheme="minorBidi"/>
      <w:sz w:val="22"/>
      <w:szCs w:val="21"/>
      <w:lang w:val="et-EE"/>
    </w:rPr>
  </w:style>
  <w:style w:type="character" w:customStyle="1" w:styleId="PlainTextChar">
    <w:name w:val="Plain Text Char"/>
    <w:basedOn w:val="DefaultParagraphFont"/>
    <w:link w:val="PlainText"/>
    <w:uiPriority w:val="99"/>
    <w:rsid w:val="00EE0B19"/>
    <w:rPr>
      <w:rFonts w:ascii="Calibri" w:eastAsiaTheme="minorHAnsi" w:hAnsi="Calibri" w:cstheme="minorBidi"/>
      <w:sz w:val="22"/>
      <w:szCs w:val="21"/>
      <w:lang w:val="et-EE"/>
    </w:rPr>
  </w:style>
  <w:style w:type="character" w:styleId="Strong">
    <w:name w:val="Strong"/>
    <w:basedOn w:val="DefaultParagraphFont"/>
    <w:qFormat/>
    <w:rsid w:val="002A26F3"/>
    <w:rPr>
      <w:b/>
      <w:bCs/>
    </w:rPr>
  </w:style>
  <w:style w:type="character" w:customStyle="1" w:styleId="apple-converted-space">
    <w:name w:val="apple-converted-space"/>
    <w:basedOn w:val="DefaultParagraphFont"/>
    <w:rsid w:val="00C42F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ode" w:uiPriority="99"/>
    <w:lsdException w:name="HTML Preformatted" w:uiPriority="99"/>
    <w:lsdException w:name="HTML Typewriter"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204"/>
    <w:pPr>
      <w:spacing w:after="120"/>
      <w:jc w:val="both"/>
    </w:pPr>
    <w:rPr>
      <w:rFonts w:ascii="Helvetica 45" w:hAnsi="Helvetica 45"/>
      <w:szCs w:val="24"/>
    </w:rPr>
  </w:style>
  <w:style w:type="paragraph" w:styleId="Heading1">
    <w:name w:val="heading 1"/>
    <w:basedOn w:val="Normal"/>
    <w:next w:val="Normal"/>
    <w:link w:val="Heading1Char"/>
    <w:uiPriority w:val="9"/>
    <w:qFormat/>
    <w:rsid w:val="002C768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EA04C6"/>
    <w:pPr>
      <w:keepNext/>
      <w:numPr>
        <w:ilvl w:val="1"/>
        <w:numId w:val="1"/>
      </w:numPr>
      <w:spacing w:before="240" w:after="240"/>
      <w:ind w:left="720" w:firstLine="6"/>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EC5017"/>
    <w:pPr>
      <w:keepNext/>
      <w:numPr>
        <w:ilvl w:val="3"/>
        <w:numId w:val="1"/>
      </w:numPr>
      <w:spacing w:before="240" w:after="60"/>
      <w:ind w:left="2448"/>
      <w:outlineLvl w:val="2"/>
    </w:pPr>
    <w:rPr>
      <w:rFonts w:ascii="Arial" w:hAnsi="Arial" w:cs="Arial"/>
      <w:b/>
      <w:bCs/>
      <w:sz w:val="26"/>
      <w:szCs w:val="26"/>
    </w:rPr>
  </w:style>
  <w:style w:type="paragraph" w:styleId="Heading4">
    <w:name w:val="heading 4"/>
    <w:basedOn w:val="Normal"/>
    <w:next w:val="Normal"/>
    <w:qFormat/>
    <w:rsid w:val="00C20A72"/>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C20A72"/>
    <w:pPr>
      <w:spacing w:before="240" w:after="60"/>
      <w:outlineLvl w:val="4"/>
    </w:pPr>
    <w:rPr>
      <w:b/>
      <w:bCs/>
      <w:i/>
      <w:iCs/>
      <w:sz w:val="26"/>
      <w:szCs w:val="26"/>
    </w:rPr>
  </w:style>
  <w:style w:type="paragraph" w:styleId="Heading6">
    <w:name w:val="heading 6"/>
    <w:basedOn w:val="Normal"/>
    <w:next w:val="Normal"/>
    <w:qFormat/>
    <w:rsid w:val="00C20A72"/>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92518"/>
  </w:style>
  <w:style w:type="paragraph" w:customStyle="1" w:styleId="Pealkiri11">
    <w:name w:val="Pealkiri 11"/>
    <w:basedOn w:val="Heading1"/>
    <w:next w:val="Normal"/>
    <w:qFormat/>
    <w:rsid w:val="00273B1C"/>
    <w:pPr>
      <w:pageBreakBefore/>
      <w:numPr>
        <w:numId w:val="1"/>
      </w:numPr>
      <w:spacing w:before="300" w:after="300"/>
    </w:pPr>
    <w:rPr>
      <w:rFonts w:ascii="Helvetica 65" w:hAnsi="Helvetica 65"/>
      <w:b w:val="0"/>
    </w:rPr>
  </w:style>
  <w:style w:type="paragraph" w:customStyle="1" w:styleId="L6ik-tab">
    <w:name w:val="L6ik-tab"/>
    <w:basedOn w:val="Normal"/>
    <w:rsid w:val="00792518"/>
    <w:pPr>
      <w:ind w:firstLine="360"/>
    </w:pPr>
  </w:style>
  <w:style w:type="paragraph" w:customStyle="1" w:styleId="Pealkiri21">
    <w:name w:val="Pealkiri 21"/>
    <w:basedOn w:val="Heading3"/>
    <w:next w:val="Normal"/>
    <w:qFormat/>
    <w:rsid w:val="00E0018F"/>
    <w:pPr>
      <w:numPr>
        <w:ilvl w:val="2"/>
      </w:numPr>
      <w:spacing w:before="220" w:after="160"/>
    </w:pPr>
    <w:rPr>
      <w:rFonts w:ascii="Helvetica 65" w:hAnsi="Helvetica 65"/>
      <w:b w:val="0"/>
      <w:sz w:val="24"/>
    </w:rPr>
  </w:style>
  <w:style w:type="character" w:styleId="PageNumber">
    <w:name w:val="page number"/>
    <w:rsid w:val="00792518"/>
    <w:rPr>
      <w:rFonts w:ascii="Helvetica 45" w:hAnsi="Helvetica 45"/>
      <w:sz w:val="20"/>
    </w:rPr>
  </w:style>
  <w:style w:type="paragraph" w:styleId="Header">
    <w:name w:val="header"/>
    <w:basedOn w:val="Normal"/>
    <w:rsid w:val="00792518"/>
    <w:pPr>
      <w:tabs>
        <w:tab w:val="left" w:pos="4500"/>
      </w:tabs>
      <w:jc w:val="right"/>
    </w:pPr>
    <w:rPr>
      <w:sz w:val="16"/>
    </w:rPr>
  </w:style>
  <w:style w:type="paragraph" w:styleId="TOC3">
    <w:name w:val="toc 3"/>
    <w:basedOn w:val="Normal"/>
    <w:next w:val="Normal"/>
    <w:autoRedefine/>
    <w:uiPriority w:val="39"/>
    <w:rsid w:val="00792518"/>
    <w:pPr>
      <w:ind w:left="400"/>
    </w:pPr>
  </w:style>
  <w:style w:type="paragraph" w:customStyle="1" w:styleId="Pealkiri31">
    <w:name w:val="Pealkiri 31"/>
    <w:basedOn w:val="Normal"/>
    <w:next w:val="Normal"/>
    <w:rsid w:val="00EC5017"/>
    <w:pPr>
      <w:numPr>
        <w:ilvl w:val="4"/>
        <w:numId w:val="1"/>
      </w:numPr>
      <w:ind w:left="3312"/>
    </w:pPr>
    <w:rPr>
      <w:rFonts w:ascii="Helvetica 65" w:hAnsi="Helvetica 65"/>
    </w:rPr>
  </w:style>
  <w:style w:type="paragraph" w:styleId="TOC1">
    <w:name w:val="toc 1"/>
    <w:basedOn w:val="Normal"/>
    <w:next w:val="Normal"/>
    <w:autoRedefine/>
    <w:uiPriority w:val="39"/>
    <w:rsid w:val="002A04F1"/>
    <w:pPr>
      <w:tabs>
        <w:tab w:val="left" w:pos="400"/>
        <w:tab w:val="right" w:leader="dot" w:pos="8210"/>
      </w:tabs>
    </w:pPr>
  </w:style>
  <w:style w:type="paragraph" w:styleId="TOC2">
    <w:name w:val="toc 2"/>
    <w:basedOn w:val="Normal"/>
    <w:next w:val="Normal"/>
    <w:autoRedefine/>
    <w:uiPriority w:val="39"/>
    <w:rsid w:val="00792518"/>
    <w:pPr>
      <w:ind w:left="200"/>
    </w:pPr>
  </w:style>
  <w:style w:type="paragraph" w:styleId="TOC4">
    <w:name w:val="toc 4"/>
    <w:basedOn w:val="Normal"/>
    <w:next w:val="Normal"/>
    <w:autoRedefine/>
    <w:semiHidden/>
    <w:rsid w:val="00792518"/>
    <w:pPr>
      <w:ind w:left="600"/>
    </w:pPr>
  </w:style>
  <w:style w:type="paragraph" w:styleId="TOC5">
    <w:name w:val="toc 5"/>
    <w:basedOn w:val="Normal"/>
    <w:next w:val="Normal"/>
    <w:autoRedefine/>
    <w:semiHidden/>
    <w:rsid w:val="00792518"/>
    <w:pPr>
      <w:ind w:left="800"/>
    </w:pPr>
  </w:style>
  <w:style w:type="paragraph" w:styleId="TOC6">
    <w:name w:val="toc 6"/>
    <w:basedOn w:val="Normal"/>
    <w:next w:val="Normal"/>
    <w:autoRedefine/>
    <w:semiHidden/>
    <w:rsid w:val="00792518"/>
    <w:pPr>
      <w:ind w:left="1000"/>
    </w:pPr>
  </w:style>
  <w:style w:type="paragraph" w:styleId="TOC7">
    <w:name w:val="toc 7"/>
    <w:basedOn w:val="Normal"/>
    <w:next w:val="Normal"/>
    <w:autoRedefine/>
    <w:semiHidden/>
    <w:rsid w:val="00792518"/>
    <w:pPr>
      <w:ind w:left="1200"/>
    </w:pPr>
  </w:style>
  <w:style w:type="paragraph" w:styleId="TOC8">
    <w:name w:val="toc 8"/>
    <w:basedOn w:val="Normal"/>
    <w:next w:val="Normal"/>
    <w:autoRedefine/>
    <w:semiHidden/>
    <w:rsid w:val="00792518"/>
    <w:pPr>
      <w:ind w:left="1400"/>
    </w:pPr>
  </w:style>
  <w:style w:type="paragraph" w:styleId="TOC9">
    <w:name w:val="toc 9"/>
    <w:basedOn w:val="Normal"/>
    <w:next w:val="Normal"/>
    <w:autoRedefine/>
    <w:semiHidden/>
    <w:rsid w:val="00792518"/>
    <w:pPr>
      <w:ind w:left="1600"/>
    </w:pPr>
  </w:style>
  <w:style w:type="character" w:styleId="Hyperlink">
    <w:name w:val="Hyperlink"/>
    <w:uiPriority w:val="99"/>
    <w:rsid w:val="00792518"/>
    <w:rPr>
      <w:color w:val="0000FF"/>
      <w:u w:val="single"/>
    </w:rPr>
  </w:style>
  <w:style w:type="paragraph" w:styleId="DocumentMap">
    <w:name w:val="Document Map"/>
    <w:basedOn w:val="Normal"/>
    <w:semiHidden/>
    <w:rsid w:val="00236AE4"/>
    <w:pPr>
      <w:shd w:val="clear" w:color="auto" w:fill="000080"/>
    </w:pPr>
    <w:rPr>
      <w:rFonts w:ascii="Tahoma" w:hAnsi="Tahoma" w:cs="Tahoma"/>
    </w:rPr>
  </w:style>
  <w:style w:type="paragraph" w:customStyle="1" w:styleId="Tiitel1">
    <w:name w:val="Tiitel1"/>
    <w:basedOn w:val="Normal"/>
    <w:rsid w:val="00792518"/>
    <w:rPr>
      <w:rFonts w:ascii="Helvetica 65" w:hAnsi="Helvetica 65"/>
      <w:sz w:val="72"/>
    </w:rPr>
  </w:style>
  <w:style w:type="paragraph" w:styleId="BalloonText">
    <w:name w:val="Balloon Text"/>
    <w:basedOn w:val="Normal"/>
    <w:link w:val="BalloonTextChar"/>
    <w:uiPriority w:val="99"/>
    <w:semiHidden/>
    <w:rsid w:val="006C1932"/>
    <w:rPr>
      <w:rFonts w:ascii="Tahoma" w:hAnsi="Tahoma" w:cs="Tahoma"/>
      <w:sz w:val="16"/>
      <w:szCs w:val="16"/>
    </w:rPr>
  </w:style>
  <w:style w:type="character" w:customStyle="1" w:styleId="Heading2Char">
    <w:name w:val="Heading 2 Char"/>
    <w:link w:val="Heading2"/>
    <w:uiPriority w:val="9"/>
    <w:rsid w:val="00EA04C6"/>
    <w:rPr>
      <w:rFonts w:ascii="Arial" w:hAnsi="Arial" w:cs="Arial"/>
      <w:b/>
      <w:bCs/>
      <w:i/>
      <w:iCs/>
      <w:sz w:val="28"/>
      <w:szCs w:val="28"/>
    </w:rPr>
  </w:style>
  <w:style w:type="paragraph" w:styleId="BodyTextIndent">
    <w:name w:val="Body Text Indent"/>
    <w:basedOn w:val="Normal"/>
    <w:rsid w:val="008936CB"/>
    <w:pPr>
      <w:ind w:left="2160"/>
      <w:jc w:val="left"/>
    </w:pPr>
    <w:rPr>
      <w:rFonts w:ascii="Times New Roman" w:hAnsi="Times New Roman"/>
      <w:color w:val="0000FF"/>
      <w:sz w:val="22"/>
      <w:szCs w:val="20"/>
      <w:lang w:eastAsia="et-EE"/>
    </w:rPr>
  </w:style>
  <w:style w:type="table" w:styleId="TableGrid">
    <w:name w:val="Table Grid"/>
    <w:basedOn w:val="TableNormal"/>
    <w:uiPriority w:val="59"/>
    <w:rsid w:val="00492786"/>
    <w:pPr>
      <w:spacing w:line="276"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alkiri1111">
    <w:name w:val="Pealkiri 1.1.1.1"/>
    <w:basedOn w:val="Heading3"/>
    <w:qFormat/>
    <w:rsid w:val="00BC0364"/>
    <w:pPr>
      <w:spacing w:after="120"/>
      <w:ind w:left="2443" w:hanging="646"/>
    </w:pPr>
    <w:rPr>
      <w:rFonts w:ascii="Helvetica 65" w:hAnsi="Helvetica 65"/>
      <w:b w:val="0"/>
      <w:bCs w:val="0"/>
      <w:sz w:val="24"/>
    </w:rPr>
  </w:style>
  <w:style w:type="character" w:styleId="CommentReference">
    <w:name w:val="annotation reference"/>
    <w:rsid w:val="00360F6B"/>
    <w:rPr>
      <w:sz w:val="16"/>
      <w:szCs w:val="16"/>
    </w:rPr>
  </w:style>
  <w:style w:type="paragraph" w:styleId="CommentText">
    <w:name w:val="annotation text"/>
    <w:basedOn w:val="Normal"/>
    <w:link w:val="CommentTextChar"/>
    <w:rsid w:val="00360F6B"/>
    <w:rPr>
      <w:szCs w:val="20"/>
    </w:rPr>
  </w:style>
  <w:style w:type="paragraph" w:styleId="CommentSubject">
    <w:name w:val="annotation subject"/>
    <w:basedOn w:val="CommentText"/>
    <w:next w:val="CommentText"/>
    <w:semiHidden/>
    <w:rsid w:val="00360F6B"/>
    <w:rPr>
      <w:b/>
      <w:bCs/>
    </w:rPr>
  </w:style>
  <w:style w:type="paragraph" w:customStyle="1" w:styleId="kood">
    <w:name w:val="kood"/>
    <w:basedOn w:val="Normal"/>
    <w:link w:val="koodChar"/>
    <w:qFormat/>
    <w:rsid w:val="002417FF"/>
    <w:pPr>
      <w:pBdr>
        <w:top w:val="single" w:sz="4" w:space="1" w:color="auto"/>
        <w:left w:val="single" w:sz="4" w:space="4" w:color="auto"/>
        <w:bottom w:val="single" w:sz="4" w:space="1" w:color="auto"/>
        <w:right w:val="single" w:sz="4" w:space="4" w:color="auto"/>
      </w:pBdr>
      <w:shd w:val="clear" w:color="auto" w:fill="EEECE1" w:themeFill="background2"/>
      <w:spacing w:before="120"/>
      <w:ind w:left="907"/>
      <w:contextualSpacing/>
      <w:jc w:val="left"/>
      <w:textboxTightWrap w:val="allLines"/>
    </w:pPr>
    <w:rPr>
      <w:rFonts w:ascii="Courier New" w:hAnsi="Courier New"/>
      <w:sz w:val="18"/>
    </w:rPr>
  </w:style>
  <w:style w:type="character" w:customStyle="1" w:styleId="koodChar">
    <w:name w:val="kood Char"/>
    <w:link w:val="kood"/>
    <w:rsid w:val="002417FF"/>
    <w:rPr>
      <w:rFonts w:ascii="Courier New" w:hAnsi="Courier New"/>
      <w:sz w:val="18"/>
      <w:szCs w:val="24"/>
      <w:shd w:val="clear" w:color="auto" w:fill="EEECE1" w:themeFill="background2"/>
      <w:lang w:val="et-EE"/>
    </w:rPr>
  </w:style>
  <w:style w:type="character" w:customStyle="1" w:styleId="Heading1Char">
    <w:name w:val="Heading 1 Char"/>
    <w:link w:val="Heading1"/>
    <w:uiPriority w:val="9"/>
    <w:rsid w:val="00BE2749"/>
    <w:rPr>
      <w:rFonts w:ascii="Arial" w:hAnsi="Arial" w:cs="Arial"/>
      <w:b/>
      <w:bCs/>
      <w:kern w:val="32"/>
      <w:sz w:val="32"/>
      <w:szCs w:val="32"/>
      <w:lang w:val="et-EE"/>
    </w:rPr>
  </w:style>
  <w:style w:type="paragraph" w:styleId="ListParagraph">
    <w:name w:val="List Paragraph"/>
    <w:basedOn w:val="Normal"/>
    <w:link w:val="ListParagraphChar"/>
    <w:uiPriority w:val="34"/>
    <w:qFormat/>
    <w:rsid w:val="00244427"/>
    <w:pPr>
      <w:jc w:val="left"/>
    </w:pPr>
  </w:style>
  <w:style w:type="paragraph" w:customStyle="1" w:styleId="Sourcecode">
    <w:name w:val="Sourcecode"/>
    <w:basedOn w:val="Normal"/>
    <w:link w:val="SourcecodeChar"/>
    <w:rsid w:val="00BE2749"/>
    <w:pPr>
      <w:widowControl w:val="0"/>
      <w:suppressAutoHyphens/>
      <w:autoSpaceDE w:val="0"/>
      <w:autoSpaceDN w:val="0"/>
      <w:jc w:val="left"/>
      <w:textAlignment w:val="baseline"/>
    </w:pPr>
    <w:rPr>
      <w:rFonts w:ascii="Courier" w:eastAsia="Courier New" w:hAnsi="Courier" w:cs="Courier New"/>
      <w:color w:val="000000"/>
      <w:kern w:val="3"/>
      <w:szCs w:val="20"/>
      <w:lang w:eastAsia="et-EE" w:bidi="et-EE"/>
    </w:rPr>
  </w:style>
  <w:style w:type="paragraph" w:customStyle="1" w:styleId="DecimalAligned">
    <w:name w:val="Decimal Aligned"/>
    <w:basedOn w:val="Normal"/>
    <w:uiPriority w:val="40"/>
    <w:qFormat/>
    <w:rsid w:val="00BE2749"/>
    <w:pPr>
      <w:tabs>
        <w:tab w:val="decimal" w:pos="360"/>
      </w:tabs>
      <w:spacing w:after="200"/>
      <w:jc w:val="left"/>
    </w:pPr>
    <w:rPr>
      <w:rFonts w:ascii="Calibri" w:eastAsia="Calibri" w:hAnsi="Calibri"/>
      <w:sz w:val="22"/>
      <w:szCs w:val="22"/>
      <w:lang w:eastAsia="ja-JP"/>
    </w:rPr>
  </w:style>
  <w:style w:type="paragraph" w:styleId="FootnoteText">
    <w:name w:val="footnote text"/>
    <w:basedOn w:val="Normal"/>
    <w:link w:val="FootnoteTextChar"/>
    <w:uiPriority w:val="99"/>
    <w:unhideWhenUsed/>
    <w:rsid w:val="00BE2749"/>
    <w:pPr>
      <w:jc w:val="left"/>
    </w:pPr>
    <w:rPr>
      <w:rFonts w:ascii="Calibri" w:hAnsi="Calibri"/>
      <w:szCs w:val="20"/>
      <w:lang w:eastAsia="ja-JP"/>
    </w:rPr>
  </w:style>
  <w:style w:type="character" w:customStyle="1" w:styleId="FootnoteTextChar">
    <w:name w:val="Footnote Text Char"/>
    <w:link w:val="FootnoteText"/>
    <w:uiPriority w:val="99"/>
    <w:rsid w:val="00BE2749"/>
    <w:rPr>
      <w:rFonts w:ascii="Calibri" w:hAnsi="Calibri"/>
      <w:lang w:eastAsia="ja-JP"/>
    </w:rPr>
  </w:style>
  <w:style w:type="character" w:styleId="SubtleEmphasis">
    <w:name w:val="Subtle Emphasis"/>
    <w:uiPriority w:val="19"/>
    <w:qFormat/>
    <w:rsid w:val="00BE2749"/>
    <w:rPr>
      <w:i/>
      <w:iCs/>
      <w:color w:val="7F7F7F"/>
    </w:rPr>
  </w:style>
  <w:style w:type="table" w:styleId="MediumShading2-Accent5">
    <w:name w:val="Medium Shading 2 Accent 5"/>
    <w:basedOn w:val="TableNormal"/>
    <w:uiPriority w:val="64"/>
    <w:rsid w:val="00BE2749"/>
    <w:rPr>
      <w:rFonts w:ascii="Calibri" w:hAnsi="Calibri"/>
      <w:sz w:val="22"/>
      <w:szCs w:val="22"/>
      <w:lang w:eastAsia="ja-JP"/>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3Char">
    <w:name w:val="Heading 3 Char"/>
    <w:link w:val="Heading3"/>
    <w:uiPriority w:val="9"/>
    <w:rsid w:val="00BE2749"/>
    <w:rPr>
      <w:rFonts w:ascii="Arial" w:hAnsi="Arial" w:cs="Arial"/>
      <w:b/>
      <w:bCs/>
      <w:sz w:val="26"/>
      <w:szCs w:val="26"/>
    </w:rPr>
  </w:style>
  <w:style w:type="paragraph" w:styleId="HTMLPreformatted">
    <w:name w:val="HTML Preformatted"/>
    <w:basedOn w:val="Normal"/>
    <w:link w:val="HTMLPreformattedChar"/>
    <w:uiPriority w:val="99"/>
    <w:unhideWhenUsed/>
    <w:rsid w:val="00BE2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rPr>
  </w:style>
  <w:style w:type="character" w:customStyle="1" w:styleId="HTMLPreformattedChar">
    <w:name w:val="HTML Preformatted Char"/>
    <w:link w:val="HTMLPreformatted"/>
    <w:uiPriority w:val="99"/>
    <w:rsid w:val="00BE2749"/>
    <w:rPr>
      <w:rFonts w:ascii="Courier New" w:hAnsi="Courier New" w:cs="Courier New"/>
    </w:rPr>
  </w:style>
  <w:style w:type="character" w:customStyle="1" w:styleId="BalloonTextChar">
    <w:name w:val="Balloon Text Char"/>
    <w:link w:val="BalloonText"/>
    <w:uiPriority w:val="99"/>
    <w:semiHidden/>
    <w:rsid w:val="00BE2749"/>
    <w:rPr>
      <w:rFonts w:ascii="Tahoma" w:hAnsi="Tahoma" w:cs="Tahoma"/>
      <w:sz w:val="16"/>
      <w:szCs w:val="16"/>
      <w:lang w:val="et-EE"/>
    </w:rPr>
  </w:style>
  <w:style w:type="paragraph" w:customStyle="1" w:styleId="Standard">
    <w:name w:val="Standard"/>
    <w:rsid w:val="00BE2749"/>
    <w:pPr>
      <w:widowControl w:val="0"/>
      <w:suppressAutoHyphens/>
      <w:autoSpaceDN w:val="0"/>
      <w:textAlignment w:val="baseline"/>
    </w:pPr>
    <w:rPr>
      <w:rFonts w:ascii="Thorndale" w:eastAsia="HG Mincho Light J" w:hAnsi="Thorndale" w:cs="Arial Unicode MS"/>
      <w:color w:val="000000"/>
      <w:kern w:val="3"/>
      <w:sz w:val="24"/>
      <w:szCs w:val="24"/>
      <w:lang w:eastAsia="et-EE" w:bidi="et-EE"/>
    </w:rPr>
  </w:style>
  <w:style w:type="paragraph" w:customStyle="1" w:styleId="Textbody">
    <w:name w:val="Text body"/>
    <w:basedOn w:val="Standard"/>
    <w:rsid w:val="00BE2749"/>
    <w:pPr>
      <w:spacing w:after="120"/>
    </w:pPr>
    <w:rPr>
      <w:rFonts w:ascii="Arial" w:hAnsi="Arial"/>
    </w:rPr>
  </w:style>
  <w:style w:type="character" w:customStyle="1" w:styleId="Internetlink">
    <w:name w:val="Internet link"/>
    <w:rsid w:val="00BE2749"/>
    <w:rPr>
      <w:color w:val="000080"/>
      <w:u w:val="single"/>
    </w:rPr>
  </w:style>
  <w:style w:type="character" w:customStyle="1" w:styleId="CommentTextChar">
    <w:name w:val="Comment Text Char"/>
    <w:link w:val="CommentText"/>
    <w:rsid w:val="00BE2749"/>
    <w:rPr>
      <w:rFonts w:ascii="Helvetica 45" w:hAnsi="Helvetica 45"/>
      <w:lang w:val="et-EE"/>
    </w:rPr>
  </w:style>
  <w:style w:type="table" w:styleId="MediumGrid3-Accent3">
    <w:name w:val="Medium Grid 3 Accent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5">
    <w:name w:val="Medium Grid 3 Accent 5"/>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
    <w:name w:val="Medium Grid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styleId="HTMLTypewriter">
    <w:name w:val="HTML Typewriter"/>
    <w:uiPriority w:val="99"/>
    <w:unhideWhenUsed/>
    <w:rsid w:val="00BE2749"/>
    <w:rPr>
      <w:rFonts w:ascii="Courier New" w:eastAsia="Times New Roman" w:hAnsi="Courier New" w:cs="Courier New"/>
      <w:sz w:val="20"/>
      <w:szCs w:val="20"/>
    </w:rPr>
  </w:style>
  <w:style w:type="table" w:styleId="LightList">
    <w:name w:val="Light List"/>
    <w:basedOn w:val="TableNormal"/>
    <w:uiPriority w:val="61"/>
    <w:rsid w:val="00BE2749"/>
    <w:rPr>
      <w:rFonts w:ascii="Calibri" w:eastAsia="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HTMLCode">
    <w:name w:val="HTML Code"/>
    <w:uiPriority w:val="99"/>
    <w:unhideWhenUsed/>
    <w:rsid w:val="00BE2749"/>
    <w:rPr>
      <w:rFonts w:ascii="Courier New" w:eastAsia="Times New Roman" w:hAnsi="Courier New" w:cs="Courier New"/>
      <w:sz w:val="20"/>
      <w:szCs w:val="20"/>
    </w:rPr>
  </w:style>
  <w:style w:type="paragraph" w:customStyle="1" w:styleId="kooddepr">
    <w:name w:val="kood (depr)"/>
    <w:basedOn w:val="kood"/>
    <w:link w:val="kooddeprChar"/>
    <w:qFormat/>
    <w:rsid w:val="004D346C"/>
    <w:pPr>
      <w:pBdr>
        <w:top w:val="dashed" w:sz="4" w:space="1" w:color="auto"/>
        <w:left w:val="dashed" w:sz="4" w:space="4" w:color="auto"/>
        <w:bottom w:val="dashed" w:sz="4" w:space="1" w:color="auto"/>
        <w:right w:val="dashed" w:sz="4" w:space="4" w:color="auto"/>
      </w:pBdr>
    </w:pPr>
  </w:style>
  <w:style w:type="paragraph" w:customStyle="1" w:styleId="eclipse">
    <w:name w:val="eclipse"/>
    <w:basedOn w:val="Normal"/>
    <w:link w:val="eclipseChar"/>
    <w:qFormat/>
    <w:rsid w:val="00344AB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before="120"/>
      <w:ind w:left="851"/>
      <w:contextualSpacing/>
      <w:jc w:val="left"/>
    </w:pPr>
    <w:rPr>
      <w:rFonts w:ascii="Consolas" w:hAnsi="Consolas" w:cs="Consolas"/>
      <w:color w:val="000000"/>
      <w:sz w:val="18"/>
      <w:szCs w:val="20"/>
    </w:rPr>
  </w:style>
  <w:style w:type="character" w:customStyle="1" w:styleId="kooddeprChar">
    <w:name w:val="kood (depr) Char"/>
    <w:basedOn w:val="koodChar"/>
    <w:link w:val="kooddepr"/>
    <w:rsid w:val="004D346C"/>
    <w:rPr>
      <w:rFonts w:ascii="Courier New" w:hAnsi="Courier New"/>
      <w:sz w:val="18"/>
      <w:szCs w:val="24"/>
      <w:shd w:val="clear" w:color="auto" w:fill="EEECE1" w:themeFill="background2"/>
      <w:lang w:val="et-EE"/>
    </w:rPr>
  </w:style>
  <w:style w:type="paragraph" w:customStyle="1" w:styleId="Ecl-param">
    <w:name w:val="Ecl-param"/>
    <w:basedOn w:val="eclipse"/>
    <w:link w:val="Ecl-paramChar"/>
    <w:qFormat/>
    <w:rsid w:val="007977D1"/>
    <w:rPr>
      <w:iCs/>
      <w:color w:val="0000C0"/>
    </w:rPr>
  </w:style>
  <w:style w:type="character" w:customStyle="1" w:styleId="eclipseChar">
    <w:name w:val="eclipse Char"/>
    <w:basedOn w:val="DefaultParagraphFont"/>
    <w:link w:val="eclipse"/>
    <w:rsid w:val="00344ABD"/>
    <w:rPr>
      <w:rFonts w:ascii="Consolas" w:hAnsi="Consolas" w:cs="Consolas"/>
      <w:color w:val="000000"/>
      <w:sz w:val="18"/>
      <w:shd w:val="clear" w:color="auto" w:fill="EEECE1" w:themeFill="background2"/>
    </w:rPr>
  </w:style>
  <w:style w:type="paragraph" w:customStyle="1" w:styleId="ecl-string">
    <w:name w:val="ecl-string"/>
    <w:basedOn w:val="eclipse"/>
    <w:link w:val="ecl-stringChar"/>
    <w:qFormat/>
    <w:rsid w:val="007977D1"/>
    <w:rPr>
      <w:i/>
      <w:iCs/>
      <w:color w:val="0000C0"/>
    </w:rPr>
  </w:style>
  <w:style w:type="character" w:customStyle="1" w:styleId="Ecl-paramChar">
    <w:name w:val="Ecl-param Char"/>
    <w:basedOn w:val="eclipseChar"/>
    <w:link w:val="Ecl-param"/>
    <w:rsid w:val="007977D1"/>
    <w:rPr>
      <w:rFonts w:ascii="Consolas" w:hAnsi="Consolas" w:cs="Consolas"/>
      <w:iCs/>
      <w:color w:val="0000C0"/>
      <w:sz w:val="18"/>
      <w:shd w:val="clear" w:color="auto" w:fill="EEECE1" w:themeFill="background2"/>
    </w:rPr>
  </w:style>
  <w:style w:type="paragraph" w:customStyle="1" w:styleId="ecl-method">
    <w:name w:val="ecl-method"/>
    <w:basedOn w:val="kood"/>
    <w:link w:val="ecl-methodChar"/>
    <w:qFormat/>
    <w:rsid w:val="007977D1"/>
    <w:rPr>
      <w:rFonts w:ascii="Consolas" w:hAnsi="Consolas" w:cs="Consolas"/>
      <w:i/>
      <w:iCs/>
      <w:color w:val="000000"/>
      <w:szCs w:val="20"/>
    </w:rPr>
  </w:style>
  <w:style w:type="character" w:customStyle="1" w:styleId="ecl-stringChar">
    <w:name w:val="ecl-string Char"/>
    <w:basedOn w:val="eclipseChar"/>
    <w:link w:val="ecl-string"/>
    <w:rsid w:val="007977D1"/>
    <w:rPr>
      <w:rFonts w:ascii="Consolas" w:hAnsi="Consolas" w:cs="Consolas"/>
      <w:i/>
      <w:iCs/>
      <w:color w:val="0000C0"/>
      <w:sz w:val="18"/>
      <w:shd w:val="clear" w:color="auto" w:fill="EEECE1" w:themeFill="background2"/>
    </w:rPr>
  </w:style>
  <w:style w:type="paragraph" w:customStyle="1" w:styleId="ecl-comment">
    <w:name w:val="ecl-comment"/>
    <w:basedOn w:val="eclipse"/>
    <w:link w:val="ecl-commentChar"/>
    <w:qFormat/>
    <w:rsid w:val="003A2BE3"/>
    <w:pPr>
      <w:spacing w:before="0" w:after="0"/>
    </w:pPr>
    <w:rPr>
      <w:color w:val="339933"/>
      <w:szCs w:val="18"/>
    </w:rPr>
  </w:style>
  <w:style w:type="character" w:customStyle="1" w:styleId="ecl-methodChar">
    <w:name w:val="ecl-method Char"/>
    <w:basedOn w:val="koodChar"/>
    <w:link w:val="ecl-method"/>
    <w:rsid w:val="007977D1"/>
    <w:rPr>
      <w:rFonts w:ascii="Consolas" w:hAnsi="Consolas" w:cs="Consolas"/>
      <w:i/>
      <w:iCs/>
      <w:color w:val="000000"/>
      <w:sz w:val="18"/>
      <w:szCs w:val="24"/>
      <w:shd w:val="clear" w:color="auto" w:fill="EEECE1" w:themeFill="background2"/>
      <w:lang w:val="et-EE"/>
    </w:rPr>
  </w:style>
  <w:style w:type="paragraph" w:customStyle="1" w:styleId="ecl-depr">
    <w:name w:val="ecl-depr"/>
    <w:basedOn w:val="eclipse"/>
    <w:link w:val="ecl-deprChar"/>
    <w:qFormat/>
    <w:rsid w:val="00F71CB1"/>
    <w:pPr>
      <w:pBdr>
        <w:top w:val="dashed" w:sz="4" w:space="1" w:color="auto"/>
        <w:left w:val="dashed" w:sz="4" w:space="4" w:color="auto"/>
        <w:bottom w:val="dashed" w:sz="4" w:space="1" w:color="auto"/>
        <w:right w:val="dashed" w:sz="4" w:space="4" w:color="auto"/>
      </w:pBdr>
    </w:pPr>
    <w:rPr>
      <w:color w:val="auto"/>
      <w:szCs w:val="18"/>
    </w:rPr>
  </w:style>
  <w:style w:type="character" w:customStyle="1" w:styleId="ecl-commentChar">
    <w:name w:val="ecl-comment Char"/>
    <w:basedOn w:val="eclipseChar"/>
    <w:link w:val="ecl-comment"/>
    <w:rsid w:val="003A2BE3"/>
    <w:rPr>
      <w:rFonts w:ascii="Consolas" w:hAnsi="Consolas" w:cs="Consolas"/>
      <w:color w:val="339933"/>
      <w:sz w:val="18"/>
      <w:szCs w:val="18"/>
      <w:shd w:val="clear" w:color="auto" w:fill="EEECE1" w:themeFill="background2"/>
    </w:rPr>
  </w:style>
  <w:style w:type="paragraph" w:customStyle="1" w:styleId="utility-command">
    <w:name w:val="utility-command"/>
    <w:basedOn w:val="eclipse"/>
    <w:link w:val="utility-commandChar"/>
    <w:qFormat/>
    <w:rsid w:val="0004750B"/>
    <w:pPr>
      <w:shd w:val="clear" w:color="auto" w:fill="C6D9F1" w:themeFill="text2" w:themeFillTint="33"/>
    </w:pPr>
  </w:style>
  <w:style w:type="character" w:customStyle="1" w:styleId="ecl-deprChar">
    <w:name w:val="ecl-depr Char"/>
    <w:basedOn w:val="eclipseChar"/>
    <w:link w:val="ecl-depr"/>
    <w:rsid w:val="00F71CB1"/>
    <w:rPr>
      <w:rFonts w:ascii="Consolas" w:hAnsi="Consolas" w:cs="Consolas"/>
      <w:color w:val="000000"/>
      <w:sz w:val="18"/>
      <w:szCs w:val="18"/>
      <w:shd w:val="clear" w:color="auto" w:fill="EEECE1" w:themeFill="background2"/>
    </w:rPr>
  </w:style>
  <w:style w:type="paragraph" w:customStyle="1" w:styleId="config">
    <w:name w:val="config"/>
    <w:basedOn w:val="Sourcecode"/>
    <w:link w:val="configChar"/>
    <w:qFormat/>
    <w:rsid w:val="00B64F41"/>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before="120"/>
      <w:ind w:left="567"/>
      <w:contextualSpacing/>
    </w:pPr>
    <w:rPr>
      <w:rFonts w:ascii="Consolas" w:hAnsi="Consolas"/>
      <w:sz w:val="18"/>
      <w:szCs w:val="18"/>
    </w:rPr>
  </w:style>
  <w:style w:type="character" w:customStyle="1" w:styleId="utility-commandChar">
    <w:name w:val="utility-command Char"/>
    <w:basedOn w:val="eclipseChar"/>
    <w:link w:val="utility-command"/>
    <w:rsid w:val="0004750B"/>
    <w:rPr>
      <w:rFonts w:ascii="Consolas" w:hAnsi="Consolas" w:cs="Consolas"/>
      <w:color w:val="000000"/>
      <w:sz w:val="18"/>
      <w:shd w:val="clear" w:color="auto" w:fill="C6D9F1" w:themeFill="text2" w:themeFillTint="33"/>
    </w:rPr>
  </w:style>
  <w:style w:type="paragraph" w:customStyle="1" w:styleId="bat">
    <w:name w:val="bat"/>
    <w:basedOn w:val="config"/>
    <w:link w:val="batChar"/>
    <w:qFormat/>
    <w:rsid w:val="004553E4"/>
    <w:pPr>
      <w:pBdr>
        <w:top w:val="single" w:sz="4" w:space="12" w:color="auto" w:shadow="1"/>
        <w:bottom w:val="single" w:sz="4" w:space="12" w:color="auto" w:shadow="1"/>
      </w:pBdr>
      <w:shd w:val="clear" w:color="auto" w:fill="FFFFFF" w:themeFill="background1"/>
      <w:ind w:right="113"/>
    </w:pPr>
  </w:style>
  <w:style w:type="character" w:customStyle="1" w:styleId="SourcecodeChar">
    <w:name w:val="Sourcecode Char"/>
    <w:basedOn w:val="DefaultParagraphFont"/>
    <w:link w:val="Sourcecode"/>
    <w:rsid w:val="003C7F3E"/>
    <w:rPr>
      <w:rFonts w:ascii="Courier" w:eastAsia="Courier New" w:hAnsi="Courier" w:cs="Courier New"/>
      <w:color w:val="000000"/>
      <w:kern w:val="3"/>
      <w:lang w:eastAsia="et-EE" w:bidi="et-EE"/>
    </w:rPr>
  </w:style>
  <w:style w:type="character" w:customStyle="1" w:styleId="configChar">
    <w:name w:val="config Char"/>
    <w:basedOn w:val="SourcecodeChar"/>
    <w:link w:val="config"/>
    <w:rsid w:val="00B64F41"/>
    <w:rPr>
      <w:rFonts w:ascii="Consolas" w:eastAsia="Courier New" w:hAnsi="Consolas" w:cs="Courier New"/>
      <w:color w:val="000000"/>
      <w:kern w:val="3"/>
      <w:sz w:val="18"/>
      <w:szCs w:val="18"/>
      <w:shd w:val="clear" w:color="auto" w:fill="EAF1DD" w:themeFill="accent3" w:themeFillTint="33"/>
      <w:lang w:eastAsia="et-EE" w:bidi="et-EE"/>
    </w:rPr>
  </w:style>
  <w:style w:type="table" w:customStyle="1" w:styleId="Parameters">
    <w:name w:val="Parameters"/>
    <w:basedOn w:val="TableElegant"/>
    <w:uiPriority w:val="99"/>
    <w:rsid w:val="003B7E69"/>
    <w:pPr>
      <w:ind w:left="113"/>
    </w:pPr>
    <w:rPr>
      <w:rFonts w:ascii="Helvetica 45" w:hAnsi="Helvetica 45"/>
      <w:color w:val="000000" w:themeColor="text1"/>
      <w:sz w:val="18"/>
      <w:lang w:val="et-EE" w:eastAsia="et-EE"/>
    </w:rPr>
    <w:tblPr>
      <w:tblInd w:w="0" w:type="dxa"/>
      <w:tblBorders>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Theme="minorHAnsi" w:hAnsiTheme="minorHAnsi"/>
        <w:b w:val="0"/>
        <w:i w:val="0"/>
        <w:caps w:val="0"/>
        <w:color w:val="auto"/>
        <w:sz w:val="20"/>
      </w:rPr>
      <w:tblPr/>
      <w:tcPr>
        <w:tcBorders>
          <w:tl2br w:val="none" w:sz="0" w:space="0" w:color="auto"/>
          <w:tr2bl w:val="none" w:sz="0" w:space="0" w:color="auto"/>
        </w:tcBorders>
        <w:shd w:val="clear" w:color="auto" w:fill="D9D9D9" w:themeFill="background1" w:themeFillShade="D9"/>
      </w:tcPr>
    </w:tblStylePr>
    <w:tblStylePr w:type="firstCol">
      <w:pPr>
        <w:wordWrap/>
        <w:mirrorIndents/>
        <w:jc w:val="left"/>
      </w:pPr>
      <w:rPr>
        <w:rFonts w:ascii="Helvetica 45" w:hAnsi="Helvetica 45"/>
        <w:b/>
        <w:sz w:val="18"/>
      </w:rPr>
    </w:tblStylePr>
  </w:style>
  <w:style w:type="character" w:customStyle="1" w:styleId="batChar">
    <w:name w:val="bat Char"/>
    <w:basedOn w:val="configChar"/>
    <w:link w:val="bat"/>
    <w:rsid w:val="004553E4"/>
    <w:rPr>
      <w:rFonts w:ascii="Consolas" w:eastAsia="Courier New" w:hAnsi="Consolas" w:cs="Courier New"/>
      <w:color w:val="000000"/>
      <w:kern w:val="3"/>
      <w:sz w:val="18"/>
      <w:szCs w:val="18"/>
      <w:shd w:val="clear" w:color="auto" w:fill="FFFFFF" w:themeFill="background1"/>
      <w:lang w:eastAsia="et-EE" w:bidi="et-EE"/>
    </w:rPr>
  </w:style>
  <w:style w:type="table" w:styleId="Table3Deffects3">
    <w:name w:val="Table 3D effects 3"/>
    <w:basedOn w:val="TableNormal"/>
    <w:rsid w:val="002538FE"/>
    <w:pPr>
      <w:spacing w:line="276"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2538FE"/>
    <w:pPr>
      <w:spacing w:line="276"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Param">
    <w:name w:val="Param"/>
    <w:basedOn w:val="TableNormal"/>
    <w:uiPriority w:val="99"/>
    <w:rsid w:val="003B7E69"/>
    <w:rPr>
      <w:rFonts w:ascii="Helvetica 45" w:hAnsi="Helvetica 45"/>
      <w:sz w:val="18"/>
    </w:rPr>
    <w:tblPr>
      <w:tblInd w:w="113" w:type="dxa"/>
      <w:tblBorders>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tcPr>
    <w:tblStylePr w:type="firstRow">
      <w:tblPr/>
      <w:tcPr>
        <w:shd w:val="clear" w:color="auto" w:fill="D9D9D9" w:themeFill="background1" w:themeFillShade="D9"/>
      </w:tcPr>
    </w:tblStylePr>
  </w:style>
  <w:style w:type="paragraph" w:customStyle="1" w:styleId="cmd-atr1">
    <w:name w:val="cmd-atr1"/>
    <w:basedOn w:val="bat"/>
    <w:next w:val="BodyText"/>
    <w:link w:val="cmd-atr1Char"/>
    <w:qFormat/>
    <w:rsid w:val="00400886"/>
    <w:rPr>
      <w:b/>
      <w:color w:val="FF0000"/>
    </w:rPr>
  </w:style>
  <w:style w:type="character" w:customStyle="1" w:styleId="normaltext">
    <w:name w:val="normaltext"/>
    <w:basedOn w:val="DefaultParagraphFont"/>
    <w:rsid w:val="00287DE5"/>
  </w:style>
  <w:style w:type="character" w:customStyle="1" w:styleId="cmd-atr1Char">
    <w:name w:val="cmd-atr1 Char"/>
    <w:basedOn w:val="batChar"/>
    <w:link w:val="cmd-atr1"/>
    <w:rsid w:val="00400886"/>
    <w:rPr>
      <w:rFonts w:ascii="Courier" w:eastAsia="Courier New" w:hAnsi="Courier" w:cs="Courier New"/>
      <w:b/>
      <w:color w:val="FF0000"/>
      <w:kern w:val="3"/>
      <w:sz w:val="18"/>
      <w:szCs w:val="18"/>
      <w:shd w:val="clear" w:color="auto" w:fill="FFFFFF" w:themeFill="background1"/>
      <w:lang w:eastAsia="et-EE" w:bidi="et-EE"/>
    </w:rPr>
  </w:style>
  <w:style w:type="paragraph" w:styleId="BodyText">
    <w:name w:val="Body Text"/>
    <w:basedOn w:val="Normal"/>
    <w:link w:val="BodyTextChar"/>
    <w:rsid w:val="00400886"/>
  </w:style>
  <w:style w:type="character" w:customStyle="1" w:styleId="BodyTextChar">
    <w:name w:val="Body Text Char"/>
    <w:basedOn w:val="DefaultParagraphFont"/>
    <w:link w:val="BodyText"/>
    <w:rsid w:val="00400886"/>
    <w:rPr>
      <w:rFonts w:ascii="Helvetica 45" w:hAnsi="Helvetica 45"/>
      <w:szCs w:val="24"/>
      <w:lang w:val="et-EE"/>
    </w:rPr>
  </w:style>
  <w:style w:type="character" w:customStyle="1" w:styleId="mediumtext">
    <w:name w:val="mediumtext"/>
    <w:basedOn w:val="DefaultParagraphFont"/>
    <w:rsid w:val="005F494F"/>
  </w:style>
  <w:style w:type="paragraph" w:styleId="NormalWeb">
    <w:name w:val="Normal (Web)"/>
    <w:basedOn w:val="Normal"/>
    <w:uiPriority w:val="99"/>
    <w:unhideWhenUsed/>
    <w:rsid w:val="007A5E98"/>
    <w:pPr>
      <w:spacing w:before="100" w:beforeAutospacing="1" w:after="100" w:afterAutospacing="1"/>
      <w:jc w:val="left"/>
    </w:pPr>
    <w:rPr>
      <w:rFonts w:ascii="Times New Roman" w:eastAsiaTheme="minorEastAsia" w:hAnsi="Times New Roman"/>
      <w:sz w:val="24"/>
    </w:rPr>
  </w:style>
  <w:style w:type="paragraph" w:styleId="Caption">
    <w:name w:val="caption"/>
    <w:basedOn w:val="Normal"/>
    <w:next w:val="Normal"/>
    <w:unhideWhenUsed/>
    <w:qFormat/>
    <w:rsid w:val="00B844A3"/>
    <w:pPr>
      <w:spacing w:after="200"/>
    </w:pPr>
    <w:rPr>
      <w:b/>
      <w:bCs/>
      <w:sz w:val="16"/>
      <w:szCs w:val="18"/>
    </w:rPr>
  </w:style>
  <w:style w:type="paragraph" w:customStyle="1" w:styleId="config-sample">
    <w:name w:val="config-sample"/>
    <w:basedOn w:val="config"/>
    <w:link w:val="config-sampleChar"/>
    <w:qFormat/>
    <w:rsid w:val="005715DF"/>
    <w:pPr>
      <w:spacing w:line="276" w:lineRule="auto"/>
      <w:ind w:left="0"/>
    </w:pPr>
    <w:rPr>
      <w:sz w:val="16"/>
      <w:szCs w:val="16"/>
    </w:rPr>
  </w:style>
  <w:style w:type="character" w:customStyle="1" w:styleId="config-sampleChar">
    <w:name w:val="config-sample Char"/>
    <w:basedOn w:val="configChar"/>
    <w:link w:val="config-sample"/>
    <w:rsid w:val="005715DF"/>
    <w:rPr>
      <w:rFonts w:ascii="Consolas" w:eastAsia="Courier New" w:hAnsi="Consolas" w:cs="Courier New"/>
      <w:color w:val="000000"/>
      <w:kern w:val="3"/>
      <w:sz w:val="16"/>
      <w:szCs w:val="16"/>
      <w:shd w:val="clear" w:color="auto" w:fill="EAF1DD" w:themeFill="accent3" w:themeFillTint="33"/>
      <w:lang w:eastAsia="et-EE" w:bidi="et-EE"/>
    </w:rPr>
  </w:style>
  <w:style w:type="character" w:customStyle="1" w:styleId="style4">
    <w:name w:val="style4"/>
    <w:basedOn w:val="DefaultParagraphFont"/>
    <w:rsid w:val="002E5681"/>
  </w:style>
  <w:style w:type="paragraph" w:customStyle="1" w:styleId="UtilitySyntax">
    <w:name w:val="Utility Syntax"/>
    <w:basedOn w:val="Normal"/>
    <w:link w:val="UtilitySyntaxChar"/>
    <w:qFormat/>
    <w:rsid w:val="00E95619"/>
    <w:pPr>
      <w:ind w:left="567"/>
    </w:pPr>
  </w:style>
  <w:style w:type="character" w:customStyle="1" w:styleId="UtilitySyntaxChar">
    <w:name w:val="Utility Syntax Char"/>
    <w:basedOn w:val="DefaultParagraphFont"/>
    <w:link w:val="UtilitySyntax"/>
    <w:rsid w:val="00E95619"/>
    <w:rPr>
      <w:rFonts w:ascii="Helvetica 45" w:hAnsi="Helvetica 45"/>
      <w:szCs w:val="24"/>
    </w:rPr>
  </w:style>
  <w:style w:type="paragraph" w:customStyle="1" w:styleId="OSCPresponders">
    <w:name w:val="OSCP responders"/>
    <w:basedOn w:val="ListParagraph"/>
    <w:link w:val="OSCPrespondersChar"/>
    <w:qFormat/>
    <w:rsid w:val="00696827"/>
    <w:pPr>
      <w:numPr>
        <w:ilvl w:val="2"/>
        <w:numId w:val="23"/>
      </w:numPr>
    </w:pPr>
    <w:rPr>
      <w:i/>
      <w:sz w:val="18"/>
      <w:szCs w:val="18"/>
    </w:rPr>
  </w:style>
  <w:style w:type="character" w:customStyle="1" w:styleId="ListParagraphChar">
    <w:name w:val="List Paragraph Char"/>
    <w:basedOn w:val="DefaultParagraphFont"/>
    <w:link w:val="ListParagraph"/>
    <w:uiPriority w:val="34"/>
    <w:rsid w:val="00696827"/>
    <w:rPr>
      <w:rFonts w:ascii="Helvetica 45" w:hAnsi="Helvetica 45"/>
      <w:szCs w:val="24"/>
    </w:rPr>
  </w:style>
  <w:style w:type="character" w:customStyle="1" w:styleId="OSCPrespondersChar">
    <w:name w:val="OSCP responders Char"/>
    <w:basedOn w:val="ListParagraphChar"/>
    <w:link w:val="OSCPresponders"/>
    <w:rsid w:val="00696827"/>
    <w:rPr>
      <w:rFonts w:ascii="Helvetica 45" w:hAnsi="Helvetica 45"/>
      <w:i/>
      <w:sz w:val="18"/>
      <w:szCs w:val="18"/>
    </w:rPr>
  </w:style>
  <w:style w:type="paragraph" w:styleId="Revision">
    <w:name w:val="Revision"/>
    <w:hidden/>
    <w:uiPriority w:val="99"/>
    <w:semiHidden/>
    <w:rsid w:val="00F0751F"/>
    <w:rPr>
      <w:rFonts w:ascii="Helvetica 45" w:hAnsi="Helvetica 45"/>
      <w:szCs w:val="24"/>
    </w:rPr>
  </w:style>
  <w:style w:type="character" w:styleId="FollowedHyperlink">
    <w:name w:val="FollowedHyperlink"/>
    <w:basedOn w:val="DefaultParagraphFont"/>
    <w:rsid w:val="007546B1"/>
    <w:rPr>
      <w:color w:val="800080" w:themeColor="followedHyperlink"/>
      <w:u w:val="single"/>
    </w:rPr>
  </w:style>
  <w:style w:type="paragraph" w:styleId="PlainText">
    <w:name w:val="Plain Text"/>
    <w:basedOn w:val="Normal"/>
    <w:link w:val="PlainTextChar"/>
    <w:uiPriority w:val="99"/>
    <w:unhideWhenUsed/>
    <w:rsid w:val="00EE0B19"/>
    <w:pPr>
      <w:spacing w:after="0"/>
      <w:jc w:val="left"/>
    </w:pPr>
    <w:rPr>
      <w:rFonts w:ascii="Calibri" w:eastAsiaTheme="minorHAnsi" w:hAnsi="Calibri" w:cstheme="minorBidi"/>
      <w:sz w:val="22"/>
      <w:szCs w:val="21"/>
      <w:lang w:val="et-EE"/>
    </w:rPr>
  </w:style>
  <w:style w:type="character" w:customStyle="1" w:styleId="PlainTextChar">
    <w:name w:val="Plain Text Char"/>
    <w:basedOn w:val="DefaultParagraphFont"/>
    <w:link w:val="PlainText"/>
    <w:uiPriority w:val="99"/>
    <w:rsid w:val="00EE0B19"/>
    <w:rPr>
      <w:rFonts w:ascii="Calibri" w:eastAsiaTheme="minorHAnsi" w:hAnsi="Calibri" w:cstheme="minorBidi"/>
      <w:sz w:val="22"/>
      <w:szCs w:val="21"/>
      <w:lang w:val="et-EE"/>
    </w:rPr>
  </w:style>
  <w:style w:type="character" w:styleId="Strong">
    <w:name w:val="Strong"/>
    <w:basedOn w:val="DefaultParagraphFont"/>
    <w:qFormat/>
    <w:rsid w:val="002A26F3"/>
    <w:rPr>
      <w:b/>
      <w:bCs/>
    </w:rPr>
  </w:style>
  <w:style w:type="character" w:customStyle="1" w:styleId="apple-converted-space">
    <w:name w:val="apple-converted-space"/>
    <w:basedOn w:val="DefaultParagraphFont"/>
    <w:rsid w:val="00C42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433">
      <w:bodyDiv w:val="1"/>
      <w:marLeft w:val="0"/>
      <w:marRight w:val="0"/>
      <w:marTop w:val="0"/>
      <w:marBottom w:val="0"/>
      <w:divBdr>
        <w:top w:val="none" w:sz="0" w:space="0" w:color="auto"/>
        <w:left w:val="none" w:sz="0" w:space="0" w:color="auto"/>
        <w:bottom w:val="none" w:sz="0" w:space="0" w:color="auto"/>
        <w:right w:val="none" w:sz="0" w:space="0" w:color="auto"/>
      </w:divBdr>
    </w:div>
    <w:div w:id="4525114">
      <w:bodyDiv w:val="1"/>
      <w:marLeft w:val="0"/>
      <w:marRight w:val="0"/>
      <w:marTop w:val="0"/>
      <w:marBottom w:val="0"/>
      <w:divBdr>
        <w:top w:val="none" w:sz="0" w:space="0" w:color="auto"/>
        <w:left w:val="none" w:sz="0" w:space="0" w:color="auto"/>
        <w:bottom w:val="none" w:sz="0" w:space="0" w:color="auto"/>
        <w:right w:val="none" w:sz="0" w:space="0" w:color="auto"/>
      </w:divBdr>
    </w:div>
    <w:div w:id="37316386">
      <w:bodyDiv w:val="1"/>
      <w:marLeft w:val="0"/>
      <w:marRight w:val="0"/>
      <w:marTop w:val="0"/>
      <w:marBottom w:val="0"/>
      <w:divBdr>
        <w:top w:val="none" w:sz="0" w:space="0" w:color="auto"/>
        <w:left w:val="none" w:sz="0" w:space="0" w:color="auto"/>
        <w:bottom w:val="none" w:sz="0" w:space="0" w:color="auto"/>
        <w:right w:val="none" w:sz="0" w:space="0" w:color="auto"/>
      </w:divBdr>
    </w:div>
    <w:div w:id="64114619">
      <w:bodyDiv w:val="1"/>
      <w:marLeft w:val="0"/>
      <w:marRight w:val="0"/>
      <w:marTop w:val="0"/>
      <w:marBottom w:val="0"/>
      <w:divBdr>
        <w:top w:val="none" w:sz="0" w:space="0" w:color="auto"/>
        <w:left w:val="none" w:sz="0" w:space="0" w:color="auto"/>
        <w:bottom w:val="none" w:sz="0" w:space="0" w:color="auto"/>
        <w:right w:val="none" w:sz="0" w:space="0" w:color="auto"/>
      </w:divBdr>
    </w:div>
    <w:div w:id="67385534">
      <w:bodyDiv w:val="1"/>
      <w:marLeft w:val="0"/>
      <w:marRight w:val="0"/>
      <w:marTop w:val="0"/>
      <w:marBottom w:val="0"/>
      <w:divBdr>
        <w:top w:val="none" w:sz="0" w:space="0" w:color="auto"/>
        <w:left w:val="none" w:sz="0" w:space="0" w:color="auto"/>
        <w:bottom w:val="none" w:sz="0" w:space="0" w:color="auto"/>
        <w:right w:val="none" w:sz="0" w:space="0" w:color="auto"/>
      </w:divBdr>
    </w:div>
    <w:div w:id="71893658">
      <w:bodyDiv w:val="1"/>
      <w:marLeft w:val="0"/>
      <w:marRight w:val="0"/>
      <w:marTop w:val="0"/>
      <w:marBottom w:val="0"/>
      <w:divBdr>
        <w:top w:val="none" w:sz="0" w:space="0" w:color="auto"/>
        <w:left w:val="none" w:sz="0" w:space="0" w:color="auto"/>
        <w:bottom w:val="none" w:sz="0" w:space="0" w:color="auto"/>
        <w:right w:val="none" w:sz="0" w:space="0" w:color="auto"/>
      </w:divBdr>
    </w:div>
    <w:div w:id="78409251">
      <w:bodyDiv w:val="1"/>
      <w:marLeft w:val="0"/>
      <w:marRight w:val="0"/>
      <w:marTop w:val="0"/>
      <w:marBottom w:val="0"/>
      <w:divBdr>
        <w:top w:val="none" w:sz="0" w:space="0" w:color="auto"/>
        <w:left w:val="none" w:sz="0" w:space="0" w:color="auto"/>
        <w:bottom w:val="none" w:sz="0" w:space="0" w:color="auto"/>
        <w:right w:val="none" w:sz="0" w:space="0" w:color="auto"/>
      </w:divBdr>
    </w:div>
    <w:div w:id="109862438">
      <w:bodyDiv w:val="1"/>
      <w:marLeft w:val="0"/>
      <w:marRight w:val="0"/>
      <w:marTop w:val="0"/>
      <w:marBottom w:val="0"/>
      <w:divBdr>
        <w:top w:val="none" w:sz="0" w:space="0" w:color="auto"/>
        <w:left w:val="none" w:sz="0" w:space="0" w:color="auto"/>
        <w:bottom w:val="none" w:sz="0" w:space="0" w:color="auto"/>
        <w:right w:val="none" w:sz="0" w:space="0" w:color="auto"/>
      </w:divBdr>
    </w:div>
    <w:div w:id="119886115">
      <w:bodyDiv w:val="1"/>
      <w:marLeft w:val="0"/>
      <w:marRight w:val="0"/>
      <w:marTop w:val="0"/>
      <w:marBottom w:val="0"/>
      <w:divBdr>
        <w:top w:val="none" w:sz="0" w:space="0" w:color="auto"/>
        <w:left w:val="none" w:sz="0" w:space="0" w:color="auto"/>
        <w:bottom w:val="none" w:sz="0" w:space="0" w:color="auto"/>
        <w:right w:val="none" w:sz="0" w:space="0" w:color="auto"/>
      </w:divBdr>
    </w:div>
    <w:div w:id="146628256">
      <w:bodyDiv w:val="1"/>
      <w:marLeft w:val="0"/>
      <w:marRight w:val="0"/>
      <w:marTop w:val="0"/>
      <w:marBottom w:val="0"/>
      <w:divBdr>
        <w:top w:val="none" w:sz="0" w:space="0" w:color="auto"/>
        <w:left w:val="none" w:sz="0" w:space="0" w:color="auto"/>
        <w:bottom w:val="none" w:sz="0" w:space="0" w:color="auto"/>
        <w:right w:val="none" w:sz="0" w:space="0" w:color="auto"/>
      </w:divBdr>
    </w:div>
    <w:div w:id="150415985">
      <w:bodyDiv w:val="1"/>
      <w:marLeft w:val="0"/>
      <w:marRight w:val="0"/>
      <w:marTop w:val="0"/>
      <w:marBottom w:val="0"/>
      <w:divBdr>
        <w:top w:val="none" w:sz="0" w:space="0" w:color="auto"/>
        <w:left w:val="none" w:sz="0" w:space="0" w:color="auto"/>
        <w:bottom w:val="none" w:sz="0" w:space="0" w:color="auto"/>
        <w:right w:val="none" w:sz="0" w:space="0" w:color="auto"/>
      </w:divBdr>
    </w:div>
    <w:div w:id="171376745">
      <w:bodyDiv w:val="1"/>
      <w:marLeft w:val="0"/>
      <w:marRight w:val="0"/>
      <w:marTop w:val="0"/>
      <w:marBottom w:val="0"/>
      <w:divBdr>
        <w:top w:val="none" w:sz="0" w:space="0" w:color="auto"/>
        <w:left w:val="none" w:sz="0" w:space="0" w:color="auto"/>
        <w:bottom w:val="none" w:sz="0" w:space="0" w:color="auto"/>
        <w:right w:val="none" w:sz="0" w:space="0" w:color="auto"/>
      </w:divBdr>
    </w:div>
    <w:div w:id="175192117">
      <w:bodyDiv w:val="1"/>
      <w:marLeft w:val="0"/>
      <w:marRight w:val="0"/>
      <w:marTop w:val="0"/>
      <w:marBottom w:val="0"/>
      <w:divBdr>
        <w:top w:val="none" w:sz="0" w:space="0" w:color="auto"/>
        <w:left w:val="none" w:sz="0" w:space="0" w:color="auto"/>
        <w:bottom w:val="none" w:sz="0" w:space="0" w:color="auto"/>
        <w:right w:val="none" w:sz="0" w:space="0" w:color="auto"/>
      </w:divBdr>
    </w:div>
    <w:div w:id="176968388">
      <w:bodyDiv w:val="1"/>
      <w:marLeft w:val="0"/>
      <w:marRight w:val="0"/>
      <w:marTop w:val="0"/>
      <w:marBottom w:val="0"/>
      <w:divBdr>
        <w:top w:val="none" w:sz="0" w:space="0" w:color="auto"/>
        <w:left w:val="none" w:sz="0" w:space="0" w:color="auto"/>
        <w:bottom w:val="none" w:sz="0" w:space="0" w:color="auto"/>
        <w:right w:val="none" w:sz="0" w:space="0" w:color="auto"/>
      </w:divBdr>
    </w:div>
    <w:div w:id="191848404">
      <w:bodyDiv w:val="1"/>
      <w:marLeft w:val="0"/>
      <w:marRight w:val="0"/>
      <w:marTop w:val="0"/>
      <w:marBottom w:val="0"/>
      <w:divBdr>
        <w:top w:val="none" w:sz="0" w:space="0" w:color="auto"/>
        <w:left w:val="none" w:sz="0" w:space="0" w:color="auto"/>
        <w:bottom w:val="none" w:sz="0" w:space="0" w:color="auto"/>
        <w:right w:val="none" w:sz="0" w:space="0" w:color="auto"/>
      </w:divBdr>
    </w:div>
    <w:div w:id="206722540">
      <w:bodyDiv w:val="1"/>
      <w:marLeft w:val="0"/>
      <w:marRight w:val="0"/>
      <w:marTop w:val="0"/>
      <w:marBottom w:val="0"/>
      <w:divBdr>
        <w:top w:val="none" w:sz="0" w:space="0" w:color="auto"/>
        <w:left w:val="none" w:sz="0" w:space="0" w:color="auto"/>
        <w:bottom w:val="none" w:sz="0" w:space="0" w:color="auto"/>
        <w:right w:val="none" w:sz="0" w:space="0" w:color="auto"/>
      </w:divBdr>
    </w:div>
    <w:div w:id="236326175">
      <w:bodyDiv w:val="1"/>
      <w:marLeft w:val="0"/>
      <w:marRight w:val="0"/>
      <w:marTop w:val="0"/>
      <w:marBottom w:val="0"/>
      <w:divBdr>
        <w:top w:val="none" w:sz="0" w:space="0" w:color="auto"/>
        <w:left w:val="none" w:sz="0" w:space="0" w:color="auto"/>
        <w:bottom w:val="none" w:sz="0" w:space="0" w:color="auto"/>
        <w:right w:val="none" w:sz="0" w:space="0" w:color="auto"/>
      </w:divBdr>
      <w:divsChild>
        <w:div w:id="735317470">
          <w:marLeft w:val="0"/>
          <w:marRight w:val="-4500"/>
          <w:marTop w:val="0"/>
          <w:marBottom w:val="0"/>
          <w:divBdr>
            <w:top w:val="none" w:sz="0" w:space="0" w:color="auto"/>
            <w:left w:val="none" w:sz="0" w:space="0" w:color="auto"/>
            <w:bottom w:val="none" w:sz="0" w:space="0" w:color="auto"/>
            <w:right w:val="none" w:sz="0" w:space="0" w:color="auto"/>
          </w:divBdr>
          <w:divsChild>
            <w:div w:id="1516115150">
              <w:marLeft w:val="2130"/>
              <w:marRight w:val="4200"/>
              <w:marTop w:val="0"/>
              <w:marBottom w:val="90"/>
              <w:divBdr>
                <w:top w:val="none" w:sz="0" w:space="0" w:color="auto"/>
                <w:left w:val="none" w:sz="0" w:space="0" w:color="auto"/>
                <w:bottom w:val="none" w:sz="0" w:space="0" w:color="auto"/>
                <w:right w:val="none" w:sz="0" w:space="0" w:color="auto"/>
              </w:divBdr>
            </w:div>
          </w:divsChild>
        </w:div>
      </w:divsChild>
    </w:div>
    <w:div w:id="305281404">
      <w:bodyDiv w:val="1"/>
      <w:marLeft w:val="0"/>
      <w:marRight w:val="0"/>
      <w:marTop w:val="0"/>
      <w:marBottom w:val="0"/>
      <w:divBdr>
        <w:top w:val="none" w:sz="0" w:space="0" w:color="auto"/>
        <w:left w:val="none" w:sz="0" w:space="0" w:color="auto"/>
        <w:bottom w:val="none" w:sz="0" w:space="0" w:color="auto"/>
        <w:right w:val="none" w:sz="0" w:space="0" w:color="auto"/>
      </w:divBdr>
    </w:div>
    <w:div w:id="344526587">
      <w:bodyDiv w:val="1"/>
      <w:marLeft w:val="0"/>
      <w:marRight w:val="0"/>
      <w:marTop w:val="0"/>
      <w:marBottom w:val="0"/>
      <w:divBdr>
        <w:top w:val="none" w:sz="0" w:space="0" w:color="auto"/>
        <w:left w:val="none" w:sz="0" w:space="0" w:color="auto"/>
        <w:bottom w:val="none" w:sz="0" w:space="0" w:color="auto"/>
        <w:right w:val="none" w:sz="0" w:space="0" w:color="auto"/>
      </w:divBdr>
    </w:div>
    <w:div w:id="350375126">
      <w:bodyDiv w:val="1"/>
      <w:marLeft w:val="0"/>
      <w:marRight w:val="0"/>
      <w:marTop w:val="0"/>
      <w:marBottom w:val="0"/>
      <w:divBdr>
        <w:top w:val="none" w:sz="0" w:space="0" w:color="auto"/>
        <w:left w:val="none" w:sz="0" w:space="0" w:color="auto"/>
        <w:bottom w:val="none" w:sz="0" w:space="0" w:color="auto"/>
        <w:right w:val="none" w:sz="0" w:space="0" w:color="auto"/>
      </w:divBdr>
    </w:div>
    <w:div w:id="350570905">
      <w:bodyDiv w:val="1"/>
      <w:marLeft w:val="0"/>
      <w:marRight w:val="0"/>
      <w:marTop w:val="0"/>
      <w:marBottom w:val="0"/>
      <w:divBdr>
        <w:top w:val="none" w:sz="0" w:space="0" w:color="auto"/>
        <w:left w:val="none" w:sz="0" w:space="0" w:color="auto"/>
        <w:bottom w:val="none" w:sz="0" w:space="0" w:color="auto"/>
        <w:right w:val="none" w:sz="0" w:space="0" w:color="auto"/>
      </w:divBdr>
    </w:div>
    <w:div w:id="422067918">
      <w:bodyDiv w:val="1"/>
      <w:marLeft w:val="0"/>
      <w:marRight w:val="0"/>
      <w:marTop w:val="0"/>
      <w:marBottom w:val="0"/>
      <w:divBdr>
        <w:top w:val="none" w:sz="0" w:space="0" w:color="auto"/>
        <w:left w:val="none" w:sz="0" w:space="0" w:color="auto"/>
        <w:bottom w:val="none" w:sz="0" w:space="0" w:color="auto"/>
        <w:right w:val="none" w:sz="0" w:space="0" w:color="auto"/>
      </w:divBdr>
    </w:div>
    <w:div w:id="432438907">
      <w:bodyDiv w:val="1"/>
      <w:marLeft w:val="0"/>
      <w:marRight w:val="0"/>
      <w:marTop w:val="0"/>
      <w:marBottom w:val="0"/>
      <w:divBdr>
        <w:top w:val="none" w:sz="0" w:space="0" w:color="auto"/>
        <w:left w:val="none" w:sz="0" w:space="0" w:color="auto"/>
        <w:bottom w:val="none" w:sz="0" w:space="0" w:color="auto"/>
        <w:right w:val="none" w:sz="0" w:space="0" w:color="auto"/>
      </w:divBdr>
    </w:div>
    <w:div w:id="455876212">
      <w:bodyDiv w:val="1"/>
      <w:marLeft w:val="0"/>
      <w:marRight w:val="0"/>
      <w:marTop w:val="0"/>
      <w:marBottom w:val="0"/>
      <w:divBdr>
        <w:top w:val="none" w:sz="0" w:space="0" w:color="auto"/>
        <w:left w:val="none" w:sz="0" w:space="0" w:color="auto"/>
        <w:bottom w:val="none" w:sz="0" w:space="0" w:color="auto"/>
        <w:right w:val="none" w:sz="0" w:space="0" w:color="auto"/>
      </w:divBdr>
    </w:div>
    <w:div w:id="530457770">
      <w:bodyDiv w:val="1"/>
      <w:marLeft w:val="0"/>
      <w:marRight w:val="0"/>
      <w:marTop w:val="0"/>
      <w:marBottom w:val="0"/>
      <w:divBdr>
        <w:top w:val="none" w:sz="0" w:space="0" w:color="auto"/>
        <w:left w:val="none" w:sz="0" w:space="0" w:color="auto"/>
        <w:bottom w:val="none" w:sz="0" w:space="0" w:color="auto"/>
        <w:right w:val="none" w:sz="0" w:space="0" w:color="auto"/>
      </w:divBdr>
    </w:div>
    <w:div w:id="568268395">
      <w:bodyDiv w:val="1"/>
      <w:marLeft w:val="0"/>
      <w:marRight w:val="0"/>
      <w:marTop w:val="0"/>
      <w:marBottom w:val="0"/>
      <w:divBdr>
        <w:top w:val="none" w:sz="0" w:space="0" w:color="auto"/>
        <w:left w:val="none" w:sz="0" w:space="0" w:color="auto"/>
        <w:bottom w:val="none" w:sz="0" w:space="0" w:color="auto"/>
        <w:right w:val="none" w:sz="0" w:space="0" w:color="auto"/>
      </w:divBdr>
    </w:div>
    <w:div w:id="584151503">
      <w:bodyDiv w:val="1"/>
      <w:marLeft w:val="0"/>
      <w:marRight w:val="0"/>
      <w:marTop w:val="0"/>
      <w:marBottom w:val="0"/>
      <w:divBdr>
        <w:top w:val="none" w:sz="0" w:space="0" w:color="auto"/>
        <w:left w:val="none" w:sz="0" w:space="0" w:color="auto"/>
        <w:bottom w:val="none" w:sz="0" w:space="0" w:color="auto"/>
        <w:right w:val="none" w:sz="0" w:space="0" w:color="auto"/>
      </w:divBdr>
    </w:div>
    <w:div w:id="603877395">
      <w:bodyDiv w:val="1"/>
      <w:marLeft w:val="0"/>
      <w:marRight w:val="0"/>
      <w:marTop w:val="0"/>
      <w:marBottom w:val="0"/>
      <w:divBdr>
        <w:top w:val="none" w:sz="0" w:space="0" w:color="auto"/>
        <w:left w:val="none" w:sz="0" w:space="0" w:color="auto"/>
        <w:bottom w:val="none" w:sz="0" w:space="0" w:color="auto"/>
        <w:right w:val="none" w:sz="0" w:space="0" w:color="auto"/>
      </w:divBdr>
    </w:div>
    <w:div w:id="623079903">
      <w:bodyDiv w:val="1"/>
      <w:marLeft w:val="0"/>
      <w:marRight w:val="0"/>
      <w:marTop w:val="0"/>
      <w:marBottom w:val="0"/>
      <w:divBdr>
        <w:top w:val="none" w:sz="0" w:space="0" w:color="auto"/>
        <w:left w:val="none" w:sz="0" w:space="0" w:color="auto"/>
        <w:bottom w:val="none" w:sz="0" w:space="0" w:color="auto"/>
        <w:right w:val="none" w:sz="0" w:space="0" w:color="auto"/>
      </w:divBdr>
    </w:div>
    <w:div w:id="689721702">
      <w:bodyDiv w:val="1"/>
      <w:marLeft w:val="0"/>
      <w:marRight w:val="0"/>
      <w:marTop w:val="0"/>
      <w:marBottom w:val="0"/>
      <w:divBdr>
        <w:top w:val="none" w:sz="0" w:space="0" w:color="auto"/>
        <w:left w:val="none" w:sz="0" w:space="0" w:color="auto"/>
        <w:bottom w:val="none" w:sz="0" w:space="0" w:color="auto"/>
        <w:right w:val="none" w:sz="0" w:space="0" w:color="auto"/>
      </w:divBdr>
    </w:div>
    <w:div w:id="692925212">
      <w:bodyDiv w:val="1"/>
      <w:marLeft w:val="0"/>
      <w:marRight w:val="0"/>
      <w:marTop w:val="0"/>
      <w:marBottom w:val="0"/>
      <w:divBdr>
        <w:top w:val="none" w:sz="0" w:space="0" w:color="auto"/>
        <w:left w:val="none" w:sz="0" w:space="0" w:color="auto"/>
        <w:bottom w:val="none" w:sz="0" w:space="0" w:color="auto"/>
        <w:right w:val="none" w:sz="0" w:space="0" w:color="auto"/>
      </w:divBdr>
    </w:div>
    <w:div w:id="744299204">
      <w:bodyDiv w:val="1"/>
      <w:marLeft w:val="0"/>
      <w:marRight w:val="0"/>
      <w:marTop w:val="0"/>
      <w:marBottom w:val="0"/>
      <w:divBdr>
        <w:top w:val="none" w:sz="0" w:space="0" w:color="auto"/>
        <w:left w:val="none" w:sz="0" w:space="0" w:color="auto"/>
        <w:bottom w:val="none" w:sz="0" w:space="0" w:color="auto"/>
        <w:right w:val="none" w:sz="0" w:space="0" w:color="auto"/>
      </w:divBdr>
    </w:div>
    <w:div w:id="793525091">
      <w:bodyDiv w:val="1"/>
      <w:marLeft w:val="0"/>
      <w:marRight w:val="0"/>
      <w:marTop w:val="0"/>
      <w:marBottom w:val="0"/>
      <w:divBdr>
        <w:top w:val="none" w:sz="0" w:space="0" w:color="auto"/>
        <w:left w:val="none" w:sz="0" w:space="0" w:color="auto"/>
        <w:bottom w:val="none" w:sz="0" w:space="0" w:color="auto"/>
        <w:right w:val="none" w:sz="0" w:space="0" w:color="auto"/>
      </w:divBdr>
    </w:div>
    <w:div w:id="799690054">
      <w:bodyDiv w:val="1"/>
      <w:marLeft w:val="269"/>
      <w:marRight w:val="0"/>
      <w:marTop w:val="269"/>
      <w:marBottom w:val="0"/>
      <w:divBdr>
        <w:top w:val="none" w:sz="0" w:space="0" w:color="auto"/>
        <w:left w:val="none" w:sz="0" w:space="0" w:color="auto"/>
        <w:bottom w:val="none" w:sz="0" w:space="0" w:color="auto"/>
        <w:right w:val="none" w:sz="0" w:space="0" w:color="auto"/>
      </w:divBdr>
      <w:divsChild>
        <w:div w:id="572350648">
          <w:marLeft w:val="0"/>
          <w:marRight w:val="0"/>
          <w:marTop w:val="0"/>
          <w:marBottom w:val="0"/>
          <w:divBdr>
            <w:top w:val="none" w:sz="0" w:space="0" w:color="auto"/>
            <w:left w:val="none" w:sz="0" w:space="0" w:color="auto"/>
            <w:bottom w:val="none" w:sz="0" w:space="0" w:color="auto"/>
            <w:right w:val="none" w:sz="0" w:space="0" w:color="auto"/>
          </w:divBdr>
        </w:div>
        <w:div w:id="665599375">
          <w:marLeft w:val="0"/>
          <w:marRight w:val="0"/>
          <w:marTop w:val="0"/>
          <w:marBottom w:val="0"/>
          <w:divBdr>
            <w:top w:val="none" w:sz="0" w:space="0" w:color="auto"/>
            <w:left w:val="none" w:sz="0" w:space="0" w:color="auto"/>
            <w:bottom w:val="none" w:sz="0" w:space="0" w:color="auto"/>
            <w:right w:val="none" w:sz="0" w:space="0" w:color="auto"/>
          </w:divBdr>
        </w:div>
        <w:div w:id="925306118">
          <w:marLeft w:val="0"/>
          <w:marRight w:val="0"/>
          <w:marTop w:val="0"/>
          <w:marBottom w:val="0"/>
          <w:divBdr>
            <w:top w:val="none" w:sz="0" w:space="0" w:color="auto"/>
            <w:left w:val="none" w:sz="0" w:space="0" w:color="auto"/>
            <w:bottom w:val="none" w:sz="0" w:space="0" w:color="auto"/>
            <w:right w:val="none" w:sz="0" w:space="0" w:color="auto"/>
          </w:divBdr>
        </w:div>
        <w:div w:id="1142455898">
          <w:marLeft w:val="0"/>
          <w:marRight w:val="0"/>
          <w:marTop w:val="0"/>
          <w:marBottom w:val="0"/>
          <w:divBdr>
            <w:top w:val="none" w:sz="0" w:space="0" w:color="auto"/>
            <w:left w:val="none" w:sz="0" w:space="0" w:color="auto"/>
            <w:bottom w:val="none" w:sz="0" w:space="0" w:color="auto"/>
            <w:right w:val="none" w:sz="0" w:space="0" w:color="auto"/>
          </w:divBdr>
        </w:div>
        <w:div w:id="1337877124">
          <w:marLeft w:val="0"/>
          <w:marRight w:val="0"/>
          <w:marTop w:val="0"/>
          <w:marBottom w:val="0"/>
          <w:divBdr>
            <w:top w:val="none" w:sz="0" w:space="0" w:color="auto"/>
            <w:left w:val="none" w:sz="0" w:space="0" w:color="auto"/>
            <w:bottom w:val="none" w:sz="0" w:space="0" w:color="auto"/>
            <w:right w:val="none" w:sz="0" w:space="0" w:color="auto"/>
          </w:divBdr>
        </w:div>
        <w:div w:id="1676567073">
          <w:marLeft w:val="0"/>
          <w:marRight w:val="0"/>
          <w:marTop w:val="0"/>
          <w:marBottom w:val="0"/>
          <w:divBdr>
            <w:top w:val="none" w:sz="0" w:space="0" w:color="auto"/>
            <w:left w:val="none" w:sz="0" w:space="0" w:color="auto"/>
            <w:bottom w:val="none" w:sz="0" w:space="0" w:color="auto"/>
            <w:right w:val="none" w:sz="0" w:space="0" w:color="auto"/>
          </w:divBdr>
        </w:div>
        <w:div w:id="2090226188">
          <w:marLeft w:val="0"/>
          <w:marRight w:val="0"/>
          <w:marTop w:val="0"/>
          <w:marBottom w:val="0"/>
          <w:divBdr>
            <w:top w:val="none" w:sz="0" w:space="0" w:color="auto"/>
            <w:left w:val="none" w:sz="0" w:space="0" w:color="auto"/>
            <w:bottom w:val="none" w:sz="0" w:space="0" w:color="auto"/>
            <w:right w:val="none" w:sz="0" w:space="0" w:color="auto"/>
          </w:divBdr>
        </w:div>
      </w:divsChild>
    </w:div>
    <w:div w:id="822233828">
      <w:bodyDiv w:val="1"/>
      <w:marLeft w:val="0"/>
      <w:marRight w:val="0"/>
      <w:marTop w:val="0"/>
      <w:marBottom w:val="0"/>
      <w:divBdr>
        <w:top w:val="none" w:sz="0" w:space="0" w:color="auto"/>
        <w:left w:val="none" w:sz="0" w:space="0" w:color="auto"/>
        <w:bottom w:val="none" w:sz="0" w:space="0" w:color="auto"/>
        <w:right w:val="none" w:sz="0" w:space="0" w:color="auto"/>
      </w:divBdr>
    </w:div>
    <w:div w:id="834421697">
      <w:bodyDiv w:val="1"/>
      <w:marLeft w:val="0"/>
      <w:marRight w:val="0"/>
      <w:marTop w:val="0"/>
      <w:marBottom w:val="0"/>
      <w:divBdr>
        <w:top w:val="none" w:sz="0" w:space="0" w:color="auto"/>
        <w:left w:val="none" w:sz="0" w:space="0" w:color="auto"/>
        <w:bottom w:val="none" w:sz="0" w:space="0" w:color="auto"/>
        <w:right w:val="none" w:sz="0" w:space="0" w:color="auto"/>
      </w:divBdr>
    </w:div>
    <w:div w:id="878934757">
      <w:bodyDiv w:val="1"/>
      <w:marLeft w:val="0"/>
      <w:marRight w:val="0"/>
      <w:marTop w:val="0"/>
      <w:marBottom w:val="0"/>
      <w:divBdr>
        <w:top w:val="none" w:sz="0" w:space="0" w:color="auto"/>
        <w:left w:val="none" w:sz="0" w:space="0" w:color="auto"/>
        <w:bottom w:val="none" w:sz="0" w:space="0" w:color="auto"/>
        <w:right w:val="none" w:sz="0" w:space="0" w:color="auto"/>
      </w:divBdr>
    </w:div>
    <w:div w:id="1138762655">
      <w:bodyDiv w:val="1"/>
      <w:marLeft w:val="0"/>
      <w:marRight w:val="0"/>
      <w:marTop w:val="0"/>
      <w:marBottom w:val="0"/>
      <w:divBdr>
        <w:top w:val="none" w:sz="0" w:space="0" w:color="auto"/>
        <w:left w:val="none" w:sz="0" w:space="0" w:color="auto"/>
        <w:bottom w:val="none" w:sz="0" w:space="0" w:color="auto"/>
        <w:right w:val="none" w:sz="0" w:space="0" w:color="auto"/>
      </w:divBdr>
    </w:div>
    <w:div w:id="1222670099">
      <w:bodyDiv w:val="1"/>
      <w:marLeft w:val="0"/>
      <w:marRight w:val="0"/>
      <w:marTop w:val="0"/>
      <w:marBottom w:val="0"/>
      <w:divBdr>
        <w:top w:val="none" w:sz="0" w:space="0" w:color="auto"/>
        <w:left w:val="none" w:sz="0" w:space="0" w:color="auto"/>
        <w:bottom w:val="none" w:sz="0" w:space="0" w:color="auto"/>
        <w:right w:val="none" w:sz="0" w:space="0" w:color="auto"/>
      </w:divBdr>
    </w:div>
    <w:div w:id="1233855331">
      <w:bodyDiv w:val="1"/>
      <w:marLeft w:val="0"/>
      <w:marRight w:val="0"/>
      <w:marTop w:val="0"/>
      <w:marBottom w:val="0"/>
      <w:divBdr>
        <w:top w:val="none" w:sz="0" w:space="0" w:color="auto"/>
        <w:left w:val="none" w:sz="0" w:space="0" w:color="auto"/>
        <w:bottom w:val="none" w:sz="0" w:space="0" w:color="auto"/>
        <w:right w:val="none" w:sz="0" w:space="0" w:color="auto"/>
      </w:divBdr>
      <w:divsChild>
        <w:div w:id="446436673">
          <w:marLeft w:val="0"/>
          <w:marRight w:val="0"/>
          <w:marTop w:val="0"/>
          <w:marBottom w:val="0"/>
          <w:divBdr>
            <w:top w:val="none" w:sz="0" w:space="0" w:color="auto"/>
            <w:left w:val="none" w:sz="0" w:space="0" w:color="auto"/>
            <w:bottom w:val="none" w:sz="0" w:space="0" w:color="auto"/>
            <w:right w:val="none" w:sz="0" w:space="0" w:color="auto"/>
          </w:divBdr>
        </w:div>
        <w:div w:id="2009943214">
          <w:marLeft w:val="0"/>
          <w:marRight w:val="0"/>
          <w:marTop w:val="0"/>
          <w:marBottom w:val="0"/>
          <w:divBdr>
            <w:top w:val="none" w:sz="0" w:space="0" w:color="auto"/>
            <w:left w:val="none" w:sz="0" w:space="0" w:color="auto"/>
            <w:bottom w:val="none" w:sz="0" w:space="0" w:color="auto"/>
            <w:right w:val="none" w:sz="0" w:space="0" w:color="auto"/>
          </w:divBdr>
        </w:div>
        <w:div w:id="2103140908">
          <w:marLeft w:val="0"/>
          <w:marRight w:val="0"/>
          <w:marTop w:val="0"/>
          <w:marBottom w:val="0"/>
          <w:divBdr>
            <w:top w:val="single" w:sz="6" w:space="9" w:color="EEEEEE"/>
            <w:left w:val="single" w:sz="6" w:space="9" w:color="EEEEEE"/>
            <w:bottom w:val="single" w:sz="6" w:space="9" w:color="EEEEEE"/>
            <w:right w:val="single" w:sz="6" w:space="9" w:color="EEEEEE"/>
          </w:divBdr>
          <w:divsChild>
            <w:div w:id="372077109">
              <w:marLeft w:val="0"/>
              <w:marRight w:val="0"/>
              <w:marTop w:val="0"/>
              <w:marBottom w:val="0"/>
              <w:divBdr>
                <w:top w:val="none" w:sz="0" w:space="0" w:color="auto"/>
                <w:left w:val="none" w:sz="0" w:space="0" w:color="auto"/>
                <w:bottom w:val="none" w:sz="0" w:space="0" w:color="auto"/>
                <w:right w:val="none" w:sz="0" w:space="0" w:color="auto"/>
              </w:divBdr>
              <w:divsChild>
                <w:div w:id="295528019">
                  <w:marLeft w:val="0"/>
                  <w:marRight w:val="0"/>
                  <w:marTop w:val="0"/>
                  <w:marBottom w:val="0"/>
                  <w:divBdr>
                    <w:top w:val="none" w:sz="0" w:space="0" w:color="auto"/>
                    <w:left w:val="none" w:sz="0" w:space="0" w:color="auto"/>
                    <w:bottom w:val="none" w:sz="0" w:space="0" w:color="auto"/>
                    <w:right w:val="none" w:sz="0" w:space="0" w:color="auto"/>
                  </w:divBdr>
                </w:div>
                <w:div w:id="304356535">
                  <w:marLeft w:val="0"/>
                  <w:marRight w:val="0"/>
                  <w:marTop w:val="0"/>
                  <w:marBottom w:val="0"/>
                  <w:divBdr>
                    <w:top w:val="none" w:sz="0" w:space="0" w:color="auto"/>
                    <w:left w:val="none" w:sz="0" w:space="0" w:color="auto"/>
                    <w:bottom w:val="none" w:sz="0" w:space="0" w:color="auto"/>
                    <w:right w:val="none" w:sz="0" w:space="0" w:color="auto"/>
                  </w:divBdr>
                </w:div>
                <w:div w:id="543560936">
                  <w:marLeft w:val="0"/>
                  <w:marRight w:val="0"/>
                  <w:marTop w:val="0"/>
                  <w:marBottom w:val="0"/>
                  <w:divBdr>
                    <w:top w:val="none" w:sz="0" w:space="0" w:color="auto"/>
                    <w:left w:val="none" w:sz="0" w:space="0" w:color="auto"/>
                    <w:bottom w:val="none" w:sz="0" w:space="0" w:color="auto"/>
                    <w:right w:val="none" w:sz="0" w:space="0" w:color="auto"/>
                  </w:divBdr>
                </w:div>
              </w:divsChild>
            </w:div>
            <w:div w:id="920984627">
              <w:marLeft w:val="0"/>
              <w:marRight w:val="0"/>
              <w:marTop w:val="0"/>
              <w:marBottom w:val="90"/>
              <w:divBdr>
                <w:top w:val="none" w:sz="0" w:space="0" w:color="auto"/>
                <w:left w:val="none" w:sz="0" w:space="0" w:color="auto"/>
                <w:bottom w:val="none" w:sz="0" w:space="0" w:color="auto"/>
                <w:right w:val="none" w:sz="0" w:space="0" w:color="auto"/>
              </w:divBdr>
              <w:divsChild>
                <w:div w:id="1737312276">
                  <w:marLeft w:val="0"/>
                  <w:marRight w:val="0"/>
                  <w:marTop w:val="0"/>
                  <w:marBottom w:val="30"/>
                  <w:divBdr>
                    <w:top w:val="none" w:sz="0" w:space="0" w:color="auto"/>
                    <w:left w:val="none" w:sz="0" w:space="0" w:color="auto"/>
                    <w:bottom w:val="none" w:sz="0" w:space="0" w:color="auto"/>
                    <w:right w:val="none" w:sz="0" w:space="0" w:color="auto"/>
                  </w:divBdr>
                </w:div>
              </w:divsChild>
            </w:div>
            <w:div w:id="147679721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257208991">
      <w:bodyDiv w:val="1"/>
      <w:marLeft w:val="0"/>
      <w:marRight w:val="0"/>
      <w:marTop w:val="0"/>
      <w:marBottom w:val="0"/>
      <w:divBdr>
        <w:top w:val="none" w:sz="0" w:space="0" w:color="auto"/>
        <w:left w:val="none" w:sz="0" w:space="0" w:color="auto"/>
        <w:bottom w:val="none" w:sz="0" w:space="0" w:color="auto"/>
        <w:right w:val="none" w:sz="0" w:space="0" w:color="auto"/>
      </w:divBdr>
    </w:div>
    <w:div w:id="1262834672">
      <w:bodyDiv w:val="1"/>
      <w:marLeft w:val="0"/>
      <w:marRight w:val="0"/>
      <w:marTop w:val="0"/>
      <w:marBottom w:val="0"/>
      <w:divBdr>
        <w:top w:val="none" w:sz="0" w:space="0" w:color="auto"/>
        <w:left w:val="none" w:sz="0" w:space="0" w:color="auto"/>
        <w:bottom w:val="none" w:sz="0" w:space="0" w:color="auto"/>
        <w:right w:val="none" w:sz="0" w:space="0" w:color="auto"/>
      </w:divBdr>
    </w:div>
    <w:div w:id="1270235851">
      <w:bodyDiv w:val="1"/>
      <w:marLeft w:val="0"/>
      <w:marRight w:val="0"/>
      <w:marTop w:val="0"/>
      <w:marBottom w:val="0"/>
      <w:divBdr>
        <w:top w:val="none" w:sz="0" w:space="0" w:color="auto"/>
        <w:left w:val="none" w:sz="0" w:space="0" w:color="auto"/>
        <w:bottom w:val="none" w:sz="0" w:space="0" w:color="auto"/>
        <w:right w:val="none" w:sz="0" w:space="0" w:color="auto"/>
      </w:divBdr>
    </w:div>
    <w:div w:id="1279949440">
      <w:bodyDiv w:val="1"/>
      <w:marLeft w:val="0"/>
      <w:marRight w:val="0"/>
      <w:marTop w:val="0"/>
      <w:marBottom w:val="0"/>
      <w:divBdr>
        <w:top w:val="none" w:sz="0" w:space="0" w:color="auto"/>
        <w:left w:val="none" w:sz="0" w:space="0" w:color="auto"/>
        <w:bottom w:val="none" w:sz="0" w:space="0" w:color="auto"/>
        <w:right w:val="none" w:sz="0" w:space="0" w:color="auto"/>
      </w:divBdr>
    </w:div>
    <w:div w:id="1282225670">
      <w:bodyDiv w:val="1"/>
      <w:marLeft w:val="0"/>
      <w:marRight w:val="0"/>
      <w:marTop w:val="0"/>
      <w:marBottom w:val="0"/>
      <w:divBdr>
        <w:top w:val="none" w:sz="0" w:space="0" w:color="auto"/>
        <w:left w:val="none" w:sz="0" w:space="0" w:color="auto"/>
        <w:bottom w:val="none" w:sz="0" w:space="0" w:color="auto"/>
        <w:right w:val="none" w:sz="0" w:space="0" w:color="auto"/>
      </w:divBdr>
    </w:div>
    <w:div w:id="1335645718">
      <w:bodyDiv w:val="1"/>
      <w:marLeft w:val="0"/>
      <w:marRight w:val="0"/>
      <w:marTop w:val="0"/>
      <w:marBottom w:val="0"/>
      <w:divBdr>
        <w:top w:val="none" w:sz="0" w:space="0" w:color="auto"/>
        <w:left w:val="none" w:sz="0" w:space="0" w:color="auto"/>
        <w:bottom w:val="none" w:sz="0" w:space="0" w:color="auto"/>
        <w:right w:val="none" w:sz="0" w:space="0" w:color="auto"/>
      </w:divBdr>
    </w:div>
    <w:div w:id="1343510729">
      <w:bodyDiv w:val="1"/>
      <w:marLeft w:val="0"/>
      <w:marRight w:val="0"/>
      <w:marTop w:val="0"/>
      <w:marBottom w:val="0"/>
      <w:divBdr>
        <w:top w:val="none" w:sz="0" w:space="0" w:color="auto"/>
        <w:left w:val="none" w:sz="0" w:space="0" w:color="auto"/>
        <w:bottom w:val="none" w:sz="0" w:space="0" w:color="auto"/>
        <w:right w:val="none" w:sz="0" w:space="0" w:color="auto"/>
      </w:divBdr>
    </w:div>
    <w:div w:id="1348168260">
      <w:bodyDiv w:val="1"/>
      <w:marLeft w:val="0"/>
      <w:marRight w:val="0"/>
      <w:marTop w:val="0"/>
      <w:marBottom w:val="0"/>
      <w:divBdr>
        <w:top w:val="none" w:sz="0" w:space="0" w:color="auto"/>
        <w:left w:val="none" w:sz="0" w:space="0" w:color="auto"/>
        <w:bottom w:val="none" w:sz="0" w:space="0" w:color="auto"/>
        <w:right w:val="none" w:sz="0" w:space="0" w:color="auto"/>
      </w:divBdr>
    </w:div>
    <w:div w:id="1412583491">
      <w:bodyDiv w:val="1"/>
      <w:marLeft w:val="0"/>
      <w:marRight w:val="0"/>
      <w:marTop w:val="0"/>
      <w:marBottom w:val="0"/>
      <w:divBdr>
        <w:top w:val="none" w:sz="0" w:space="0" w:color="auto"/>
        <w:left w:val="none" w:sz="0" w:space="0" w:color="auto"/>
        <w:bottom w:val="none" w:sz="0" w:space="0" w:color="auto"/>
        <w:right w:val="none" w:sz="0" w:space="0" w:color="auto"/>
      </w:divBdr>
    </w:div>
    <w:div w:id="1445686001">
      <w:bodyDiv w:val="1"/>
      <w:marLeft w:val="0"/>
      <w:marRight w:val="0"/>
      <w:marTop w:val="0"/>
      <w:marBottom w:val="0"/>
      <w:divBdr>
        <w:top w:val="none" w:sz="0" w:space="0" w:color="auto"/>
        <w:left w:val="none" w:sz="0" w:space="0" w:color="auto"/>
        <w:bottom w:val="none" w:sz="0" w:space="0" w:color="auto"/>
        <w:right w:val="none" w:sz="0" w:space="0" w:color="auto"/>
      </w:divBdr>
    </w:div>
    <w:div w:id="1450390930">
      <w:bodyDiv w:val="1"/>
      <w:marLeft w:val="0"/>
      <w:marRight w:val="0"/>
      <w:marTop w:val="0"/>
      <w:marBottom w:val="0"/>
      <w:divBdr>
        <w:top w:val="none" w:sz="0" w:space="0" w:color="auto"/>
        <w:left w:val="none" w:sz="0" w:space="0" w:color="auto"/>
        <w:bottom w:val="none" w:sz="0" w:space="0" w:color="auto"/>
        <w:right w:val="none" w:sz="0" w:space="0" w:color="auto"/>
      </w:divBdr>
    </w:div>
    <w:div w:id="1453397446">
      <w:bodyDiv w:val="1"/>
      <w:marLeft w:val="0"/>
      <w:marRight w:val="0"/>
      <w:marTop w:val="0"/>
      <w:marBottom w:val="0"/>
      <w:divBdr>
        <w:top w:val="none" w:sz="0" w:space="0" w:color="auto"/>
        <w:left w:val="none" w:sz="0" w:space="0" w:color="auto"/>
        <w:bottom w:val="none" w:sz="0" w:space="0" w:color="auto"/>
        <w:right w:val="none" w:sz="0" w:space="0" w:color="auto"/>
      </w:divBdr>
    </w:div>
    <w:div w:id="1470438461">
      <w:bodyDiv w:val="1"/>
      <w:marLeft w:val="0"/>
      <w:marRight w:val="0"/>
      <w:marTop w:val="0"/>
      <w:marBottom w:val="0"/>
      <w:divBdr>
        <w:top w:val="none" w:sz="0" w:space="0" w:color="auto"/>
        <w:left w:val="none" w:sz="0" w:space="0" w:color="auto"/>
        <w:bottom w:val="none" w:sz="0" w:space="0" w:color="auto"/>
        <w:right w:val="none" w:sz="0" w:space="0" w:color="auto"/>
      </w:divBdr>
    </w:div>
    <w:div w:id="1519615077">
      <w:bodyDiv w:val="1"/>
      <w:marLeft w:val="0"/>
      <w:marRight w:val="0"/>
      <w:marTop w:val="0"/>
      <w:marBottom w:val="0"/>
      <w:divBdr>
        <w:top w:val="none" w:sz="0" w:space="0" w:color="auto"/>
        <w:left w:val="none" w:sz="0" w:space="0" w:color="auto"/>
        <w:bottom w:val="none" w:sz="0" w:space="0" w:color="auto"/>
        <w:right w:val="none" w:sz="0" w:space="0" w:color="auto"/>
      </w:divBdr>
    </w:div>
    <w:div w:id="1562017086">
      <w:bodyDiv w:val="1"/>
      <w:marLeft w:val="0"/>
      <w:marRight w:val="0"/>
      <w:marTop w:val="0"/>
      <w:marBottom w:val="0"/>
      <w:divBdr>
        <w:top w:val="none" w:sz="0" w:space="0" w:color="auto"/>
        <w:left w:val="none" w:sz="0" w:space="0" w:color="auto"/>
        <w:bottom w:val="none" w:sz="0" w:space="0" w:color="auto"/>
        <w:right w:val="none" w:sz="0" w:space="0" w:color="auto"/>
      </w:divBdr>
    </w:div>
    <w:div w:id="1595934965">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47865320">
      <w:bodyDiv w:val="1"/>
      <w:marLeft w:val="0"/>
      <w:marRight w:val="0"/>
      <w:marTop w:val="0"/>
      <w:marBottom w:val="0"/>
      <w:divBdr>
        <w:top w:val="none" w:sz="0" w:space="0" w:color="auto"/>
        <w:left w:val="none" w:sz="0" w:space="0" w:color="auto"/>
        <w:bottom w:val="none" w:sz="0" w:space="0" w:color="auto"/>
        <w:right w:val="none" w:sz="0" w:space="0" w:color="auto"/>
      </w:divBdr>
    </w:div>
    <w:div w:id="1877428057">
      <w:bodyDiv w:val="1"/>
      <w:marLeft w:val="0"/>
      <w:marRight w:val="0"/>
      <w:marTop w:val="0"/>
      <w:marBottom w:val="0"/>
      <w:divBdr>
        <w:top w:val="none" w:sz="0" w:space="0" w:color="auto"/>
        <w:left w:val="none" w:sz="0" w:space="0" w:color="auto"/>
        <w:bottom w:val="none" w:sz="0" w:space="0" w:color="auto"/>
        <w:right w:val="none" w:sz="0" w:space="0" w:color="auto"/>
      </w:divBdr>
    </w:div>
    <w:div w:id="1890454192">
      <w:bodyDiv w:val="1"/>
      <w:marLeft w:val="0"/>
      <w:marRight w:val="0"/>
      <w:marTop w:val="0"/>
      <w:marBottom w:val="0"/>
      <w:divBdr>
        <w:top w:val="none" w:sz="0" w:space="0" w:color="auto"/>
        <w:left w:val="none" w:sz="0" w:space="0" w:color="auto"/>
        <w:bottom w:val="none" w:sz="0" w:space="0" w:color="auto"/>
        <w:right w:val="none" w:sz="0" w:space="0" w:color="auto"/>
      </w:divBdr>
    </w:div>
    <w:div w:id="1892424202">
      <w:bodyDiv w:val="1"/>
      <w:marLeft w:val="0"/>
      <w:marRight w:val="0"/>
      <w:marTop w:val="0"/>
      <w:marBottom w:val="0"/>
      <w:divBdr>
        <w:top w:val="none" w:sz="0" w:space="0" w:color="auto"/>
        <w:left w:val="none" w:sz="0" w:space="0" w:color="auto"/>
        <w:bottom w:val="none" w:sz="0" w:space="0" w:color="auto"/>
        <w:right w:val="none" w:sz="0" w:space="0" w:color="auto"/>
      </w:divBdr>
      <w:divsChild>
        <w:div w:id="205214388">
          <w:marLeft w:val="0"/>
          <w:marRight w:val="-4500"/>
          <w:marTop w:val="0"/>
          <w:marBottom w:val="0"/>
          <w:divBdr>
            <w:top w:val="none" w:sz="0" w:space="0" w:color="auto"/>
            <w:left w:val="none" w:sz="0" w:space="0" w:color="auto"/>
            <w:bottom w:val="none" w:sz="0" w:space="0" w:color="auto"/>
            <w:right w:val="none" w:sz="0" w:space="0" w:color="auto"/>
          </w:divBdr>
          <w:divsChild>
            <w:div w:id="1231577839">
              <w:marLeft w:val="2130"/>
              <w:marRight w:val="4200"/>
              <w:marTop w:val="0"/>
              <w:marBottom w:val="90"/>
              <w:divBdr>
                <w:top w:val="none" w:sz="0" w:space="0" w:color="auto"/>
                <w:left w:val="none" w:sz="0" w:space="0" w:color="auto"/>
                <w:bottom w:val="none" w:sz="0" w:space="0" w:color="auto"/>
                <w:right w:val="none" w:sz="0" w:space="0" w:color="auto"/>
              </w:divBdr>
            </w:div>
          </w:divsChild>
        </w:div>
      </w:divsChild>
    </w:div>
    <w:div w:id="1937202495">
      <w:bodyDiv w:val="1"/>
      <w:marLeft w:val="0"/>
      <w:marRight w:val="0"/>
      <w:marTop w:val="0"/>
      <w:marBottom w:val="0"/>
      <w:divBdr>
        <w:top w:val="none" w:sz="0" w:space="0" w:color="auto"/>
        <w:left w:val="none" w:sz="0" w:space="0" w:color="auto"/>
        <w:bottom w:val="none" w:sz="0" w:space="0" w:color="auto"/>
        <w:right w:val="none" w:sz="0" w:space="0" w:color="auto"/>
      </w:divBdr>
    </w:div>
    <w:div w:id="1957908939">
      <w:bodyDiv w:val="1"/>
      <w:marLeft w:val="0"/>
      <w:marRight w:val="0"/>
      <w:marTop w:val="0"/>
      <w:marBottom w:val="0"/>
      <w:divBdr>
        <w:top w:val="none" w:sz="0" w:space="0" w:color="auto"/>
        <w:left w:val="none" w:sz="0" w:space="0" w:color="auto"/>
        <w:bottom w:val="none" w:sz="0" w:space="0" w:color="auto"/>
        <w:right w:val="none" w:sz="0" w:space="0" w:color="auto"/>
      </w:divBdr>
    </w:div>
    <w:div w:id="1957977222">
      <w:bodyDiv w:val="1"/>
      <w:marLeft w:val="0"/>
      <w:marRight w:val="0"/>
      <w:marTop w:val="0"/>
      <w:marBottom w:val="0"/>
      <w:divBdr>
        <w:top w:val="none" w:sz="0" w:space="0" w:color="auto"/>
        <w:left w:val="none" w:sz="0" w:space="0" w:color="auto"/>
        <w:bottom w:val="none" w:sz="0" w:space="0" w:color="auto"/>
        <w:right w:val="none" w:sz="0" w:space="0" w:color="auto"/>
      </w:divBdr>
    </w:div>
    <w:div w:id="1967394215">
      <w:bodyDiv w:val="1"/>
      <w:marLeft w:val="0"/>
      <w:marRight w:val="0"/>
      <w:marTop w:val="0"/>
      <w:marBottom w:val="0"/>
      <w:divBdr>
        <w:top w:val="none" w:sz="0" w:space="0" w:color="auto"/>
        <w:left w:val="none" w:sz="0" w:space="0" w:color="auto"/>
        <w:bottom w:val="none" w:sz="0" w:space="0" w:color="auto"/>
        <w:right w:val="none" w:sz="0" w:space="0" w:color="auto"/>
      </w:divBdr>
    </w:div>
    <w:div w:id="1969309852">
      <w:bodyDiv w:val="1"/>
      <w:marLeft w:val="0"/>
      <w:marRight w:val="0"/>
      <w:marTop w:val="0"/>
      <w:marBottom w:val="0"/>
      <w:divBdr>
        <w:top w:val="none" w:sz="0" w:space="0" w:color="auto"/>
        <w:left w:val="none" w:sz="0" w:space="0" w:color="auto"/>
        <w:bottom w:val="none" w:sz="0" w:space="0" w:color="auto"/>
        <w:right w:val="none" w:sz="0" w:space="0" w:color="auto"/>
      </w:divBdr>
    </w:div>
    <w:div w:id="2000300831">
      <w:bodyDiv w:val="1"/>
      <w:marLeft w:val="0"/>
      <w:marRight w:val="0"/>
      <w:marTop w:val="0"/>
      <w:marBottom w:val="0"/>
      <w:divBdr>
        <w:top w:val="none" w:sz="0" w:space="0" w:color="auto"/>
        <w:left w:val="none" w:sz="0" w:space="0" w:color="auto"/>
        <w:bottom w:val="none" w:sz="0" w:space="0" w:color="auto"/>
        <w:right w:val="none" w:sz="0" w:space="0" w:color="auto"/>
      </w:divBdr>
    </w:div>
    <w:div w:id="2010523781">
      <w:bodyDiv w:val="1"/>
      <w:marLeft w:val="0"/>
      <w:marRight w:val="0"/>
      <w:marTop w:val="0"/>
      <w:marBottom w:val="0"/>
      <w:divBdr>
        <w:top w:val="none" w:sz="0" w:space="0" w:color="auto"/>
        <w:left w:val="none" w:sz="0" w:space="0" w:color="auto"/>
        <w:bottom w:val="none" w:sz="0" w:space="0" w:color="auto"/>
        <w:right w:val="none" w:sz="0" w:space="0" w:color="auto"/>
      </w:divBdr>
    </w:div>
    <w:div w:id="2050719195">
      <w:bodyDiv w:val="1"/>
      <w:marLeft w:val="0"/>
      <w:marRight w:val="0"/>
      <w:marTop w:val="0"/>
      <w:marBottom w:val="0"/>
      <w:divBdr>
        <w:top w:val="none" w:sz="0" w:space="0" w:color="auto"/>
        <w:left w:val="none" w:sz="0" w:space="0" w:color="auto"/>
        <w:bottom w:val="none" w:sz="0" w:space="0" w:color="auto"/>
        <w:right w:val="none" w:sz="0" w:space="0" w:color="auto"/>
      </w:divBdr>
    </w:div>
    <w:div w:id="2063091736">
      <w:bodyDiv w:val="1"/>
      <w:marLeft w:val="0"/>
      <w:marRight w:val="0"/>
      <w:marTop w:val="0"/>
      <w:marBottom w:val="0"/>
      <w:divBdr>
        <w:top w:val="none" w:sz="0" w:space="0" w:color="auto"/>
        <w:left w:val="none" w:sz="0" w:space="0" w:color="auto"/>
        <w:bottom w:val="none" w:sz="0" w:space="0" w:color="auto"/>
        <w:right w:val="none" w:sz="0" w:space="0" w:color="auto"/>
      </w:divBdr>
    </w:div>
    <w:div w:id="2122722257">
      <w:bodyDiv w:val="1"/>
      <w:marLeft w:val="0"/>
      <w:marRight w:val="0"/>
      <w:marTop w:val="0"/>
      <w:marBottom w:val="0"/>
      <w:divBdr>
        <w:top w:val="none" w:sz="0" w:space="0" w:color="auto"/>
        <w:left w:val="none" w:sz="0" w:space="0" w:color="auto"/>
        <w:bottom w:val="none" w:sz="0" w:space="0" w:color="auto"/>
        <w:right w:val="none" w:sz="0" w:space="0" w:color="auto"/>
      </w:divBdr>
    </w:div>
    <w:div w:id="214060384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10.emf"/><Relationship Id="rId26" Type="http://schemas.openxmlformats.org/officeDocument/2006/relationships/hyperlink" Target="http://sk.ee/upload/files/SK-CP-ESTEID-3_2_en.pdf" TargetMode="External"/><Relationship Id="rId39" Type="http://schemas.openxmlformats.org/officeDocument/2006/relationships/hyperlink" Target="http://www.sk.ee/DigiDoc/v1.3.0/digidoc.xsd" TargetMode="External"/><Relationship Id="rId21" Type="http://schemas.openxmlformats.org/officeDocument/2006/relationships/hyperlink" Target="http://www.w3.org/TR/xmlschema-2/" TargetMode="External"/><Relationship Id="rId34" Type="http://schemas.openxmlformats.org/officeDocument/2006/relationships/hyperlink" Target="http://www.openxades.org/cgi-bin/ocsp.cgi" TargetMode="External"/><Relationship Id="rId42" Type="http://schemas.openxmlformats.org/officeDocument/2006/relationships/hyperlink" Target="http://www.sk.ee/en/repository/certs/" TargetMode="External"/><Relationship Id="rId47"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hyperlink" Target="http://www.xmlsoft.org/" TargetMode="External"/><Relationship Id="rId11" Type="http://schemas.openxmlformats.org/officeDocument/2006/relationships/image" Target="media/image3.emf"/><Relationship Id="rId24" Type="http://schemas.openxmlformats.org/officeDocument/2006/relationships/hyperlink" Target="http://sk.ee/upload/files/DigiDocService_spec_eng.pdf" TargetMode="External"/><Relationship Id="rId32" Type="http://schemas.openxmlformats.org/officeDocument/2006/relationships/hyperlink" Target="http://ocsp.sk.ee" TargetMode="External"/><Relationship Id="rId37" Type="http://schemas.openxmlformats.org/officeDocument/2006/relationships/hyperlink" Target="http://people.su.se/~lha/soft-pkcs11/" TargetMode="External"/><Relationship Id="rId40" Type="http://schemas.openxmlformats.org/officeDocument/2006/relationships/hyperlink" Target="http://www.isi.edu/in-noes/iana/assignments/media-types/application/zip"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hyperlink" Target="http://www.w3.org/TR/xmlenc-core/" TargetMode="External"/><Relationship Id="rId28" Type="http://schemas.openxmlformats.org/officeDocument/2006/relationships/hyperlink" Target="http://www.openssl.org/" TargetMode="External"/><Relationship Id="rId36" Type="http://schemas.openxmlformats.org/officeDocument/2006/relationships/hyperlink" Target="http://software.merit.edu/sst/" TargetMode="External"/><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hyperlink" Target="http://www.gnu.org/software/libiconv/"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hyperlink" Target="http://id.ee/public/DigiDoc_format_1.3.pdf" TargetMode="External"/><Relationship Id="rId27" Type="http://schemas.openxmlformats.org/officeDocument/2006/relationships/hyperlink" Target="http://sk.ee/upload/files/ESTEID_profiil_en-3_3.pdf" TargetMode="External"/><Relationship Id="rId30" Type="http://schemas.openxmlformats.org/officeDocument/2006/relationships/hyperlink" Target="http://zlib.net/" TargetMode="External"/><Relationship Id="rId35" Type="http://schemas.openxmlformats.org/officeDocument/2006/relationships/hyperlink" Target="http://www.openxades.org/tryitout.html"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hyperlink" Target="http://www.sk.ee/upload/files/DigiDocService_spec_est.pdf" TargetMode="External"/><Relationship Id="rId33" Type="http://schemas.openxmlformats.org/officeDocument/2006/relationships/hyperlink" Target="https://installer.id.ee/media/windows/Eesti_ID_kaart_testsertifikaadid.msi" TargetMode="External"/><Relationship Id="rId38" Type="http://schemas.openxmlformats.org/officeDocument/2006/relationships/hyperlink" Target="ldap://ldap.sk.ee" TargetMode="External"/><Relationship Id="rId46" Type="http://schemas.openxmlformats.org/officeDocument/2006/relationships/header" Target="header2.xml"/><Relationship Id="rId20" Type="http://schemas.openxmlformats.org/officeDocument/2006/relationships/image" Target="media/image12.png"/><Relationship Id="rId41" Type="http://schemas.openxmlformats.org/officeDocument/2006/relationships/hyperlink" Target="http://sk.ee/en"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uts\Desktop\SKma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A8AE9-65D7-4A11-A920-258D6675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SKmall.dotx</Template>
  <TotalTime>80</TotalTime>
  <Pages>58</Pages>
  <Words>18190</Words>
  <Characters>105502</Characters>
  <Application>Microsoft Office Word</Application>
  <DocSecurity>0</DocSecurity>
  <Lines>879</Lines>
  <Paragraphs>246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123446</CharactersWithSpaces>
  <SharedDoc>false</SharedDoc>
  <HLinks>
    <vt:vector size="132" baseType="variant">
      <vt:variant>
        <vt:i4>1703991</vt:i4>
      </vt:variant>
      <vt:variant>
        <vt:i4>128</vt:i4>
      </vt:variant>
      <vt:variant>
        <vt:i4>0</vt:i4>
      </vt:variant>
      <vt:variant>
        <vt:i4>5</vt:i4>
      </vt:variant>
      <vt:variant>
        <vt:lpwstr/>
      </vt:variant>
      <vt:variant>
        <vt:lpwstr>_Toc291672308</vt:lpwstr>
      </vt:variant>
      <vt:variant>
        <vt:i4>1703991</vt:i4>
      </vt:variant>
      <vt:variant>
        <vt:i4>122</vt:i4>
      </vt:variant>
      <vt:variant>
        <vt:i4>0</vt:i4>
      </vt:variant>
      <vt:variant>
        <vt:i4>5</vt:i4>
      </vt:variant>
      <vt:variant>
        <vt:lpwstr/>
      </vt:variant>
      <vt:variant>
        <vt:lpwstr>_Toc291672307</vt:lpwstr>
      </vt:variant>
      <vt:variant>
        <vt:i4>1703991</vt:i4>
      </vt:variant>
      <vt:variant>
        <vt:i4>116</vt:i4>
      </vt:variant>
      <vt:variant>
        <vt:i4>0</vt:i4>
      </vt:variant>
      <vt:variant>
        <vt:i4>5</vt:i4>
      </vt:variant>
      <vt:variant>
        <vt:lpwstr/>
      </vt:variant>
      <vt:variant>
        <vt:lpwstr>_Toc291672306</vt:lpwstr>
      </vt:variant>
      <vt:variant>
        <vt:i4>1703991</vt:i4>
      </vt:variant>
      <vt:variant>
        <vt:i4>110</vt:i4>
      </vt:variant>
      <vt:variant>
        <vt:i4>0</vt:i4>
      </vt:variant>
      <vt:variant>
        <vt:i4>5</vt:i4>
      </vt:variant>
      <vt:variant>
        <vt:lpwstr/>
      </vt:variant>
      <vt:variant>
        <vt:lpwstr>_Toc291672305</vt:lpwstr>
      </vt:variant>
      <vt:variant>
        <vt:i4>1703991</vt:i4>
      </vt:variant>
      <vt:variant>
        <vt:i4>104</vt:i4>
      </vt:variant>
      <vt:variant>
        <vt:i4>0</vt:i4>
      </vt:variant>
      <vt:variant>
        <vt:i4>5</vt:i4>
      </vt:variant>
      <vt:variant>
        <vt:lpwstr/>
      </vt:variant>
      <vt:variant>
        <vt:lpwstr>_Toc291672304</vt:lpwstr>
      </vt:variant>
      <vt:variant>
        <vt:i4>1703991</vt:i4>
      </vt:variant>
      <vt:variant>
        <vt:i4>98</vt:i4>
      </vt:variant>
      <vt:variant>
        <vt:i4>0</vt:i4>
      </vt:variant>
      <vt:variant>
        <vt:i4>5</vt:i4>
      </vt:variant>
      <vt:variant>
        <vt:lpwstr/>
      </vt:variant>
      <vt:variant>
        <vt:lpwstr>_Toc291672303</vt:lpwstr>
      </vt:variant>
      <vt:variant>
        <vt:i4>1703991</vt:i4>
      </vt:variant>
      <vt:variant>
        <vt:i4>92</vt:i4>
      </vt:variant>
      <vt:variant>
        <vt:i4>0</vt:i4>
      </vt:variant>
      <vt:variant>
        <vt:i4>5</vt:i4>
      </vt:variant>
      <vt:variant>
        <vt:lpwstr/>
      </vt:variant>
      <vt:variant>
        <vt:lpwstr>_Toc291672302</vt:lpwstr>
      </vt:variant>
      <vt:variant>
        <vt:i4>1703991</vt:i4>
      </vt:variant>
      <vt:variant>
        <vt:i4>86</vt:i4>
      </vt:variant>
      <vt:variant>
        <vt:i4>0</vt:i4>
      </vt:variant>
      <vt:variant>
        <vt:i4>5</vt:i4>
      </vt:variant>
      <vt:variant>
        <vt:lpwstr/>
      </vt:variant>
      <vt:variant>
        <vt:lpwstr>_Toc291672301</vt:lpwstr>
      </vt:variant>
      <vt:variant>
        <vt:i4>1703991</vt:i4>
      </vt:variant>
      <vt:variant>
        <vt:i4>80</vt:i4>
      </vt:variant>
      <vt:variant>
        <vt:i4>0</vt:i4>
      </vt:variant>
      <vt:variant>
        <vt:i4>5</vt:i4>
      </vt:variant>
      <vt:variant>
        <vt:lpwstr/>
      </vt:variant>
      <vt:variant>
        <vt:lpwstr>_Toc291672300</vt:lpwstr>
      </vt:variant>
      <vt:variant>
        <vt:i4>1245238</vt:i4>
      </vt:variant>
      <vt:variant>
        <vt:i4>74</vt:i4>
      </vt:variant>
      <vt:variant>
        <vt:i4>0</vt:i4>
      </vt:variant>
      <vt:variant>
        <vt:i4>5</vt:i4>
      </vt:variant>
      <vt:variant>
        <vt:lpwstr/>
      </vt:variant>
      <vt:variant>
        <vt:lpwstr>_Toc291672299</vt:lpwstr>
      </vt:variant>
      <vt:variant>
        <vt:i4>1245238</vt:i4>
      </vt:variant>
      <vt:variant>
        <vt:i4>68</vt:i4>
      </vt:variant>
      <vt:variant>
        <vt:i4>0</vt:i4>
      </vt:variant>
      <vt:variant>
        <vt:i4>5</vt:i4>
      </vt:variant>
      <vt:variant>
        <vt:lpwstr/>
      </vt:variant>
      <vt:variant>
        <vt:lpwstr>_Toc291672298</vt:lpwstr>
      </vt:variant>
      <vt:variant>
        <vt:i4>1245238</vt:i4>
      </vt:variant>
      <vt:variant>
        <vt:i4>62</vt:i4>
      </vt:variant>
      <vt:variant>
        <vt:i4>0</vt:i4>
      </vt:variant>
      <vt:variant>
        <vt:i4>5</vt:i4>
      </vt:variant>
      <vt:variant>
        <vt:lpwstr/>
      </vt:variant>
      <vt:variant>
        <vt:lpwstr>_Toc291672297</vt:lpwstr>
      </vt:variant>
      <vt:variant>
        <vt:i4>1245238</vt:i4>
      </vt:variant>
      <vt:variant>
        <vt:i4>56</vt:i4>
      </vt:variant>
      <vt:variant>
        <vt:i4>0</vt:i4>
      </vt:variant>
      <vt:variant>
        <vt:i4>5</vt:i4>
      </vt:variant>
      <vt:variant>
        <vt:lpwstr/>
      </vt:variant>
      <vt:variant>
        <vt:lpwstr>_Toc291672296</vt:lpwstr>
      </vt:variant>
      <vt:variant>
        <vt:i4>1245238</vt:i4>
      </vt:variant>
      <vt:variant>
        <vt:i4>50</vt:i4>
      </vt:variant>
      <vt:variant>
        <vt:i4>0</vt:i4>
      </vt:variant>
      <vt:variant>
        <vt:i4>5</vt:i4>
      </vt:variant>
      <vt:variant>
        <vt:lpwstr/>
      </vt:variant>
      <vt:variant>
        <vt:lpwstr>_Toc291672295</vt:lpwstr>
      </vt:variant>
      <vt:variant>
        <vt:i4>1245238</vt:i4>
      </vt:variant>
      <vt:variant>
        <vt:i4>44</vt:i4>
      </vt:variant>
      <vt:variant>
        <vt:i4>0</vt:i4>
      </vt:variant>
      <vt:variant>
        <vt:i4>5</vt:i4>
      </vt:variant>
      <vt:variant>
        <vt:lpwstr/>
      </vt:variant>
      <vt:variant>
        <vt:lpwstr>_Toc291672294</vt:lpwstr>
      </vt:variant>
      <vt:variant>
        <vt:i4>1245238</vt:i4>
      </vt:variant>
      <vt:variant>
        <vt:i4>38</vt:i4>
      </vt:variant>
      <vt:variant>
        <vt:i4>0</vt:i4>
      </vt:variant>
      <vt:variant>
        <vt:i4>5</vt:i4>
      </vt:variant>
      <vt:variant>
        <vt:lpwstr/>
      </vt:variant>
      <vt:variant>
        <vt:lpwstr>_Toc291672293</vt:lpwstr>
      </vt:variant>
      <vt:variant>
        <vt:i4>1245238</vt:i4>
      </vt:variant>
      <vt:variant>
        <vt:i4>32</vt:i4>
      </vt:variant>
      <vt:variant>
        <vt:i4>0</vt:i4>
      </vt:variant>
      <vt:variant>
        <vt:i4>5</vt:i4>
      </vt:variant>
      <vt:variant>
        <vt:lpwstr/>
      </vt:variant>
      <vt:variant>
        <vt:lpwstr>_Toc291672292</vt:lpwstr>
      </vt:variant>
      <vt:variant>
        <vt:i4>1245238</vt:i4>
      </vt:variant>
      <vt:variant>
        <vt:i4>26</vt:i4>
      </vt:variant>
      <vt:variant>
        <vt:i4>0</vt:i4>
      </vt:variant>
      <vt:variant>
        <vt:i4>5</vt:i4>
      </vt:variant>
      <vt:variant>
        <vt:lpwstr/>
      </vt:variant>
      <vt:variant>
        <vt:lpwstr>_Toc291672291</vt:lpwstr>
      </vt:variant>
      <vt:variant>
        <vt:i4>1245238</vt:i4>
      </vt:variant>
      <vt:variant>
        <vt:i4>20</vt:i4>
      </vt:variant>
      <vt:variant>
        <vt:i4>0</vt:i4>
      </vt:variant>
      <vt:variant>
        <vt:i4>5</vt:i4>
      </vt:variant>
      <vt:variant>
        <vt:lpwstr/>
      </vt:variant>
      <vt:variant>
        <vt:lpwstr>_Toc291672290</vt:lpwstr>
      </vt:variant>
      <vt:variant>
        <vt:i4>1179702</vt:i4>
      </vt:variant>
      <vt:variant>
        <vt:i4>14</vt:i4>
      </vt:variant>
      <vt:variant>
        <vt:i4>0</vt:i4>
      </vt:variant>
      <vt:variant>
        <vt:i4>5</vt:i4>
      </vt:variant>
      <vt:variant>
        <vt:lpwstr/>
      </vt:variant>
      <vt:variant>
        <vt:lpwstr>_Toc291672289</vt:lpwstr>
      </vt:variant>
      <vt:variant>
        <vt:i4>1179702</vt:i4>
      </vt:variant>
      <vt:variant>
        <vt:i4>8</vt:i4>
      </vt:variant>
      <vt:variant>
        <vt:i4>0</vt:i4>
      </vt:variant>
      <vt:variant>
        <vt:i4>5</vt:i4>
      </vt:variant>
      <vt:variant>
        <vt:lpwstr/>
      </vt:variant>
      <vt:variant>
        <vt:lpwstr>_Toc291672288</vt:lpwstr>
      </vt:variant>
      <vt:variant>
        <vt:i4>1179702</vt:i4>
      </vt:variant>
      <vt:variant>
        <vt:i4>2</vt:i4>
      </vt:variant>
      <vt:variant>
        <vt:i4>0</vt:i4>
      </vt:variant>
      <vt:variant>
        <vt:i4>5</vt:i4>
      </vt:variant>
      <vt:variant>
        <vt:lpwstr/>
      </vt:variant>
      <vt:variant>
        <vt:lpwstr>_Toc291672287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 Üts</dc:creator>
  <cp:lastModifiedBy>Jaan Murumets</cp:lastModifiedBy>
  <cp:revision>4</cp:revision>
  <cp:lastPrinted>2011-04-27T09:56:00Z</cp:lastPrinted>
  <dcterms:created xsi:type="dcterms:W3CDTF">2013-01-18T13:58:00Z</dcterms:created>
  <dcterms:modified xsi:type="dcterms:W3CDTF">2013-01-22T15:43:00Z</dcterms:modified>
</cp:coreProperties>
</file>